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B7036B" w:rsidR="00B7036B" w:rsidP="00B7036B" w:rsidRDefault="00B7036B" w14:paraId="797B80D0" w14:textId="77777777">
      <w:pPr>
        <w:spacing w:after="0" w:line="240" w:lineRule="auto"/>
        <w:rPr>
          <w:rFonts w:ascii="Calibri" w:hAnsi="Calibri" w:eastAsia="MS Mincho" w:cs="Calibri"/>
          <w:sz w:val="24"/>
          <w:szCs w:val="24"/>
          <w:lang w:val="en-CA"/>
        </w:rPr>
      </w:pPr>
    </w:p>
    <w:p w:rsidRPr="00975F5C" w:rsidR="00B7036B" w:rsidP="3472E502" w:rsidRDefault="00B7036B" w14:paraId="1209B103" w14:textId="1E63FE3F">
      <w:pPr>
        <w:shd w:val="clear" w:color="auto" w:fill="D9D9D9" w:themeFill="background1" w:themeFillShade="D9"/>
        <w:spacing w:after="0" w:line="240" w:lineRule="auto"/>
        <w:rPr>
          <w:rFonts w:ascii="Calibri" w:hAnsi="Calibri" w:eastAsia="MS Mincho" w:cs="Calibri"/>
          <w:sz w:val="24"/>
          <w:szCs w:val="24"/>
          <w:lang w:val="fr-FR"/>
        </w:rPr>
      </w:pPr>
      <w:r w:rsidRPr="3472E502">
        <w:rPr>
          <w:rFonts w:ascii="Calibri" w:hAnsi="Calibri" w:eastAsia="MS Mincho" w:cs="Calibri"/>
          <w:b/>
          <w:bCs/>
          <w:sz w:val="24"/>
          <w:szCs w:val="24"/>
          <w:lang w:val="fr-FR"/>
        </w:rPr>
        <w:t xml:space="preserve">Module 22 – </w:t>
      </w:r>
      <w:r w:rsidR="008D62D5">
        <w:rPr>
          <w:rFonts w:ascii="Calibri" w:hAnsi="Calibri" w:eastAsia="MS Mincho" w:cs="Calibri"/>
          <w:b/>
          <w:bCs/>
          <w:sz w:val="24"/>
          <w:szCs w:val="24"/>
          <w:lang w:val="fr-FR"/>
        </w:rPr>
        <w:t>Des p</w:t>
      </w:r>
      <w:r w:rsidRPr="3472E502" w:rsidR="00975F5C">
        <w:rPr>
          <w:rFonts w:ascii="Calibri" w:hAnsi="Calibri" w:eastAsia="MS Mincho" w:cs="Calibri"/>
          <w:b/>
          <w:bCs/>
          <w:sz w:val="24"/>
          <w:szCs w:val="24"/>
          <w:lang w:val="fr-FR"/>
        </w:rPr>
        <w:t xml:space="preserve">rogrammes </w:t>
      </w:r>
      <w:r w:rsidR="006C0815">
        <w:rPr>
          <w:rFonts w:ascii="Calibri" w:hAnsi="Calibri" w:eastAsia="MS Mincho" w:cs="Calibri"/>
          <w:b/>
          <w:bCs/>
          <w:sz w:val="24"/>
          <w:szCs w:val="24"/>
          <w:lang w:val="fr-FR"/>
        </w:rPr>
        <w:t xml:space="preserve">réactifs au genre et à la VBG </w:t>
      </w:r>
      <w:r w:rsidRPr="3472E502" w:rsidR="00975F5C">
        <w:rPr>
          <w:rFonts w:ascii="Calibri" w:hAnsi="Calibri" w:eastAsia="MS Mincho" w:cs="Calibri"/>
          <w:b/>
          <w:bCs/>
          <w:sz w:val="24"/>
          <w:szCs w:val="24"/>
          <w:lang w:val="fr-FR"/>
        </w:rPr>
        <w:t>dans les situations d’urgence</w:t>
      </w:r>
    </w:p>
    <w:p w:rsidRPr="00C76753" w:rsidR="00975F5C" w:rsidP="00572E2A" w:rsidRDefault="00975F5C" w14:paraId="18D886E6" w14:textId="77777777">
      <w:pPr>
        <w:spacing w:after="0" w:line="240" w:lineRule="auto"/>
        <w:textAlignment w:val="baseline"/>
        <w:rPr>
          <w:rFonts w:ascii="Calibri" w:hAnsi="Calibri" w:eastAsia="MS Mincho" w:cs="Calibri"/>
          <w:lang w:val="fr-FR"/>
        </w:rPr>
      </w:pPr>
    </w:p>
    <w:p w:rsidRPr="00975F5C" w:rsidR="00975F5C" w:rsidP="00572E2A" w:rsidRDefault="00975F5C" w14:paraId="45BBF1FB" w14:textId="4B903FE5">
      <w:pPr>
        <w:spacing w:after="0" w:line="240" w:lineRule="auto"/>
        <w:textAlignment w:val="baseline"/>
        <w:rPr>
          <w:rFonts w:ascii="Calibri" w:hAnsi="Calibri" w:eastAsia="MS Mincho" w:cs="Calibri"/>
          <w:lang w:val="fr-FR"/>
        </w:rPr>
      </w:pPr>
      <w:r w:rsidRPr="00975F5C">
        <w:rPr>
          <w:rFonts w:ascii="Calibri" w:hAnsi="Calibri" w:eastAsia="MS Mincho" w:cs="Calibri"/>
          <w:lang w:val="fr-FR"/>
        </w:rPr>
        <w:t xml:space="preserve">Durée : </w:t>
      </w:r>
      <w:r w:rsidR="008D62D5">
        <w:rPr>
          <w:rFonts w:ascii="Calibri" w:hAnsi="Calibri" w:eastAsia="MS Mincho" w:cs="Calibri"/>
          <w:lang w:val="fr-FR"/>
        </w:rPr>
        <w:t>C</w:t>
      </w:r>
      <w:r w:rsidRPr="008D62D5" w:rsidR="008D62D5">
        <w:rPr>
          <w:rFonts w:ascii="Calibri" w:hAnsi="Calibri" w:eastAsia="MS Mincho" w:cs="Calibri"/>
          <w:lang w:val="fr-FR"/>
        </w:rPr>
        <w:t>e module peut être adapté pour être dispensé sur 1, 2 ou 3 jours en fonction du temps imparti pour l'atelier et du profil des participant</w:t>
      </w:r>
      <w:r w:rsidR="008D62D5">
        <w:rPr>
          <w:rFonts w:ascii="Calibri" w:hAnsi="Calibri" w:eastAsia="MS Mincho" w:cs="Calibri"/>
          <w:lang w:val="fr-FR"/>
        </w:rPr>
        <w:t>(e)s.</w:t>
      </w:r>
    </w:p>
    <w:p w:rsidRPr="00975F5C" w:rsidR="00572E2A" w:rsidP="00572E2A" w:rsidRDefault="00572E2A" w14:paraId="563F0E83" w14:textId="77777777">
      <w:pPr>
        <w:spacing w:after="0" w:line="240" w:lineRule="auto"/>
        <w:textAlignment w:val="baseline"/>
        <w:rPr>
          <w:rFonts w:ascii="Calibri" w:hAnsi="Calibri" w:eastAsia="MS Mincho" w:cs="Calibri"/>
          <w:b/>
          <w:bCs/>
          <w:lang w:val="fr-FR"/>
        </w:rPr>
      </w:pPr>
    </w:p>
    <w:p w:rsidRPr="00C76753" w:rsidR="00B7036B" w:rsidP="00F40231" w:rsidRDefault="00975F5C" w14:paraId="4C1C99BF" w14:textId="77777777">
      <w:pPr>
        <w:shd w:val="clear" w:color="auto" w:fill="F2F2F2" w:themeFill="background1" w:themeFillShade="F2"/>
        <w:spacing w:after="0" w:line="240" w:lineRule="auto"/>
        <w:rPr>
          <w:rFonts w:ascii="Calibri" w:hAnsi="Calibri" w:eastAsia="MS Mincho" w:cs="Calibri"/>
          <w:b/>
          <w:lang w:val="fr-FR"/>
        </w:rPr>
      </w:pPr>
      <w:r w:rsidRPr="00C76753">
        <w:rPr>
          <w:rFonts w:ascii="Calibri" w:hAnsi="Calibri" w:eastAsia="MS Mincho" w:cs="Calibri"/>
          <w:b/>
          <w:lang w:val="fr-FR"/>
        </w:rPr>
        <w:t xml:space="preserve">Objet de la </w:t>
      </w:r>
      <w:r w:rsidR="00397B48">
        <w:rPr>
          <w:rFonts w:ascii="Calibri" w:hAnsi="Calibri" w:eastAsia="MS Mincho" w:cs="Calibri"/>
          <w:b/>
          <w:lang w:val="fr-FR"/>
        </w:rPr>
        <w:t>séance</w:t>
      </w:r>
      <w:r w:rsidR="00ED1B1F">
        <w:rPr>
          <w:rFonts w:ascii="Calibri" w:hAnsi="Calibri" w:eastAsia="MS Mincho" w:cs="Calibri"/>
          <w:b/>
          <w:lang w:val="fr-FR"/>
        </w:rPr>
        <w:t xml:space="preserve"> </w:t>
      </w:r>
      <w:r w:rsidRPr="00C76753" w:rsidR="00ED1B1F">
        <w:rPr>
          <w:rFonts w:ascii="Calibri" w:hAnsi="Calibri" w:eastAsia="MS Mincho" w:cs="Calibri"/>
          <w:b/>
          <w:lang w:val="fr-FR"/>
        </w:rPr>
        <w:t>:</w:t>
      </w:r>
    </w:p>
    <w:p w:rsidR="00DC05A0" w:rsidP="00B7036B" w:rsidRDefault="008D62D5" w14:paraId="273ADC1B" w14:textId="4BF0371C">
      <w:pPr>
        <w:spacing w:after="0" w:line="240" w:lineRule="auto"/>
        <w:rPr>
          <w:rFonts w:ascii="Calibri" w:hAnsi="Calibri" w:eastAsia="MS Mincho" w:cs="Calibri"/>
          <w:lang w:val="fr-FR"/>
        </w:rPr>
      </w:pPr>
      <w:r w:rsidRPr="008D62D5">
        <w:rPr>
          <w:rFonts w:ascii="Calibri" w:hAnsi="Calibri" w:eastAsia="MS Mincho" w:cs="Calibri"/>
          <w:lang w:val="fr-FR"/>
        </w:rPr>
        <w:t>Les participants pourront appliquer les directives pour une meilleure programmation tenant compte des questions de genre et de la VBG dans les interventions humanitaires en matière de nutrition.</w:t>
      </w:r>
    </w:p>
    <w:p w:rsidRPr="00975F5C" w:rsidR="008D62D5" w:rsidP="00B7036B" w:rsidRDefault="008D62D5" w14:paraId="597F13AC" w14:textId="77777777">
      <w:pPr>
        <w:spacing w:after="0" w:line="240" w:lineRule="auto"/>
        <w:rPr>
          <w:rFonts w:ascii="Calibri" w:hAnsi="Calibri" w:eastAsia="MS Mincho" w:cs="Calibri"/>
          <w:bCs/>
          <w:lang w:val="fr-FR"/>
        </w:rPr>
      </w:pPr>
    </w:p>
    <w:p w:rsidRPr="00EC3FA0" w:rsidR="00ED1B1F" w:rsidP="00F40231" w:rsidRDefault="00ED1B1F" w14:paraId="181AC943" w14:textId="77777777">
      <w:pPr>
        <w:shd w:val="clear" w:color="auto" w:fill="F2F2F2" w:themeFill="background1" w:themeFillShade="F2"/>
        <w:spacing w:after="0" w:line="240" w:lineRule="auto"/>
        <w:rPr>
          <w:rFonts w:ascii="Calibri" w:hAnsi="Calibri" w:eastAsia="MS Mincho" w:cs="Calibri"/>
          <w:b/>
          <w:lang w:val="fr-FR"/>
        </w:rPr>
      </w:pPr>
      <w:r w:rsidRPr="00ED1B1F">
        <w:rPr>
          <w:rFonts w:ascii="Calibri" w:hAnsi="Calibri" w:eastAsia="MS Mincho" w:cs="Calibri"/>
          <w:b/>
          <w:lang w:val="fr-CA"/>
        </w:rPr>
        <w:t>Objectifs</w:t>
      </w:r>
      <w:r w:rsidRPr="00EC3FA0" w:rsidR="00397B48">
        <w:rPr>
          <w:rFonts w:ascii="Calibri" w:hAnsi="Calibri" w:eastAsia="MS Mincho" w:cs="Calibri"/>
          <w:b/>
          <w:lang w:val="fr-FR"/>
        </w:rPr>
        <w:t xml:space="preserve"> de la séance</w:t>
      </w:r>
      <w:r w:rsidRPr="00EC3FA0">
        <w:rPr>
          <w:rFonts w:ascii="Calibri" w:hAnsi="Calibri" w:eastAsia="MS Mincho" w:cs="Calibri"/>
          <w:b/>
          <w:lang w:val="fr-FR"/>
        </w:rPr>
        <w:t xml:space="preserve"> :</w:t>
      </w:r>
    </w:p>
    <w:p w:rsidRPr="00DC05A0" w:rsidR="00DC05A0" w:rsidP="00B7036B" w:rsidRDefault="00DC05A0" w14:paraId="56A7BBD9" w14:textId="77777777">
      <w:pPr>
        <w:spacing w:after="0" w:line="240" w:lineRule="auto"/>
        <w:textAlignment w:val="baseline"/>
        <w:rPr>
          <w:rFonts w:ascii="Calibri" w:hAnsi="Calibri" w:eastAsia="MS Mincho" w:cs="Calibri"/>
          <w:lang w:val="fr-FR"/>
        </w:rPr>
      </w:pPr>
      <w:r w:rsidRPr="00DC05A0">
        <w:rPr>
          <w:rFonts w:ascii="Calibri" w:hAnsi="Calibri" w:eastAsia="MS Mincho" w:cs="Calibri"/>
          <w:lang w:val="fr-FR"/>
        </w:rPr>
        <w:t>À la fin de cette session, les participant(e)</w:t>
      </w:r>
      <w:r>
        <w:rPr>
          <w:rFonts w:ascii="Calibri" w:hAnsi="Calibri" w:eastAsia="MS Mincho" w:cs="Calibri"/>
          <w:lang w:val="fr-FR"/>
        </w:rPr>
        <w:t>s pourront :</w:t>
      </w:r>
    </w:p>
    <w:p w:rsidRPr="00DC05A0" w:rsidR="00D5770E" w:rsidP="00187C77" w:rsidRDefault="00DC05A0" w14:paraId="7BDE499F" w14:textId="77777777">
      <w:pPr>
        <w:numPr>
          <w:ilvl w:val="0"/>
          <w:numId w:val="5"/>
        </w:numPr>
        <w:spacing w:after="0" w:line="240" w:lineRule="auto"/>
        <w:contextualSpacing/>
        <w:textAlignment w:val="baseline"/>
        <w:rPr>
          <w:rFonts w:ascii="Calibri" w:hAnsi="Calibri" w:eastAsia="MS Mincho" w:cs="Calibri"/>
          <w:bCs/>
          <w:lang w:val="fr-FR"/>
        </w:rPr>
      </w:pPr>
      <w:r w:rsidRPr="00DC05A0">
        <w:rPr>
          <w:rFonts w:ascii="Calibri" w:hAnsi="Calibri" w:eastAsia="MS Mincho" w:cs="Calibri"/>
          <w:bCs/>
          <w:lang w:val="fr-FR"/>
        </w:rPr>
        <w:t>E</w:t>
      </w:r>
      <w:r>
        <w:rPr>
          <w:rFonts w:ascii="Calibri" w:hAnsi="Calibri" w:eastAsia="MS Mincho" w:cs="Calibri"/>
          <w:bCs/>
          <w:lang w:val="fr-FR"/>
        </w:rPr>
        <w:t>xpliquer le lien</w:t>
      </w:r>
      <w:r w:rsidRPr="00DC05A0">
        <w:rPr>
          <w:rFonts w:ascii="Calibri" w:hAnsi="Calibri" w:eastAsia="MS Mincho" w:cs="Calibri"/>
          <w:bCs/>
          <w:lang w:val="fr-FR"/>
        </w:rPr>
        <w:t xml:space="preserve"> entre le genre/la </w:t>
      </w:r>
      <w:r>
        <w:rPr>
          <w:rFonts w:ascii="Calibri" w:hAnsi="Calibri" w:eastAsia="MS Mincho" w:cs="Calibri"/>
          <w:bCs/>
          <w:lang w:val="fr-FR"/>
        </w:rPr>
        <w:t>VBG et la nutrition</w:t>
      </w:r>
    </w:p>
    <w:p w:rsidR="00D5770E" w:rsidP="00187C77" w:rsidRDefault="00DC05A0" w14:paraId="19BB5824" w14:textId="6B94E9C2">
      <w:pPr>
        <w:numPr>
          <w:ilvl w:val="0"/>
          <w:numId w:val="5"/>
        </w:numPr>
        <w:spacing w:after="0" w:line="240" w:lineRule="auto"/>
        <w:contextualSpacing/>
        <w:textAlignment w:val="baseline"/>
        <w:rPr>
          <w:rFonts w:ascii="Calibri" w:hAnsi="Calibri" w:eastAsia="MS Mincho" w:cs="Calibri"/>
          <w:bCs/>
          <w:lang w:val="fr-FR"/>
        </w:rPr>
      </w:pPr>
      <w:r w:rsidRPr="00DC05A0">
        <w:rPr>
          <w:rFonts w:ascii="Calibri" w:hAnsi="Calibri" w:eastAsia="MS Mincho" w:cs="Calibri"/>
          <w:bCs/>
          <w:lang w:val="fr-FR"/>
        </w:rPr>
        <w:t xml:space="preserve">Identifier les éléments clés </w:t>
      </w:r>
      <w:r w:rsidR="003922B7">
        <w:rPr>
          <w:rFonts w:ascii="Calibri" w:hAnsi="Calibri" w:eastAsia="MS Mincho" w:cs="Calibri"/>
          <w:bCs/>
          <w:lang w:val="fr-FR"/>
        </w:rPr>
        <w:t>des</w:t>
      </w:r>
      <w:r w:rsidRPr="00DC05A0">
        <w:rPr>
          <w:rFonts w:ascii="Calibri" w:hAnsi="Calibri" w:eastAsia="MS Mincho" w:cs="Calibri"/>
          <w:bCs/>
          <w:lang w:val="fr-FR"/>
        </w:rPr>
        <w:t xml:space="preserve"> programme</w:t>
      </w:r>
      <w:r>
        <w:rPr>
          <w:rFonts w:ascii="Calibri" w:hAnsi="Calibri" w:eastAsia="MS Mincho" w:cs="Calibri"/>
          <w:bCs/>
          <w:lang w:val="fr-FR"/>
        </w:rPr>
        <w:t>s</w:t>
      </w:r>
      <w:r w:rsidRPr="00DC05A0">
        <w:rPr>
          <w:rFonts w:ascii="Calibri" w:hAnsi="Calibri" w:eastAsia="MS Mincho" w:cs="Calibri"/>
          <w:bCs/>
          <w:lang w:val="fr-FR"/>
        </w:rPr>
        <w:t xml:space="preserve"> </w:t>
      </w:r>
      <w:r w:rsidR="00EC352D">
        <w:rPr>
          <w:rFonts w:ascii="Calibri" w:hAnsi="Calibri" w:eastAsia="MS Mincho" w:cs="Calibri"/>
          <w:bCs/>
          <w:lang w:val="fr-FR"/>
        </w:rPr>
        <w:t>réactifs au genre et à la VBG</w:t>
      </w:r>
    </w:p>
    <w:p w:rsidRPr="00DC05A0" w:rsidR="00B7036B" w:rsidP="7A77F6B7" w:rsidRDefault="00DC05A0" w14:paraId="43312ED3" w14:textId="093B507E">
      <w:pPr>
        <w:numPr>
          <w:ilvl w:val="0"/>
          <w:numId w:val="5"/>
        </w:numPr>
        <w:spacing w:after="0" w:line="240" w:lineRule="auto"/>
        <w:contextualSpacing/>
        <w:textAlignment w:val="baseline"/>
        <w:rPr>
          <w:rFonts w:ascii="Calibri" w:hAnsi="Calibri" w:eastAsia="MS Mincho" w:cs="Calibri"/>
          <w:lang w:val="fr-FR"/>
        </w:rPr>
      </w:pPr>
      <w:r w:rsidRPr="3472E502">
        <w:rPr>
          <w:rFonts w:ascii="Calibri" w:hAnsi="Calibri" w:eastAsia="MS Mincho" w:cs="Calibri"/>
          <w:lang w:val="fr-FR"/>
        </w:rPr>
        <w:t>Utiliser le guide pour intégrer l</w:t>
      </w:r>
      <w:r w:rsidR="008D62D5">
        <w:rPr>
          <w:rFonts w:ascii="Calibri" w:hAnsi="Calibri" w:eastAsia="MS Mincho" w:cs="Calibri"/>
          <w:lang w:val="fr-FR"/>
        </w:rPr>
        <w:t xml:space="preserve">a perspective </w:t>
      </w:r>
      <w:r w:rsidRPr="3472E502">
        <w:rPr>
          <w:rFonts w:ascii="Calibri" w:hAnsi="Calibri" w:eastAsia="MS Mincho" w:cs="Calibri"/>
          <w:lang w:val="fr-FR"/>
        </w:rPr>
        <w:t xml:space="preserve">du genre </w:t>
      </w:r>
      <w:r w:rsidRPr="3472E502" w:rsidR="2BCB525C">
        <w:rPr>
          <w:rFonts w:ascii="Calibri" w:hAnsi="Calibri" w:eastAsia="MS Mincho" w:cs="Calibri"/>
          <w:lang w:val="fr-FR"/>
        </w:rPr>
        <w:t xml:space="preserve">et </w:t>
      </w:r>
      <w:r w:rsidRPr="3472E502">
        <w:rPr>
          <w:rFonts w:ascii="Calibri" w:hAnsi="Calibri" w:eastAsia="MS Mincho" w:cs="Calibri"/>
          <w:lang w:val="fr-FR"/>
        </w:rPr>
        <w:t xml:space="preserve">de la VBG à tous les stades du cycle des programmes d’action humanitaire </w:t>
      </w:r>
      <w:r w:rsidRPr="00651052">
        <w:rPr>
          <w:lang w:val="fr-FR"/>
        </w:rPr>
        <w:br/>
      </w:r>
    </w:p>
    <w:p w:rsidRPr="00363D84" w:rsidR="00B7036B" w:rsidP="00F40231" w:rsidRDefault="00ED1B1F" w14:paraId="50DE3502" w14:textId="77777777">
      <w:pPr>
        <w:shd w:val="clear" w:color="auto" w:fill="F2F2F2" w:themeFill="background1" w:themeFillShade="F2"/>
        <w:spacing w:after="0" w:line="240" w:lineRule="auto"/>
        <w:textAlignment w:val="baseline"/>
        <w:rPr>
          <w:rFonts w:ascii="Calibri" w:hAnsi="Calibri" w:eastAsia="MS Mincho" w:cs="Calibri"/>
          <w:lang w:val="fr-FR"/>
        </w:rPr>
      </w:pPr>
      <w:r w:rsidRPr="00363D84">
        <w:rPr>
          <w:rFonts w:ascii="Calibri" w:hAnsi="Calibri" w:eastAsia="MS Mincho" w:cs="Calibri"/>
          <w:b/>
          <w:bCs/>
          <w:lang w:val="fr-FR"/>
        </w:rPr>
        <w:t xml:space="preserve">Plan de </w:t>
      </w:r>
      <w:r w:rsidRPr="00ED1B1F">
        <w:rPr>
          <w:rFonts w:ascii="Calibri" w:hAnsi="Calibri" w:eastAsia="MS Mincho" w:cs="Calibri"/>
          <w:b/>
          <w:bCs/>
          <w:lang w:val="fr-FR"/>
        </w:rPr>
        <w:t>l’atelier</w:t>
      </w:r>
      <w:r>
        <w:rPr>
          <w:rFonts w:ascii="Calibri" w:hAnsi="Calibri" w:eastAsia="MS Mincho" w:cs="Calibri"/>
          <w:b/>
          <w:bCs/>
          <w:lang w:val="fr-FR"/>
        </w:rPr>
        <w:t> :</w:t>
      </w:r>
    </w:p>
    <w:p w:rsidRPr="00363D84" w:rsidR="00B7036B" w:rsidP="00B7036B" w:rsidRDefault="00B7036B" w14:paraId="77A47E31" w14:textId="77777777">
      <w:pPr>
        <w:spacing w:after="0" w:line="240" w:lineRule="auto"/>
        <w:textAlignment w:val="baseline"/>
        <w:rPr>
          <w:rFonts w:ascii="Calibri" w:hAnsi="Calibri" w:eastAsia="MS Mincho" w:cs="Calibri"/>
          <w:b/>
          <w:sz w:val="20"/>
          <w:szCs w:val="20"/>
          <w:lang w:val="fr-FR"/>
        </w:rPr>
      </w:pPr>
    </w:p>
    <w:p w:rsidRPr="00363D84" w:rsidR="00303692" w:rsidP="00303692" w:rsidRDefault="00363D84" w14:paraId="7C8A104A" w14:textId="77777777">
      <w:pPr>
        <w:rPr>
          <w:lang w:val="fr-FR"/>
        </w:rPr>
      </w:pPr>
      <w:r w:rsidRPr="00363D84">
        <w:rPr>
          <w:lang w:val="fr-FR"/>
        </w:rPr>
        <w:t xml:space="preserve">Atelier d’un jour </w:t>
      </w:r>
    </w:p>
    <w:tbl>
      <w:tblPr>
        <w:tblStyle w:val="TableGrid"/>
        <w:tblW w:w="0" w:type="auto"/>
        <w:tblLook w:val="04A0" w:firstRow="1" w:lastRow="0" w:firstColumn="1" w:lastColumn="0" w:noHBand="0" w:noVBand="1"/>
      </w:tblPr>
      <w:tblGrid>
        <w:gridCol w:w="1467"/>
        <w:gridCol w:w="1953"/>
        <w:gridCol w:w="978"/>
        <w:gridCol w:w="3677"/>
        <w:gridCol w:w="1275"/>
      </w:tblGrid>
      <w:tr w:rsidRPr="00303692" w:rsidR="00303692" w:rsidTr="3472E502" w14:paraId="7B014171" w14:textId="77777777">
        <w:trPr>
          <w:trHeight w:val="440"/>
        </w:trPr>
        <w:tc>
          <w:tcPr>
            <w:tcW w:w="1437" w:type="dxa"/>
            <w:shd w:val="clear" w:color="auto" w:fill="BDD6EE" w:themeFill="accent1" w:themeFillTint="66"/>
            <w:hideMark/>
          </w:tcPr>
          <w:p w:rsidRPr="00303692" w:rsidR="00303692" w:rsidP="00303692" w:rsidRDefault="00363D84" w14:paraId="579FD5B3" w14:textId="77777777">
            <w:pPr>
              <w:rPr>
                <w:rFonts w:cstheme="minorHAnsi"/>
              </w:rPr>
            </w:pPr>
            <w:r>
              <w:rPr>
                <w:rFonts w:cstheme="minorHAnsi"/>
              </w:rPr>
              <w:t xml:space="preserve">Public </w:t>
            </w:r>
            <w:proofErr w:type="spellStart"/>
            <w:r>
              <w:rPr>
                <w:rFonts w:cstheme="minorHAnsi"/>
              </w:rPr>
              <w:t>cible</w:t>
            </w:r>
            <w:proofErr w:type="spellEnd"/>
            <w:r w:rsidRPr="00303692" w:rsidR="00303692">
              <w:rPr>
                <w:rFonts w:cstheme="minorHAnsi"/>
              </w:rPr>
              <w:t xml:space="preserve"> </w:t>
            </w:r>
          </w:p>
        </w:tc>
        <w:tc>
          <w:tcPr>
            <w:tcW w:w="1978" w:type="dxa"/>
            <w:shd w:val="clear" w:color="auto" w:fill="BDD6EE" w:themeFill="accent1" w:themeFillTint="66"/>
            <w:hideMark/>
          </w:tcPr>
          <w:p w:rsidRPr="00303692" w:rsidR="00303692" w:rsidP="00303692" w:rsidRDefault="00363D84" w14:paraId="29D626BF" w14:textId="77777777">
            <w:pPr>
              <w:rPr>
                <w:rFonts w:cstheme="minorHAnsi"/>
              </w:rPr>
            </w:pPr>
            <w:proofErr w:type="spellStart"/>
            <w:r>
              <w:rPr>
                <w:rFonts w:cstheme="minorHAnsi"/>
              </w:rPr>
              <w:t>Sujet</w:t>
            </w:r>
            <w:proofErr w:type="spellEnd"/>
          </w:p>
        </w:tc>
        <w:tc>
          <w:tcPr>
            <w:tcW w:w="990" w:type="dxa"/>
            <w:shd w:val="clear" w:color="auto" w:fill="BDD6EE" w:themeFill="accent1" w:themeFillTint="66"/>
            <w:hideMark/>
          </w:tcPr>
          <w:p w:rsidRPr="00303692" w:rsidR="00303692" w:rsidP="00303692" w:rsidRDefault="00363D84" w14:paraId="17992463" w14:textId="77777777">
            <w:pPr>
              <w:rPr>
                <w:rFonts w:cstheme="minorHAnsi"/>
              </w:rPr>
            </w:pPr>
            <w:r>
              <w:rPr>
                <w:rFonts w:cstheme="minorHAnsi"/>
              </w:rPr>
              <w:t>Durée</w:t>
            </w:r>
          </w:p>
        </w:tc>
        <w:tc>
          <w:tcPr>
            <w:tcW w:w="3799" w:type="dxa"/>
            <w:shd w:val="clear" w:color="auto" w:fill="BDD6EE" w:themeFill="accent1" w:themeFillTint="66"/>
            <w:hideMark/>
          </w:tcPr>
          <w:p w:rsidRPr="00303692" w:rsidR="00303692" w:rsidP="00397B48" w:rsidRDefault="00363D84" w14:paraId="6915A9E0" w14:textId="77777777">
            <w:pPr>
              <w:rPr>
                <w:rFonts w:cstheme="minorHAnsi"/>
              </w:rPr>
            </w:pPr>
            <w:proofErr w:type="spellStart"/>
            <w:r>
              <w:rPr>
                <w:rFonts w:cstheme="minorHAnsi"/>
              </w:rPr>
              <w:t>Contenu</w:t>
            </w:r>
            <w:proofErr w:type="spellEnd"/>
            <w:r>
              <w:rPr>
                <w:rFonts w:cstheme="minorHAnsi"/>
              </w:rPr>
              <w:t xml:space="preserve"> de la </w:t>
            </w:r>
            <w:r w:rsidR="00397B48">
              <w:rPr>
                <w:rFonts w:cstheme="minorHAnsi"/>
              </w:rPr>
              <w:t>séance</w:t>
            </w:r>
          </w:p>
        </w:tc>
        <w:tc>
          <w:tcPr>
            <w:tcW w:w="1011" w:type="dxa"/>
            <w:shd w:val="clear" w:color="auto" w:fill="BDD6EE" w:themeFill="accent1" w:themeFillTint="66"/>
            <w:hideMark/>
          </w:tcPr>
          <w:p w:rsidRPr="00303692" w:rsidR="00303692" w:rsidP="00303692" w:rsidRDefault="00363D84" w14:paraId="7F22F440" w14:textId="77777777">
            <w:pPr>
              <w:rPr>
                <w:rFonts w:cstheme="minorHAnsi"/>
              </w:rPr>
            </w:pPr>
            <w:proofErr w:type="spellStart"/>
            <w:r>
              <w:rPr>
                <w:rFonts w:cstheme="minorHAnsi"/>
              </w:rPr>
              <w:t>N</w:t>
            </w:r>
            <w:r w:rsidR="00D527AF">
              <w:rPr>
                <w:rFonts w:cstheme="minorHAnsi"/>
              </w:rPr>
              <w:t>uméro</w:t>
            </w:r>
            <w:proofErr w:type="spellEnd"/>
            <w:r>
              <w:rPr>
                <w:rFonts w:cstheme="minorHAnsi"/>
              </w:rPr>
              <w:t xml:space="preserve"> de diapositive</w:t>
            </w:r>
            <w:r w:rsidR="00D527AF">
              <w:rPr>
                <w:rFonts w:cstheme="minorHAnsi"/>
              </w:rPr>
              <w:t>s</w:t>
            </w:r>
          </w:p>
        </w:tc>
      </w:tr>
      <w:tr w:rsidRPr="00303692" w:rsidR="00303692" w:rsidTr="3472E502" w14:paraId="5F64BE33" w14:textId="77777777">
        <w:trPr>
          <w:trHeight w:val="980"/>
        </w:trPr>
        <w:tc>
          <w:tcPr>
            <w:tcW w:w="1437" w:type="dxa"/>
            <w:shd w:val="clear" w:color="auto" w:fill="D9D9D9" w:themeFill="background1" w:themeFillShade="D9"/>
            <w:hideMark/>
          </w:tcPr>
          <w:p w:rsidRPr="00363D84" w:rsidR="00303692" w:rsidP="7A77F6B7" w:rsidRDefault="00363D84" w14:paraId="7A38988A" w14:textId="2CC759C8">
            <w:pPr>
              <w:rPr>
                <w:lang w:val="fr-FR"/>
              </w:rPr>
            </w:pPr>
            <w:r w:rsidRPr="3472E502">
              <w:rPr>
                <w:lang w:val="fr-FR"/>
              </w:rPr>
              <w:t>Le personnel qui ne gère pas directement les projets. Par exemple : coordinat</w:t>
            </w:r>
            <w:r w:rsidRPr="3472E502" w:rsidR="06E0B632">
              <w:rPr>
                <w:lang w:val="fr-FR"/>
              </w:rPr>
              <w:t>eurs du</w:t>
            </w:r>
            <w:r w:rsidRPr="3472E502">
              <w:rPr>
                <w:lang w:val="fr-FR"/>
              </w:rPr>
              <w:t xml:space="preserve"> </w:t>
            </w:r>
            <w:r w:rsidR="00E749A0">
              <w:t>cluster global</w:t>
            </w:r>
            <w:r w:rsidRPr="3472E502">
              <w:rPr>
                <w:lang w:val="fr-FR"/>
              </w:rPr>
              <w:t>, coordinateur de groupes de travail, etc.</w:t>
            </w:r>
          </w:p>
        </w:tc>
        <w:tc>
          <w:tcPr>
            <w:tcW w:w="1978" w:type="dxa"/>
            <w:hideMark/>
          </w:tcPr>
          <w:p w:rsidRPr="00303692" w:rsidR="00303692" w:rsidP="00303692" w:rsidRDefault="00363D84" w14:paraId="6840D626" w14:textId="77777777">
            <w:pPr>
              <w:rPr>
                <w:rFonts w:cstheme="minorHAnsi"/>
              </w:rPr>
            </w:pPr>
            <w:proofErr w:type="spellStart"/>
            <w:r>
              <w:rPr>
                <w:rFonts w:cstheme="minorHAnsi"/>
                <w:lang w:val="en-CA"/>
              </w:rPr>
              <w:t>Définitions</w:t>
            </w:r>
            <w:proofErr w:type="spellEnd"/>
            <w:r>
              <w:rPr>
                <w:rFonts w:cstheme="minorHAnsi"/>
                <w:lang w:val="en-CA"/>
              </w:rPr>
              <w:t xml:space="preserve"> </w:t>
            </w:r>
            <w:proofErr w:type="spellStart"/>
            <w:r>
              <w:rPr>
                <w:rFonts w:cstheme="minorHAnsi"/>
                <w:lang w:val="en-CA"/>
              </w:rPr>
              <w:t>introductives</w:t>
            </w:r>
            <w:proofErr w:type="spellEnd"/>
          </w:p>
        </w:tc>
        <w:tc>
          <w:tcPr>
            <w:tcW w:w="990" w:type="dxa"/>
            <w:hideMark/>
          </w:tcPr>
          <w:p w:rsidRPr="00303692" w:rsidR="00303692" w:rsidP="00303692" w:rsidRDefault="00303692" w14:paraId="1A645EED" w14:textId="77777777">
            <w:pPr>
              <w:rPr>
                <w:rFonts w:cstheme="minorHAnsi"/>
              </w:rPr>
            </w:pPr>
            <w:r w:rsidRPr="00303692">
              <w:rPr>
                <w:rFonts w:cstheme="minorHAnsi"/>
                <w:lang w:val="en-CA"/>
              </w:rPr>
              <w:t>60 min</w:t>
            </w:r>
          </w:p>
        </w:tc>
        <w:tc>
          <w:tcPr>
            <w:tcW w:w="3799" w:type="dxa"/>
            <w:hideMark/>
          </w:tcPr>
          <w:p w:rsidR="00363D84" w:rsidP="00303692" w:rsidRDefault="00363D84" w14:paraId="179A6BE3" w14:textId="4E7FBF23">
            <w:pPr>
              <w:rPr>
                <w:rFonts w:cstheme="minorHAnsi"/>
                <w:lang w:val="fr-FR"/>
              </w:rPr>
            </w:pPr>
            <w:r w:rsidRPr="00363D84">
              <w:rPr>
                <w:rFonts w:cstheme="minorHAnsi"/>
                <w:lang w:val="fr-FR"/>
              </w:rPr>
              <w:t xml:space="preserve">Révision rapide des </w:t>
            </w:r>
            <w:r>
              <w:rPr>
                <w:rFonts w:cstheme="minorHAnsi"/>
                <w:lang w:val="fr-FR"/>
              </w:rPr>
              <w:t>dé</w:t>
            </w:r>
            <w:r w:rsidR="003922B7">
              <w:rPr>
                <w:rFonts w:cstheme="minorHAnsi"/>
                <w:lang w:val="fr-FR"/>
              </w:rPr>
              <w:t xml:space="preserve">finitions et l’exercice </w:t>
            </w:r>
            <w:r w:rsidR="00C83C26">
              <w:rPr>
                <w:rFonts w:cstheme="minorHAnsi"/>
                <w:lang w:val="fr-FR"/>
              </w:rPr>
              <w:t xml:space="preserve">de </w:t>
            </w:r>
            <w:r>
              <w:rPr>
                <w:rFonts w:cstheme="minorHAnsi"/>
                <w:lang w:val="fr-FR"/>
              </w:rPr>
              <w:t>« </w:t>
            </w:r>
            <w:r w:rsidR="00816A12">
              <w:rPr>
                <w:rFonts w:cstheme="minorHAnsi"/>
                <w:lang w:val="fr-FR"/>
              </w:rPr>
              <w:t>marche de pouvoir</w:t>
            </w:r>
            <w:r>
              <w:rPr>
                <w:rFonts w:cstheme="minorHAnsi"/>
                <w:lang w:val="fr-FR"/>
              </w:rPr>
              <w:t> »</w:t>
            </w:r>
          </w:p>
          <w:p w:rsidRPr="00363D84" w:rsidR="00363D84" w:rsidP="00303692" w:rsidRDefault="00363D84" w14:paraId="1A29A960" w14:textId="77777777">
            <w:pPr>
              <w:rPr>
                <w:rFonts w:cstheme="minorHAnsi"/>
                <w:lang w:val="fr-FR"/>
              </w:rPr>
            </w:pPr>
            <w:bookmarkStart w:name="_GoBack" w:id="0"/>
            <w:bookmarkEnd w:id="0"/>
          </w:p>
        </w:tc>
        <w:tc>
          <w:tcPr>
            <w:tcW w:w="1011" w:type="dxa"/>
            <w:hideMark/>
          </w:tcPr>
          <w:p w:rsidRPr="00303692" w:rsidR="00303692" w:rsidP="7A77F6B7" w:rsidRDefault="37FED828" w14:paraId="4B538D68" w14:textId="77777777">
            <w:r w:rsidRPr="3472E502">
              <w:t>1 - 10</w:t>
            </w:r>
          </w:p>
        </w:tc>
      </w:tr>
      <w:tr w:rsidRPr="00500BBC" w:rsidR="00303692" w:rsidTr="3472E502" w14:paraId="0B9EBC21" w14:textId="77777777">
        <w:trPr>
          <w:trHeight w:val="800"/>
        </w:trPr>
        <w:tc>
          <w:tcPr>
            <w:tcW w:w="1437" w:type="dxa"/>
            <w:shd w:val="clear" w:color="auto" w:fill="D9D9D9" w:themeFill="background1" w:themeFillShade="D9"/>
            <w:hideMark/>
          </w:tcPr>
          <w:p w:rsidRPr="00303692" w:rsidR="00303692" w:rsidP="00303692" w:rsidRDefault="00303692" w14:paraId="36E18830" w14:textId="77777777">
            <w:pPr>
              <w:rPr>
                <w:rFonts w:cstheme="minorHAnsi"/>
              </w:rPr>
            </w:pPr>
            <w:r w:rsidRPr="00303692">
              <w:rPr>
                <w:rFonts w:cstheme="minorHAnsi"/>
              </w:rPr>
              <w:t> </w:t>
            </w:r>
          </w:p>
        </w:tc>
        <w:tc>
          <w:tcPr>
            <w:tcW w:w="1978" w:type="dxa"/>
            <w:hideMark/>
          </w:tcPr>
          <w:p w:rsidRPr="00B62553" w:rsidR="00303692" w:rsidP="00303692" w:rsidRDefault="00B62553" w14:paraId="0532753B" w14:textId="77777777">
            <w:pPr>
              <w:rPr>
                <w:rFonts w:cstheme="minorHAnsi"/>
                <w:lang w:val="fr-FR"/>
              </w:rPr>
            </w:pPr>
            <w:r w:rsidRPr="00B62553">
              <w:rPr>
                <w:rFonts w:cstheme="minorHAnsi"/>
                <w:lang w:val="fr-FR"/>
              </w:rPr>
              <w:t xml:space="preserve">Les liens entre le genre, la </w:t>
            </w:r>
            <w:r>
              <w:rPr>
                <w:rFonts w:cstheme="minorHAnsi"/>
                <w:lang w:val="fr-FR"/>
              </w:rPr>
              <w:t>VBG et la nutrition</w:t>
            </w:r>
          </w:p>
        </w:tc>
        <w:tc>
          <w:tcPr>
            <w:tcW w:w="990" w:type="dxa"/>
            <w:hideMark/>
          </w:tcPr>
          <w:p w:rsidRPr="00303692" w:rsidR="00303692" w:rsidP="00303692" w:rsidRDefault="00303692" w14:paraId="7BC7F919" w14:textId="77777777">
            <w:pPr>
              <w:rPr>
                <w:rFonts w:cstheme="minorHAnsi"/>
              </w:rPr>
            </w:pPr>
            <w:r w:rsidRPr="00303692">
              <w:rPr>
                <w:rFonts w:cstheme="minorHAnsi"/>
                <w:lang w:val="en-GB"/>
              </w:rPr>
              <w:t>30 min</w:t>
            </w:r>
          </w:p>
        </w:tc>
        <w:tc>
          <w:tcPr>
            <w:tcW w:w="3799" w:type="dxa"/>
            <w:hideMark/>
          </w:tcPr>
          <w:p w:rsidRPr="00500BBC" w:rsidR="00500BBC" w:rsidP="00F44BCB" w:rsidRDefault="00500BBC" w14:paraId="41AC3BC7" w14:textId="77777777">
            <w:pPr>
              <w:rPr>
                <w:rFonts w:cstheme="minorHAnsi"/>
                <w:lang w:val="fr-FR"/>
              </w:rPr>
            </w:pPr>
            <w:r w:rsidRPr="00500BBC">
              <w:rPr>
                <w:rFonts w:cstheme="minorHAnsi"/>
                <w:lang w:val="fr-FR"/>
              </w:rPr>
              <w:t>D</w:t>
            </w:r>
            <w:r w:rsidR="00C50695">
              <w:rPr>
                <w:rFonts w:cstheme="minorHAnsi"/>
                <w:lang w:val="fr-FR"/>
              </w:rPr>
              <w:t>iscussion</w:t>
            </w:r>
            <w:r w:rsidRPr="00500BBC">
              <w:rPr>
                <w:rFonts w:cstheme="minorHAnsi"/>
                <w:lang w:val="fr-FR"/>
              </w:rPr>
              <w:t xml:space="preserve"> à propos des quatre </w:t>
            </w:r>
            <w:r>
              <w:rPr>
                <w:rFonts w:cstheme="minorHAnsi"/>
                <w:lang w:val="fr-FR"/>
              </w:rPr>
              <w:t xml:space="preserve">études de cas en plénière et une </w:t>
            </w:r>
            <w:r w:rsidR="00F44BCB">
              <w:rPr>
                <w:rFonts w:cstheme="minorHAnsi"/>
                <w:lang w:val="fr-FR"/>
              </w:rPr>
              <w:t xml:space="preserve">vue d’ensemble </w:t>
            </w:r>
            <w:r>
              <w:rPr>
                <w:rFonts w:cstheme="minorHAnsi"/>
                <w:lang w:val="fr-FR"/>
              </w:rPr>
              <w:t xml:space="preserve">de l’analyse documentaire </w:t>
            </w:r>
          </w:p>
        </w:tc>
        <w:tc>
          <w:tcPr>
            <w:tcW w:w="1011" w:type="dxa"/>
            <w:hideMark/>
          </w:tcPr>
          <w:p w:rsidRPr="00500BBC" w:rsidR="00303692" w:rsidP="00303692" w:rsidRDefault="00832BCC" w14:paraId="077E1956" w14:textId="77777777">
            <w:pPr>
              <w:rPr>
                <w:rFonts w:cstheme="minorHAnsi"/>
                <w:lang w:val="fr-FR"/>
              </w:rPr>
            </w:pPr>
            <w:r w:rsidRPr="00500BBC">
              <w:rPr>
                <w:rFonts w:cstheme="minorHAnsi"/>
                <w:lang w:val="fr-FR"/>
              </w:rPr>
              <w:t>11- 15</w:t>
            </w:r>
          </w:p>
        </w:tc>
      </w:tr>
      <w:tr w:rsidRPr="00303692" w:rsidR="00303692" w:rsidTr="3472E502" w14:paraId="5B2FBA8A" w14:textId="77777777">
        <w:trPr>
          <w:trHeight w:val="1052"/>
        </w:trPr>
        <w:tc>
          <w:tcPr>
            <w:tcW w:w="1437" w:type="dxa"/>
            <w:shd w:val="clear" w:color="auto" w:fill="D9D9D9" w:themeFill="background1" w:themeFillShade="D9"/>
            <w:hideMark/>
          </w:tcPr>
          <w:p w:rsidRPr="00500BBC" w:rsidR="00303692" w:rsidP="00303692" w:rsidRDefault="00303692" w14:paraId="63A40731" w14:textId="77777777">
            <w:pPr>
              <w:rPr>
                <w:rFonts w:cstheme="minorHAnsi"/>
                <w:lang w:val="fr-FR"/>
              </w:rPr>
            </w:pPr>
            <w:r w:rsidRPr="00500BBC">
              <w:rPr>
                <w:rFonts w:cstheme="minorHAnsi"/>
                <w:lang w:val="fr-FR"/>
              </w:rPr>
              <w:t> </w:t>
            </w:r>
          </w:p>
        </w:tc>
        <w:tc>
          <w:tcPr>
            <w:tcW w:w="1978" w:type="dxa"/>
            <w:hideMark/>
          </w:tcPr>
          <w:p w:rsidRPr="00500BBC" w:rsidR="00303692" w:rsidP="7A77F6B7" w:rsidRDefault="4C53595D" w14:paraId="26B4CE66" w14:textId="0AFECC39">
            <w:pPr>
              <w:rPr>
                <w:lang w:val="fr-FR"/>
              </w:rPr>
            </w:pPr>
            <w:r w:rsidRPr="3472E502">
              <w:rPr>
                <w:lang w:val="fr-FR"/>
              </w:rPr>
              <w:t xml:space="preserve">Présentation des étapes pour développer des programmes de nutrition </w:t>
            </w:r>
            <w:r w:rsidR="00EC352D">
              <w:rPr>
                <w:rFonts w:ascii="Calibri" w:hAnsi="Calibri" w:eastAsia="MS Mincho" w:cs="Calibri"/>
                <w:bCs/>
                <w:lang w:val="fr-FR"/>
              </w:rPr>
              <w:t>réactifs au genre et à la VBG</w:t>
            </w:r>
          </w:p>
        </w:tc>
        <w:tc>
          <w:tcPr>
            <w:tcW w:w="990" w:type="dxa"/>
            <w:hideMark/>
          </w:tcPr>
          <w:p w:rsidRPr="00500BBC" w:rsidR="00303692" w:rsidP="00303692" w:rsidRDefault="00303692" w14:paraId="015EF29B" w14:textId="77777777">
            <w:pPr>
              <w:rPr>
                <w:rFonts w:cstheme="minorHAnsi"/>
                <w:lang w:val="fr-FR"/>
              </w:rPr>
            </w:pPr>
            <w:r w:rsidRPr="00500BBC">
              <w:rPr>
                <w:rFonts w:cstheme="minorHAnsi"/>
                <w:lang w:val="fr-FR"/>
              </w:rPr>
              <w:t>40 min</w:t>
            </w:r>
          </w:p>
        </w:tc>
        <w:tc>
          <w:tcPr>
            <w:tcW w:w="3799" w:type="dxa"/>
            <w:hideMark/>
          </w:tcPr>
          <w:p w:rsidRPr="00C50695" w:rsidR="00C50695" w:rsidP="00303692" w:rsidRDefault="00C50695" w14:paraId="328DC5BA" w14:textId="77777777">
            <w:pPr>
              <w:rPr>
                <w:rFonts w:cstheme="minorHAnsi"/>
                <w:lang w:val="fr-FR"/>
              </w:rPr>
            </w:pPr>
            <w:r w:rsidRPr="00C50695">
              <w:rPr>
                <w:rFonts w:cstheme="minorHAnsi"/>
                <w:lang w:val="fr-FR"/>
              </w:rPr>
              <w:t xml:space="preserve">Discussion sur l’intégration du genre et de la </w:t>
            </w:r>
            <w:r>
              <w:rPr>
                <w:rFonts w:cstheme="minorHAnsi"/>
                <w:lang w:val="fr-FR"/>
              </w:rPr>
              <w:t xml:space="preserve">VBG pendant la préparation aux situations d’urgence et une introduction au cadre </w:t>
            </w:r>
            <w:r w:rsidR="00E55B0D">
              <w:rPr>
                <w:rFonts w:cstheme="minorHAnsi"/>
                <w:lang w:val="fr-FR"/>
              </w:rPr>
              <w:t xml:space="preserve">de </w:t>
            </w:r>
            <w:r>
              <w:rPr>
                <w:rFonts w:cstheme="minorHAnsi"/>
                <w:lang w:val="fr-FR"/>
              </w:rPr>
              <w:t>DAAQ ainsi</w:t>
            </w:r>
            <w:r w:rsidR="002142A1">
              <w:rPr>
                <w:rFonts w:cstheme="minorHAnsi"/>
                <w:lang w:val="fr-FR"/>
              </w:rPr>
              <w:t xml:space="preserve"> qu’aux </w:t>
            </w:r>
            <w:r>
              <w:rPr>
                <w:rFonts w:cstheme="minorHAnsi"/>
                <w:lang w:val="fr-FR"/>
              </w:rPr>
              <w:t>outils clés pour l’intégration</w:t>
            </w:r>
          </w:p>
        </w:tc>
        <w:tc>
          <w:tcPr>
            <w:tcW w:w="1011" w:type="dxa"/>
            <w:hideMark/>
          </w:tcPr>
          <w:p w:rsidRPr="00303692" w:rsidR="00303692" w:rsidP="00303692" w:rsidRDefault="00832BCC" w14:paraId="03E74ADD" w14:textId="77777777">
            <w:pPr>
              <w:rPr>
                <w:rFonts w:cstheme="minorHAnsi"/>
              </w:rPr>
            </w:pPr>
            <w:r>
              <w:rPr>
                <w:rFonts w:cstheme="minorHAnsi"/>
              </w:rPr>
              <w:t>20- 32</w:t>
            </w:r>
          </w:p>
        </w:tc>
      </w:tr>
      <w:tr w:rsidRPr="00303692" w:rsidR="00303692" w:rsidTr="3472E502" w14:paraId="23FF6007" w14:textId="77777777">
        <w:trPr>
          <w:trHeight w:val="782"/>
        </w:trPr>
        <w:tc>
          <w:tcPr>
            <w:tcW w:w="1437" w:type="dxa"/>
            <w:shd w:val="clear" w:color="auto" w:fill="D9D9D9" w:themeFill="background1" w:themeFillShade="D9"/>
          </w:tcPr>
          <w:p w:rsidRPr="00303692" w:rsidR="00303692" w:rsidP="00303692" w:rsidRDefault="00303692" w14:paraId="511435CF" w14:textId="77777777">
            <w:pPr>
              <w:rPr>
                <w:rFonts w:cstheme="minorHAnsi"/>
              </w:rPr>
            </w:pPr>
          </w:p>
        </w:tc>
        <w:tc>
          <w:tcPr>
            <w:tcW w:w="1978" w:type="dxa"/>
          </w:tcPr>
          <w:p w:rsidRPr="004D5EAC" w:rsidR="00303692" w:rsidP="7A77F6B7" w:rsidRDefault="316CEEBF" w14:paraId="0F611720" w14:textId="3199A793">
            <w:pPr>
              <w:rPr>
                <w:lang w:val="fr-FR"/>
              </w:rPr>
            </w:pPr>
            <w:r w:rsidRPr="3472E502">
              <w:rPr>
                <w:lang w:val="fr-FR"/>
              </w:rPr>
              <w:t>Le rôle des coordinateur</w:t>
            </w:r>
            <w:r w:rsidR="00AE7583">
              <w:rPr>
                <w:lang w:val="fr-FR"/>
              </w:rPr>
              <w:t>(</w:t>
            </w:r>
            <w:r w:rsidRPr="3472E502">
              <w:rPr>
                <w:lang w:val="fr-FR"/>
              </w:rPr>
              <w:t>-</w:t>
            </w:r>
            <w:proofErr w:type="spellStart"/>
            <w:proofErr w:type="gramStart"/>
            <w:r w:rsidRPr="3472E502">
              <w:rPr>
                <w:lang w:val="fr-FR"/>
              </w:rPr>
              <w:t>trice</w:t>
            </w:r>
            <w:proofErr w:type="spellEnd"/>
            <w:r w:rsidR="00AE7583">
              <w:rPr>
                <w:lang w:val="fr-FR"/>
              </w:rPr>
              <w:t>)</w:t>
            </w:r>
            <w:r w:rsidRPr="3472E502">
              <w:rPr>
                <w:lang w:val="fr-FR"/>
              </w:rPr>
              <w:t>s</w:t>
            </w:r>
            <w:proofErr w:type="gramEnd"/>
            <w:r w:rsidRPr="3472E502">
              <w:rPr>
                <w:lang w:val="fr-FR"/>
              </w:rPr>
              <w:t xml:space="preserve"> du </w:t>
            </w:r>
            <w:r w:rsidRPr="00E749A0" w:rsidR="00E749A0">
              <w:rPr>
                <w:lang w:val="fr-FR"/>
              </w:rPr>
              <w:t>le cluster global de la nutrition</w:t>
            </w:r>
          </w:p>
        </w:tc>
        <w:tc>
          <w:tcPr>
            <w:tcW w:w="990" w:type="dxa"/>
          </w:tcPr>
          <w:p w:rsidRPr="00303692" w:rsidR="00303692" w:rsidP="00303692" w:rsidRDefault="00303692" w14:paraId="1AC0E0B2" w14:textId="77777777">
            <w:pPr>
              <w:rPr>
                <w:rFonts w:cstheme="minorHAnsi"/>
                <w:lang w:val="en-CA"/>
              </w:rPr>
            </w:pPr>
            <w:r w:rsidRPr="00303692">
              <w:rPr>
                <w:rFonts w:cstheme="minorHAnsi"/>
                <w:lang w:val="en-CA"/>
              </w:rPr>
              <w:t>20 min</w:t>
            </w:r>
          </w:p>
        </w:tc>
        <w:tc>
          <w:tcPr>
            <w:tcW w:w="3799" w:type="dxa"/>
          </w:tcPr>
          <w:p w:rsidRPr="004D5EAC" w:rsidR="004D5EAC" w:rsidP="00BB3B2F" w:rsidRDefault="004D5EAC" w14:paraId="7478DDBC" w14:textId="7A7DBADD">
            <w:pPr>
              <w:rPr>
                <w:rFonts w:cstheme="minorHAnsi"/>
                <w:lang w:val="fr-FR"/>
              </w:rPr>
            </w:pPr>
            <w:r w:rsidRPr="004D5EAC">
              <w:rPr>
                <w:rFonts w:cstheme="minorHAnsi"/>
                <w:lang w:val="fr-FR"/>
              </w:rPr>
              <w:t>Discussion sur le rôle sp</w:t>
            </w:r>
            <w:r>
              <w:rPr>
                <w:rFonts w:cstheme="minorHAnsi"/>
                <w:lang w:val="fr-FR"/>
              </w:rPr>
              <w:t>écifique des coordinateur</w:t>
            </w:r>
            <w:r w:rsidR="00AE7583">
              <w:rPr>
                <w:rFonts w:cstheme="minorHAnsi"/>
                <w:lang w:val="fr-FR"/>
              </w:rPr>
              <w:t>(</w:t>
            </w:r>
            <w:r>
              <w:rPr>
                <w:rFonts w:cstheme="minorHAnsi"/>
                <w:lang w:val="fr-FR"/>
              </w:rPr>
              <w:t>-</w:t>
            </w:r>
            <w:proofErr w:type="spellStart"/>
            <w:proofErr w:type="gramStart"/>
            <w:r>
              <w:rPr>
                <w:rFonts w:cstheme="minorHAnsi"/>
                <w:lang w:val="fr-FR"/>
              </w:rPr>
              <w:t>trice</w:t>
            </w:r>
            <w:proofErr w:type="spellEnd"/>
            <w:r w:rsidR="00AE7583">
              <w:rPr>
                <w:rFonts w:cstheme="minorHAnsi"/>
                <w:lang w:val="fr-FR"/>
              </w:rPr>
              <w:t>)</w:t>
            </w:r>
            <w:r>
              <w:rPr>
                <w:rFonts w:cstheme="minorHAnsi"/>
                <w:lang w:val="fr-FR"/>
              </w:rPr>
              <w:t>s</w:t>
            </w:r>
            <w:proofErr w:type="gramEnd"/>
            <w:r>
              <w:rPr>
                <w:rFonts w:cstheme="minorHAnsi"/>
                <w:lang w:val="fr-FR"/>
              </w:rPr>
              <w:t xml:space="preserve"> </w:t>
            </w:r>
            <w:r w:rsidR="00BB3B2F">
              <w:rPr>
                <w:rFonts w:cstheme="minorHAnsi"/>
                <w:lang w:val="fr-FR"/>
              </w:rPr>
              <w:t>dans l’intégration du</w:t>
            </w:r>
            <w:r>
              <w:rPr>
                <w:rFonts w:cstheme="minorHAnsi"/>
                <w:lang w:val="fr-FR"/>
              </w:rPr>
              <w:t xml:space="preserve"> genre et </w:t>
            </w:r>
            <w:r w:rsidR="00BB3B2F">
              <w:rPr>
                <w:rFonts w:cstheme="minorHAnsi"/>
                <w:lang w:val="fr-FR"/>
              </w:rPr>
              <w:t xml:space="preserve">de </w:t>
            </w:r>
            <w:r>
              <w:rPr>
                <w:rFonts w:cstheme="minorHAnsi"/>
                <w:lang w:val="fr-FR"/>
              </w:rPr>
              <w:t>la VBG dans les programmes de nutrition</w:t>
            </w:r>
          </w:p>
        </w:tc>
        <w:tc>
          <w:tcPr>
            <w:tcW w:w="1011" w:type="dxa"/>
          </w:tcPr>
          <w:p w:rsidRPr="00303692" w:rsidR="00303692" w:rsidP="00303692" w:rsidRDefault="009826B4" w14:paraId="5BDF63AA" w14:textId="77777777">
            <w:pPr>
              <w:rPr>
                <w:rFonts w:cstheme="minorHAnsi"/>
              </w:rPr>
            </w:pPr>
            <w:r>
              <w:rPr>
                <w:rFonts w:cstheme="minorHAnsi"/>
              </w:rPr>
              <w:t>33- 39</w:t>
            </w:r>
          </w:p>
        </w:tc>
      </w:tr>
      <w:tr w:rsidRPr="00B61DDE" w:rsidR="00303692" w:rsidTr="3472E502" w14:paraId="4582535F" w14:textId="77777777">
        <w:trPr>
          <w:trHeight w:val="782"/>
        </w:trPr>
        <w:tc>
          <w:tcPr>
            <w:tcW w:w="1437" w:type="dxa"/>
            <w:shd w:val="clear" w:color="auto" w:fill="D9D9D9" w:themeFill="background1" w:themeFillShade="D9"/>
            <w:hideMark/>
          </w:tcPr>
          <w:p w:rsidRPr="00303692" w:rsidR="00303692" w:rsidP="00303692" w:rsidRDefault="00303692" w14:paraId="1713BC45" w14:textId="77777777">
            <w:pPr>
              <w:rPr>
                <w:rFonts w:cstheme="minorHAnsi"/>
              </w:rPr>
            </w:pPr>
            <w:r w:rsidRPr="00303692">
              <w:rPr>
                <w:rFonts w:cstheme="minorHAnsi"/>
              </w:rPr>
              <w:t> </w:t>
            </w:r>
          </w:p>
        </w:tc>
        <w:tc>
          <w:tcPr>
            <w:tcW w:w="1978" w:type="dxa"/>
            <w:hideMark/>
          </w:tcPr>
          <w:p w:rsidRPr="004D5EAC" w:rsidR="00303692" w:rsidP="00303692" w:rsidRDefault="004D5EAC" w14:paraId="6B2A60BB" w14:textId="77777777">
            <w:pPr>
              <w:rPr>
                <w:rFonts w:cstheme="minorHAnsi"/>
                <w:lang w:val="fr-FR"/>
              </w:rPr>
            </w:pPr>
            <w:r w:rsidRPr="004D5EAC">
              <w:rPr>
                <w:rFonts w:cstheme="minorHAnsi"/>
                <w:lang w:val="fr-FR"/>
              </w:rPr>
              <w:t xml:space="preserve">Évaluation des risques et analyse de genre et de </w:t>
            </w:r>
            <w:r>
              <w:rPr>
                <w:rFonts w:cstheme="minorHAnsi"/>
                <w:lang w:val="fr-FR"/>
              </w:rPr>
              <w:t>VBG</w:t>
            </w:r>
          </w:p>
        </w:tc>
        <w:tc>
          <w:tcPr>
            <w:tcW w:w="990" w:type="dxa"/>
            <w:hideMark/>
          </w:tcPr>
          <w:p w:rsidRPr="00303692" w:rsidR="00303692" w:rsidP="00303692" w:rsidRDefault="00F40C1B" w14:paraId="53CDD294" w14:textId="77777777">
            <w:pPr>
              <w:rPr>
                <w:rFonts w:cstheme="minorHAnsi"/>
              </w:rPr>
            </w:pPr>
            <w:r>
              <w:rPr>
                <w:rFonts w:cstheme="minorHAnsi"/>
                <w:lang w:val="en-CA"/>
              </w:rPr>
              <w:t>60</w:t>
            </w:r>
            <w:r w:rsidRPr="00303692" w:rsidR="00303692">
              <w:rPr>
                <w:rFonts w:cstheme="minorHAnsi"/>
                <w:lang w:val="en-CA"/>
              </w:rPr>
              <w:t xml:space="preserve"> min</w:t>
            </w:r>
          </w:p>
        </w:tc>
        <w:tc>
          <w:tcPr>
            <w:tcW w:w="3799" w:type="dxa"/>
            <w:hideMark/>
          </w:tcPr>
          <w:p w:rsidRPr="00584EE3" w:rsidR="00584EE3" w:rsidP="7A77F6B7" w:rsidRDefault="450F2462" w14:paraId="1A14604B" w14:textId="11D003DE">
            <w:pPr>
              <w:rPr>
                <w:lang w:val="fr-FR"/>
              </w:rPr>
            </w:pPr>
            <w:r w:rsidRPr="3472E502">
              <w:rPr>
                <w:lang w:val="fr-FR"/>
              </w:rPr>
              <w:t>Introduction aux différentes</w:t>
            </w:r>
            <w:r w:rsidRPr="3472E502" w:rsidR="2D793EBF">
              <w:rPr>
                <w:lang w:val="fr-FR"/>
              </w:rPr>
              <w:t xml:space="preserve"> méthodes et</w:t>
            </w:r>
            <w:r w:rsidRPr="3472E502">
              <w:rPr>
                <w:lang w:val="fr-FR"/>
              </w:rPr>
              <w:t xml:space="preserve"> étapes </w:t>
            </w:r>
            <w:r w:rsidRPr="3472E502" w:rsidR="2D793EBF">
              <w:rPr>
                <w:lang w:val="fr-FR"/>
              </w:rPr>
              <w:t>des</w:t>
            </w:r>
            <w:r w:rsidRPr="3472E502">
              <w:rPr>
                <w:lang w:val="fr-FR"/>
              </w:rPr>
              <w:t xml:space="preserve"> analyse</w:t>
            </w:r>
            <w:r w:rsidRPr="3472E502" w:rsidR="2D793EBF">
              <w:rPr>
                <w:lang w:val="fr-FR"/>
              </w:rPr>
              <w:t>s</w:t>
            </w:r>
            <w:r w:rsidRPr="3472E502">
              <w:rPr>
                <w:lang w:val="fr-FR"/>
              </w:rPr>
              <w:t xml:space="preserve"> </w:t>
            </w:r>
            <w:r w:rsidRPr="3472E502" w:rsidR="2D793EBF">
              <w:rPr>
                <w:lang w:val="fr-FR"/>
              </w:rPr>
              <w:t>et des</w:t>
            </w:r>
            <w:r w:rsidRPr="3472E502">
              <w:rPr>
                <w:lang w:val="fr-FR"/>
              </w:rPr>
              <w:t xml:space="preserve"> évaluation</w:t>
            </w:r>
            <w:r w:rsidRPr="3472E502" w:rsidR="2D793EBF">
              <w:rPr>
                <w:lang w:val="fr-FR"/>
              </w:rPr>
              <w:t>s</w:t>
            </w:r>
            <w:r w:rsidRPr="3472E502">
              <w:rPr>
                <w:lang w:val="fr-FR"/>
              </w:rPr>
              <w:t xml:space="preserve"> </w:t>
            </w:r>
            <w:r w:rsidRPr="3472E502" w:rsidR="2D793EBF">
              <w:rPr>
                <w:lang w:val="fr-FR"/>
              </w:rPr>
              <w:t>de genre et de VBG</w:t>
            </w:r>
            <w:r w:rsidRPr="3472E502" w:rsidR="2572392B">
              <w:rPr>
                <w:lang w:val="fr-FR"/>
              </w:rPr>
              <w:t>.</w:t>
            </w:r>
            <w:r w:rsidRPr="3472E502">
              <w:rPr>
                <w:lang w:val="fr-FR"/>
              </w:rPr>
              <w:t xml:space="preserve"> </w:t>
            </w:r>
            <w:r w:rsidRPr="3472E502" w:rsidR="500CD395">
              <w:rPr>
                <w:lang w:val="fr-FR"/>
              </w:rPr>
              <w:t>E</w:t>
            </w:r>
            <w:r w:rsidRPr="3472E502">
              <w:rPr>
                <w:lang w:val="fr-FR"/>
              </w:rPr>
              <w:t>xemples et exercice</w:t>
            </w:r>
            <w:r w:rsidR="00B61DDE">
              <w:rPr>
                <w:lang w:val="fr-FR"/>
              </w:rPr>
              <w:t>.</w:t>
            </w:r>
            <w:r w:rsidRPr="3472E502">
              <w:rPr>
                <w:lang w:val="fr-FR"/>
              </w:rPr>
              <w:t xml:space="preserve"> </w:t>
            </w:r>
          </w:p>
          <w:p w:rsidRPr="00584EE3" w:rsidR="004D5EAC" w:rsidP="00303692" w:rsidRDefault="004D5EAC" w14:paraId="1ABEDFA3" w14:textId="77777777">
            <w:pPr>
              <w:rPr>
                <w:rFonts w:cstheme="minorHAnsi"/>
                <w:lang w:val="fr-FR"/>
              </w:rPr>
            </w:pPr>
          </w:p>
        </w:tc>
        <w:tc>
          <w:tcPr>
            <w:tcW w:w="1011" w:type="dxa"/>
            <w:hideMark/>
          </w:tcPr>
          <w:p w:rsidRPr="00B61DDE" w:rsidR="00F40C1B" w:rsidP="00303692" w:rsidRDefault="009826B4" w14:paraId="27962125" w14:textId="6534CA4E">
            <w:pPr>
              <w:rPr>
                <w:rFonts w:cstheme="minorHAnsi"/>
                <w:lang w:val="fr-FR"/>
              </w:rPr>
            </w:pPr>
            <w:r w:rsidRPr="00B61DDE">
              <w:rPr>
                <w:rFonts w:cstheme="minorHAnsi"/>
                <w:lang w:val="fr-FR"/>
              </w:rPr>
              <w:t>40- 62</w:t>
            </w:r>
            <w:r w:rsidRPr="00B61DDE" w:rsidR="004D5EAC">
              <w:rPr>
                <w:rFonts w:cstheme="minorHAnsi"/>
                <w:lang w:val="fr-FR"/>
              </w:rPr>
              <w:t xml:space="preserve">, </w:t>
            </w:r>
            <w:r w:rsidR="00367756">
              <w:rPr>
                <w:rFonts w:cstheme="minorHAnsi"/>
                <w:lang w:val="fr-FR"/>
              </w:rPr>
              <w:t>exclut</w:t>
            </w:r>
            <w:r w:rsidRPr="00B61DDE" w:rsidR="002D0160">
              <w:rPr>
                <w:rFonts w:cstheme="minorHAnsi"/>
                <w:lang w:val="fr-FR"/>
              </w:rPr>
              <w:t xml:space="preserve"> </w:t>
            </w:r>
            <w:r w:rsidRPr="00B61DDE">
              <w:rPr>
                <w:rFonts w:cstheme="minorHAnsi"/>
                <w:lang w:val="fr-FR"/>
              </w:rPr>
              <w:t>: 51 &amp; 58</w:t>
            </w:r>
          </w:p>
        </w:tc>
      </w:tr>
      <w:tr w:rsidRPr="00303692" w:rsidR="00303692" w:rsidTr="3472E502" w14:paraId="27AFC28B" w14:textId="77777777">
        <w:trPr>
          <w:trHeight w:val="1070"/>
        </w:trPr>
        <w:tc>
          <w:tcPr>
            <w:tcW w:w="1437" w:type="dxa"/>
            <w:shd w:val="clear" w:color="auto" w:fill="D9D9D9" w:themeFill="background1" w:themeFillShade="D9"/>
            <w:hideMark/>
          </w:tcPr>
          <w:p w:rsidRPr="00B61DDE" w:rsidR="00303692" w:rsidP="00303692" w:rsidRDefault="00303692" w14:paraId="33C52F91" w14:textId="77777777">
            <w:pPr>
              <w:rPr>
                <w:rFonts w:cstheme="minorHAnsi"/>
                <w:lang w:val="fr-FR"/>
              </w:rPr>
            </w:pPr>
            <w:r w:rsidRPr="00B61DDE">
              <w:rPr>
                <w:rFonts w:cstheme="minorHAnsi"/>
                <w:lang w:val="fr-FR"/>
              </w:rPr>
              <w:t> </w:t>
            </w:r>
          </w:p>
        </w:tc>
        <w:tc>
          <w:tcPr>
            <w:tcW w:w="1978" w:type="dxa"/>
            <w:hideMark/>
          </w:tcPr>
          <w:p w:rsidRPr="002D0160" w:rsidR="00303692" w:rsidP="002D0160" w:rsidRDefault="002D0160" w14:paraId="2EBE8F2A" w14:textId="77777777">
            <w:pPr>
              <w:rPr>
                <w:rFonts w:cstheme="minorHAnsi"/>
                <w:lang w:val="fr-FR"/>
              </w:rPr>
            </w:pPr>
            <w:r w:rsidRPr="002D0160">
              <w:rPr>
                <w:rFonts w:cstheme="minorHAnsi"/>
                <w:lang w:val="fr-FR"/>
              </w:rPr>
              <w:t xml:space="preserve">Planification stratégique des questions de genre et de </w:t>
            </w:r>
            <w:r>
              <w:rPr>
                <w:rFonts w:cstheme="minorHAnsi"/>
                <w:lang w:val="fr-FR"/>
              </w:rPr>
              <w:t>VBG dans les programmes de nutrition</w:t>
            </w:r>
          </w:p>
        </w:tc>
        <w:tc>
          <w:tcPr>
            <w:tcW w:w="990" w:type="dxa"/>
            <w:hideMark/>
          </w:tcPr>
          <w:p w:rsidRPr="00B61DDE" w:rsidR="00303692" w:rsidP="00303692" w:rsidRDefault="00303692" w14:paraId="5F870EA7" w14:textId="77777777">
            <w:pPr>
              <w:rPr>
                <w:rFonts w:cstheme="minorHAnsi"/>
                <w:lang w:val="fr-FR"/>
              </w:rPr>
            </w:pPr>
            <w:r w:rsidRPr="00B61DDE">
              <w:rPr>
                <w:rFonts w:cstheme="minorHAnsi"/>
                <w:lang w:val="fr-FR"/>
              </w:rPr>
              <w:t>15 min</w:t>
            </w:r>
          </w:p>
        </w:tc>
        <w:tc>
          <w:tcPr>
            <w:tcW w:w="3799" w:type="dxa"/>
            <w:hideMark/>
          </w:tcPr>
          <w:p w:rsidRPr="002D0160" w:rsidR="002D0160" w:rsidP="7A77F6B7" w:rsidRDefault="026E8400" w14:paraId="5B4A190C" w14:textId="2A87950E">
            <w:pPr>
              <w:rPr>
                <w:lang w:val="fr-FR"/>
              </w:rPr>
            </w:pPr>
            <w:r w:rsidRPr="3472E502">
              <w:rPr>
                <w:lang w:val="fr-FR"/>
              </w:rPr>
              <w:t xml:space="preserve">Introductions aux étapes de la planification stratégique </w:t>
            </w:r>
            <w:r w:rsidRPr="3472E502" w:rsidR="0D40E8DE">
              <w:rPr>
                <w:lang w:val="fr-FR"/>
              </w:rPr>
              <w:t>et</w:t>
            </w:r>
            <w:r w:rsidRPr="3472E502">
              <w:rPr>
                <w:lang w:val="fr-FR"/>
              </w:rPr>
              <w:t xml:space="preserve"> exemple</w:t>
            </w:r>
          </w:p>
        </w:tc>
        <w:tc>
          <w:tcPr>
            <w:tcW w:w="1011" w:type="dxa"/>
            <w:hideMark/>
          </w:tcPr>
          <w:p w:rsidRPr="00303692" w:rsidR="00303692" w:rsidP="00303692" w:rsidRDefault="003A6BC3" w14:paraId="44AFCF47" w14:textId="77777777">
            <w:pPr>
              <w:rPr>
                <w:rFonts w:cstheme="minorHAnsi"/>
              </w:rPr>
            </w:pPr>
            <w:r>
              <w:rPr>
                <w:rFonts w:cstheme="minorHAnsi"/>
              </w:rPr>
              <w:t>63- 66</w:t>
            </w:r>
          </w:p>
        </w:tc>
      </w:tr>
      <w:tr w:rsidRPr="00303692" w:rsidR="00303692" w:rsidTr="3472E502" w14:paraId="10084D0F" w14:textId="77777777">
        <w:trPr>
          <w:trHeight w:val="1430"/>
        </w:trPr>
        <w:tc>
          <w:tcPr>
            <w:tcW w:w="1437" w:type="dxa"/>
            <w:shd w:val="clear" w:color="auto" w:fill="D9D9D9" w:themeFill="background1" w:themeFillShade="D9"/>
            <w:hideMark/>
          </w:tcPr>
          <w:p w:rsidRPr="00303692" w:rsidR="00303692" w:rsidP="00303692" w:rsidRDefault="00303692" w14:paraId="1CC7099E" w14:textId="77777777">
            <w:pPr>
              <w:rPr>
                <w:rFonts w:cstheme="minorHAnsi"/>
              </w:rPr>
            </w:pPr>
            <w:r w:rsidRPr="00303692">
              <w:rPr>
                <w:rFonts w:cstheme="minorHAnsi"/>
              </w:rPr>
              <w:t> </w:t>
            </w:r>
          </w:p>
        </w:tc>
        <w:tc>
          <w:tcPr>
            <w:tcW w:w="1978" w:type="dxa"/>
            <w:hideMark/>
          </w:tcPr>
          <w:p w:rsidRPr="002D0160" w:rsidR="00303692" w:rsidP="00303692" w:rsidRDefault="002D0160" w14:paraId="1AC8B1F1" w14:textId="77777777">
            <w:pPr>
              <w:rPr>
                <w:rFonts w:cstheme="minorHAnsi"/>
                <w:lang w:val="fr-FR"/>
              </w:rPr>
            </w:pPr>
            <w:r w:rsidRPr="002D0160">
              <w:rPr>
                <w:rFonts w:cstheme="minorHAnsi"/>
                <w:lang w:val="fr-FR"/>
              </w:rPr>
              <w:t xml:space="preserve">Mobilisation des ressources </w:t>
            </w:r>
            <w:r>
              <w:rPr>
                <w:rFonts w:cstheme="minorHAnsi"/>
                <w:lang w:val="fr-FR"/>
              </w:rPr>
              <w:t xml:space="preserve">pour </w:t>
            </w:r>
            <w:r w:rsidRPr="002D0160">
              <w:rPr>
                <w:rFonts w:cstheme="minorHAnsi"/>
                <w:lang w:val="fr-FR"/>
              </w:rPr>
              <w:t xml:space="preserve">des questions </w:t>
            </w:r>
            <w:r>
              <w:rPr>
                <w:rFonts w:cstheme="minorHAnsi"/>
                <w:lang w:val="fr-FR"/>
              </w:rPr>
              <w:t>de genre et de VBG dans les programmes de nutrition</w:t>
            </w:r>
          </w:p>
        </w:tc>
        <w:tc>
          <w:tcPr>
            <w:tcW w:w="990" w:type="dxa"/>
            <w:hideMark/>
          </w:tcPr>
          <w:p w:rsidRPr="00303692" w:rsidR="00303692" w:rsidP="00303692" w:rsidRDefault="00303692" w14:paraId="205F1F3A" w14:textId="77777777">
            <w:pPr>
              <w:rPr>
                <w:rFonts w:cstheme="minorHAnsi"/>
              </w:rPr>
            </w:pPr>
            <w:r w:rsidRPr="00303692">
              <w:rPr>
                <w:rFonts w:cstheme="minorHAnsi"/>
                <w:lang w:val="en-CA"/>
              </w:rPr>
              <w:t>30 min</w:t>
            </w:r>
          </w:p>
        </w:tc>
        <w:tc>
          <w:tcPr>
            <w:tcW w:w="3799" w:type="dxa"/>
            <w:hideMark/>
          </w:tcPr>
          <w:p w:rsidRPr="002D0160" w:rsidR="002D0160" w:rsidP="00303692" w:rsidRDefault="002D0160" w14:paraId="7C3DC224" w14:textId="704425A5">
            <w:pPr>
              <w:rPr>
                <w:rFonts w:cstheme="minorHAnsi"/>
                <w:lang w:val="fr-FR"/>
              </w:rPr>
            </w:pPr>
            <w:r w:rsidRPr="002D0160">
              <w:rPr>
                <w:rFonts w:cstheme="minorHAnsi"/>
                <w:lang w:val="fr-FR"/>
              </w:rPr>
              <w:t>Introduction aux objectifs de la mobilisation des ressources et</w:t>
            </w:r>
            <w:r>
              <w:rPr>
                <w:rFonts w:cstheme="minorHAnsi"/>
                <w:lang w:val="fr-FR"/>
              </w:rPr>
              <w:t xml:space="preserve"> de</w:t>
            </w:r>
            <w:r w:rsidRPr="002D0160">
              <w:rPr>
                <w:rFonts w:cstheme="minorHAnsi"/>
                <w:lang w:val="fr-FR"/>
              </w:rPr>
              <w:t xml:space="preserve"> la</w:t>
            </w:r>
            <w:r w:rsidR="00420DA7">
              <w:rPr>
                <w:rFonts w:cstheme="minorHAnsi"/>
                <w:lang w:val="fr-FR"/>
              </w:rPr>
              <w:t xml:space="preserve"> </w:t>
            </w:r>
            <w:r w:rsidRPr="002D0160">
              <w:rPr>
                <w:rFonts w:cstheme="minorHAnsi"/>
                <w:lang w:val="fr-FR"/>
              </w:rPr>
              <w:t>notation genre</w:t>
            </w:r>
          </w:p>
        </w:tc>
        <w:tc>
          <w:tcPr>
            <w:tcW w:w="1011" w:type="dxa"/>
            <w:hideMark/>
          </w:tcPr>
          <w:p w:rsidRPr="00303692" w:rsidR="00303692" w:rsidP="00303692" w:rsidRDefault="00943D29" w14:paraId="684DE99E" w14:textId="77777777">
            <w:pPr>
              <w:rPr>
                <w:rFonts w:cstheme="minorHAnsi"/>
              </w:rPr>
            </w:pPr>
            <w:r>
              <w:rPr>
                <w:rFonts w:cstheme="minorHAnsi"/>
              </w:rPr>
              <w:t>67-70</w:t>
            </w:r>
          </w:p>
        </w:tc>
      </w:tr>
      <w:tr w:rsidRPr="00303692" w:rsidR="00303692" w:rsidTr="3472E502" w14:paraId="0DC58DBB" w14:textId="77777777">
        <w:trPr>
          <w:trHeight w:val="1070"/>
        </w:trPr>
        <w:tc>
          <w:tcPr>
            <w:tcW w:w="1437" w:type="dxa"/>
            <w:shd w:val="clear" w:color="auto" w:fill="D9D9D9" w:themeFill="background1" w:themeFillShade="D9"/>
            <w:hideMark/>
          </w:tcPr>
          <w:p w:rsidRPr="00303692" w:rsidR="00303692" w:rsidP="00303692" w:rsidRDefault="00303692" w14:paraId="2980F930" w14:textId="77777777">
            <w:pPr>
              <w:rPr>
                <w:rFonts w:cstheme="minorHAnsi"/>
              </w:rPr>
            </w:pPr>
            <w:r w:rsidRPr="00303692">
              <w:rPr>
                <w:rFonts w:cstheme="minorHAnsi"/>
              </w:rPr>
              <w:t> </w:t>
            </w:r>
          </w:p>
        </w:tc>
        <w:tc>
          <w:tcPr>
            <w:tcW w:w="1978" w:type="dxa"/>
            <w:hideMark/>
          </w:tcPr>
          <w:p w:rsidRPr="0079200F" w:rsidR="00303692" w:rsidP="7A77F6B7" w:rsidRDefault="5B83D8AA" w14:paraId="53E47DE1" w14:textId="4C3B1457">
            <w:pPr>
              <w:rPr>
                <w:lang w:val="fr-FR"/>
              </w:rPr>
            </w:pPr>
            <w:r w:rsidRPr="3472E502">
              <w:rPr>
                <w:lang w:val="fr-FR"/>
              </w:rPr>
              <w:t>Mise en œuvre des programmes de nutrition en utilisant un</w:t>
            </w:r>
            <w:r w:rsidR="00D73719">
              <w:rPr>
                <w:lang w:val="fr-FR"/>
              </w:rPr>
              <w:t>e perspective</w:t>
            </w:r>
            <w:r w:rsidRPr="3472E502">
              <w:rPr>
                <w:lang w:val="fr-FR"/>
              </w:rPr>
              <w:t xml:space="preserve"> de genre et VBG</w:t>
            </w:r>
          </w:p>
        </w:tc>
        <w:tc>
          <w:tcPr>
            <w:tcW w:w="990" w:type="dxa"/>
            <w:hideMark/>
          </w:tcPr>
          <w:p w:rsidRPr="00303692" w:rsidR="00303692" w:rsidP="00303692" w:rsidRDefault="00303692" w14:paraId="7FBDF99A" w14:textId="77777777">
            <w:pPr>
              <w:rPr>
                <w:rFonts w:cstheme="minorHAnsi"/>
              </w:rPr>
            </w:pPr>
            <w:r w:rsidRPr="00303692">
              <w:rPr>
                <w:rFonts w:cstheme="minorHAnsi"/>
                <w:lang w:val="en-CA"/>
              </w:rPr>
              <w:t>30 min</w:t>
            </w:r>
          </w:p>
        </w:tc>
        <w:tc>
          <w:tcPr>
            <w:tcW w:w="3799" w:type="dxa"/>
            <w:hideMark/>
          </w:tcPr>
          <w:p w:rsidRPr="0079200F" w:rsidR="00303692" w:rsidP="7A77F6B7" w:rsidRDefault="5B83D8AA" w14:paraId="361D731F" w14:textId="31C07977">
            <w:pPr>
              <w:rPr>
                <w:lang w:val="fr-FR"/>
              </w:rPr>
            </w:pPr>
            <w:r w:rsidRPr="3472E502">
              <w:rPr>
                <w:lang w:val="fr-FR"/>
              </w:rPr>
              <w:t xml:space="preserve">Introduction </w:t>
            </w:r>
            <w:r w:rsidRPr="3472E502" w:rsidR="42545ABE">
              <w:rPr>
                <w:lang w:val="fr-FR"/>
              </w:rPr>
              <w:t>à</w:t>
            </w:r>
            <w:r w:rsidRPr="3472E502">
              <w:rPr>
                <w:lang w:val="fr-FR"/>
              </w:rPr>
              <w:t xml:space="preserve"> </w:t>
            </w:r>
            <w:r w:rsidR="00D73719">
              <w:rPr>
                <w:lang w:val="fr-FR"/>
              </w:rPr>
              <w:t xml:space="preserve">la mise en </w:t>
            </w:r>
            <w:proofErr w:type="spellStart"/>
            <w:r w:rsidR="00D73719">
              <w:rPr>
                <w:lang w:val="fr-FR"/>
              </w:rPr>
              <w:t>oeuvre</w:t>
            </w:r>
            <w:proofErr w:type="spellEnd"/>
            <w:r w:rsidRPr="3472E502" w:rsidR="5642B909">
              <w:rPr>
                <w:lang w:val="fr-FR"/>
              </w:rPr>
              <w:t xml:space="preserve"> </w:t>
            </w:r>
            <w:r w:rsidRPr="3472E502" w:rsidR="0EDA0684">
              <w:rPr>
                <w:lang w:val="fr-FR"/>
              </w:rPr>
              <w:t>et</w:t>
            </w:r>
            <w:r w:rsidRPr="3472E502">
              <w:rPr>
                <w:lang w:val="fr-FR"/>
              </w:rPr>
              <w:t xml:space="preserve"> exemples</w:t>
            </w:r>
            <w:r w:rsidRPr="3472E502" w:rsidR="5EC782BE">
              <w:rPr>
                <w:lang w:val="fr-FR"/>
              </w:rPr>
              <w:t xml:space="preserve"> </w:t>
            </w:r>
          </w:p>
        </w:tc>
        <w:tc>
          <w:tcPr>
            <w:tcW w:w="1011" w:type="dxa"/>
            <w:hideMark/>
          </w:tcPr>
          <w:p w:rsidRPr="00303692" w:rsidR="00303692" w:rsidP="00303692" w:rsidRDefault="00943D29" w14:paraId="22D62E93" w14:textId="77777777">
            <w:pPr>
              <w:rPr>
                <w:rFonts w:cstheme="minorHAnsi"/>
              </w:rPr>
            </w:pPr>
            <w:r>
              <w:rPr>
                <w:rFonts w:cstheme="minorHAnsi"/>
              </w:rPr>
              <w:t>77- 90</w:t>
            </w:r>
          </w:p>
        </w:tc>
      </w:tr>
      <w:tr w:rsidRPr="00303692" w:rsidR="00303692" w:rsidTr="3472E502" w14:paraId="01847A2B" w14:textId="77777777">
        <w:trPr>
          <w:trHeight w:val="620"/>
        </w:trPr>
        <w:tc>
          <w:tcPr>
            <w:tcW w:w="1437" w:type="dxa"/>
            <w:shd w:val="clear" w:color="auto" w:fill="D9D9D9" w:themeFill="background1" w:themeFillShade="D9"/>
            <w:hideMark/>
          </w:tcPr>
          <w:p w:rsidRPr="00303692" w:rsidR="00303692" w:rsidP="00303692" w:rsidRDefault="00303692" w14:paraId="6EDAE79E" w14:textId="77777777">
            <w:pPr>
              <w:rPr>
                <w:rFonts w:cstheme="minorHAnsi"/>
              </w:rPr>
            </w:pPr>
            <w:r w:rsidRPr="00303692">
              <w:rPr>
                <w:rFonts w:cstheme="minorHAnsi"/>
              </w:rPr>
              <w:t> </w:t>
            </w:r>
          </w:p>
        </w:tc>
        <w:tc>
          <w:tcPr>
            <w:tcW w:w="1978" w:type="dxa"/>
            <w:hideMark/>
          </w:tcPr>
          <w:p w:rsidRPr="0079200F" w:rsidR="00303692" w:rsidP="00303692" w:rsidRDefault="0079200F" w14:paraId="5EF48A70" w14:textId="77777777">
            <w:pPr>
              <w:rPr>
                <w:rFonts w:cstheme="minorHAnsi"/>
                <w:lang w:val="fr-FR"/>
              </w:rPr>
            </w:pPr>
            <w:r w:rsidRPr="0079200F">
              <w:rPr>
                <w:rFonts w:cstheme="minorHAnsi"/>
                <w:lang w:val="fr-FR"/>
              </w:rPr>
              <w:t xml:space="preserve">Suivi des questions de genre et de </w:t>
            </w:r>
            <w:r>
              <w:rPr>
                <w:rFonts w:cstheme="minorHAnsi"/>
                <w:lang w:val="fr-FR"/>
              </w:rPr>
              <w:t>VBG dans les programmes de nutrition</w:t>
            </w:r>
          </w:p>
        </w:tc>
        <w:tc>
          <w:tcPr>
            <w:tcW w:w="990" w:type="dxa"/>
            <w:hideMark/>
          </w:tcPr>
          <w:p w:rsidRPr="00303692" w:rsidR="00303692" w:rsidP="00303692" w:rsidRDefault="00303692" w14:paraId="666FD635" w14:textId="77777777">
            <w:pPr>
              <w:rPr>
                <w:rFonts w:cstheme="minorHAnsi"/>
              </w:rPr>
            </w:pPr>
            <w:r w:rsidRPr="00303692">
              <w:rPr>
                <w:rFonts w:cstheme="minorHAnsi"/>
                <w:lang w:val="en-CA"/>
              </w:rPr>
              <w:t>30 min</w:t>
            </w:r>
          </w:p>
        </w:tc>
        <w:tc>
          <w:tcPr>
            <w:tcW w:w="3799" w:type="dxa"/>
            <w:hideMark/>
          </w:tcPr>
          <w:p w:rsidRPr="0079200F" w:rsidR="0079200F" w:rsidP="7A77F6B7" w:rsidRDefault="5B83D8AA" w14:paraId="6B79A231" w14:textId="57CA2077">
            <w:pPr>
              <w:rPr>
                <w:lang w:val="fr-FR"/>
              </w:rPr>
            </w:pPr>
            <w:r w:rsidRPr="3472E502">
              <w:rPr>
                <w:lang w:val="fr-FR"/>
              </w:rPr>
              <w:t>Introduction au suivi et aux audits de sécurité</w:t>
            </w:r>
            <w:r w:rsidRPr="3472E502" w:rsidR="0CBD18FD">
              <w:rPr>
                <w:lang w:val="fr-FR"/>
              </w:rPr>
              <w:t xml:space="preserve"> et exemples</w:t>
            </w:r>
          </w:p>
        </w:tc>
        <w:tc>
          <w:tcPr>
            <w:tcW w:w="1011" w:type="dxa"/>
            <w:hideMark/>
          </w:tcPr>
          <w:p w:rsidRPr="00303692" w:rsidR="00303692" w:rsidP="00303692" w:rsidRDefault="00F573E1" w14:paraId="34502411" w14:textId="77777777">
            <w:pPr>
              <w:rPr>
                <w:rFonts w:cstheme="minorHAnsi"/>
              </w:rPr>
            </w:pPr>
            <w:r>
              <w:rPr>
                <w:rFonts w:cstheme="minorHAnsi"/>
              </w:rPr>
              <w:t>92- 103</w:t>
            </w:r>
          </w:p>
        </w:tc>
      </w:tr>
      <w:tr w:rsidRPr="00303692" w:rsidR="00303692" w:rsidTr="3472E502" w14:paraId="77BFA1F7" w14:textId="77777777">
        <w:trPr>
          <w:trHeight w:val="710"/>
        </w:trPr>
        <w:tc>
          <w:tcPr>
            <w:tcW w:w="1437" w:type="dxa"/>
            <w:shd w:val="clear" w:color="auto" w:fill="D9D9D9" w:themeFill="background1" w:themeFillShade="D9"/>
            <w:hideMark/>
          </w:tcPr>
          <w:p w:rsidRPr="00303692" w:rsidR="00303692" w:rsidP="00303692" w:rsidRDefault="00303692" w14:paraId="524F7CDE" w14:textId="77777777">
            <w:pPr>
              <w:rPr>
                <w:rFonts w:cstheme="minorHAnsi"/>
              </w:rPr>
            </w:pPr>
          </w:p>
        </w:tc>
        <w:tc>
          <w:tcPr>
            <w:tcW w:w="1978" w:type="dxa"/>
            <w:hideMark/>
          </w:tcPr>
          <w:p w:rsidRPr="007D79F8" w:rsidR="00303692" w:rsidP="7A77F6B7" w:rsidRDefault="46E0A1F6" w14:paraId="4E7621CC" w14:textId="5540A36A">
            <w:pPr>
              <w:rPr>
                <w:lang w:val="fr-FR"/>
              </w:rPr>
            </w:pPr>
            <w:r w:rsidRPr="3472E502">
              <w:rPr>
                <w:lang w:val="fr-FR"/>
              </w:rPr>
              <w:t>Points à retenir et questions</w:t>
            </w:r>
            <w:r w:rsidRPr="3472E502" w:rsidR="5EC782BE">
              <w:rPr>
                <w:lang w:val="fr-FR"/>
              </w:rPr>
              <w:t xml:space="preserve"> </w:t>
            </w:r>
          </w:p>
        </w:tc>
        <w:tc>
          <w:tcPr>
            <w:tcW w:w="990" w:type="dxa"/>
            <w:hideMark/>
          </w:tcPr>
          <w:p w:rsidRPr="00303692" w:rsidR="00303692" w:rsidP="00303692" w:rsidRDefault="00303692" w14:paraId="24FB698D" w14:textId="77777777">
            <w:pPr>
              <w:rPr>
                <w:rFonts w:cstheme="minorHAnsi"/>
              </w:rPr>
            </w:pPr>
            <w:r w:rsidRPr="00303692">
              <w:rPr>
                <w:rFonts w:cstheme="minorHAnsi"/>
              </w:rPr>
              <w:t>20 min</w:t>
            </w:r>
          </w:p>
        </w:tc>
        <w:tc>
          <w:tcPr>
            <w:tcW w:w="3799" w:type="dxa"/>
            <w:hideMark/>
          </w:tcPr>
          <w:p w:rsidRPr="007D79F8" w:rsidR="00303692" w:rsidP="00303692" w:rsidRDefault="007D79F8" w14:paraId="5C0D02EA" w14:textId="77777777">
            <w:pPr>
              <w:rPr>
                <w:rFonts w:cstheme="minorHAnsi"/>
                <w:lang w:val="fr-FR"/>
              </w:rPr>
            </w:pPr>
            <w:r w:rsidRPr="007D79F8">
              <w:rPr>
                <w:rFonts w:cstheme="minorHAnsi"/>
                <w:lang w:val="fr-FR"/>
              </w:rPr>
              <w:t xml:space="preserve">Résumé des concepts clés et </w:t>
            </w:r>
            <w:r w:rsidR="00BB3B2F">
              <w:rPr>
                <w:rFonts w:cstheme="minorHAnsi"/>
                <w:lang w:val="fr-FR"/>
              </w:rPr>
              <w:t>des</w:t>
            </w:r>
            <w:r w:rsidRPr="007D79F8">
              <w:rPr>
                <w:rFonts w:cstheme="minorHAnsi"/>
                <w:lang w:val="fr-FR"/>
              </w:rPr>
              <w:t xml:space="preserve"> directive</w:t>
            </w:r>
            <w:r w:rsidR="00BB3B2F">
              <w:rPr>
                <w:rFonts w:cstheme="minorHAnsi"/>
                <w:lang w:val="fr-FR"/>
              </w:rPr>
              <w:t>s</w:t>
            </w:r>
          </w:p>
        </w:tc>
        <w:tc>
          <w:tcPr>
            <w:tcW w:w="1011" w:type="dxa"/>
            <w:hideMark/>
          </w:tcPr>
          <w:p w:rsidRPr="00303692" w:rsidR="00303692" w:rsidP="00303692" w:rsidRDefault="00F573E1" w14:paraId="7A35A9CA" w14:textId="77777777">
            <w:pPr>
              <w:rPr>
                <w:rFonts w:cstheme="minorHAnsi"/>
              </w:rPr>
            </w:pPr>
            <w:r>
              <w:rPr>
                <w:rFonts w:cstheme="minorHAnsi"/>
              </w:rPr>
              <w:t>105- 108</w:t>
            </w:r>
          </w:p>
        </w:tc>
      </w:tr>
    </w:tbl>
    <w:p w:rsidR="00D527AF" w:rsidP="00303692" w:rsidRDefault="00D527AF" w14:paraId="0DB57D0A" w14:textId="77777777"/>
    <w:p w:rsidR="00D527AF" w:rsidP="00303692" w:rsidRDefault="00D527AF" w14:paraId="068AA94D" w14:textId="77777777"/>
    <w:p w:rsidR="00D527AF" w:rsidP="00303692" w:rsidRDefault="00D527AF" w14:paraId="108D9916" w14:textId="77777777"/>
    <w:p w:rsidR="00D527AF" w:rsidP="00303692" w:rsidRDefault="00D527AF" w14:paraId="2336979E" w14:textId="77777777"/>
    <w:p w:rsidR="00D527AF" w:rsidP="00303692" w:rsidRDefault="00D527AF" w14:paraId="00634BD7" w14:textId="77777777"/>
    <w:p w:rsidR="00D527AF" w:rsidP="00303692" w:rsidRDefault="00D527AF" w14:paraId="7C61167F" w14:textId="77777777"/>
    <w:p w:rsidR="00D527AF" w:rsidP="00303692" w:rsidRDefault="00D527AF" w14:paraId="33A90A76" w14:textId="77777777"/>
    <w:p w:rsidR="00816A12" w:rsidP="00303692" w:rsidRDefault="00816A12" w14:paraId="6EBC599A" w14:textId="77777777"/>
    <w:p w:rsidR="00303692" w:rsidP="00303692" w:rsidRDefault="00D527AF" w14:paraId="7703308C" w14:textId="77777777">
      <w:r>
        <w:t xml:space="preserve">Atelier de deux </w:t>
      </w:r>
      <w:proofErr w:type="spellStart"/>
      <w:r>
        <w:t>jours</w:t>
      </w:r>
      <w:proofErr w:type="spellEnd"/>
    </w:p>
    <w:tbl>
      <w:tblPr>
        <w:tblStyle w:val="TableGrid"/>
        <w:tblW w:w="0" w:type="auto"/>
        <w:tblLook w:val="04A0" w:firstRow="1" w:lastRow="0" w:firstColumn="1" w:lastColumn="0" w:noHBand="0" w:noVBand="1"/>
      </w:tblPr>
      <w:tblGrid>
        <w:gridCol w:w="1937"/>
        <w:gridCol w:w="1638"/>
        <w:gridCol w:w="962"/>
        <w:gridCol w:w="3538"/>
        <w:gridCol w:w="1275"/>
      </w:tblGrid>
      <w:tr w:rsidRPr="00BE4E38" w:rsidR="0029195D" w:rsidTr="3472E502" w14:paraId="4A30CFF8" w14:textId="77777777">
        <w:trPr>
          <w:trHeight w:val="900"/>
        </w:trPr>
        <w:tc>
          <w:tcPr>
            <w:tcW w:w="1937" w:type="dxa"/>
            <w:shd w:val="clear" w:color="auto" w:fill="BDD6EE" w:themeFill="accent1" w:themeFillTint="66"/>
            <w:hideMark/>
          </w:tcPr>
          <w:p w:rsidRPr="00303692" w:rsidR="00D527AF" w:rsidP="00D527AF" w:rsidRDefault="00D527AF" w14:paraId="506A6956" w14:textId="77777777">
            <w:pPr>
              <w:rPr>
                <w:rFonts w:cstheme="minorHAnsi"/>
              </w:rPr>
            </w:pPr>
            <w:r>
              <w:rPr>
                <w:rFonts w:cstheme="minorHAnsi"/>
              </w:rPr>
              <w:t xml:space="preserve">Public </w:t>
            </w:r>
            <w:proofErr w:type="spellStart"/>
            <w:r>
              <w:rPr>
                <w:rFonts w:cstheme="minorHAnsi"/>
              </w:rPr>
              <w:t>cible</w:t>
            </w:r>
            <w:proofErr w:type="spellEnd"/>
            <w:r w:rsidRPr="00303692">
              <w:rPr>
                <w:rFonts w:cstheme="minorHAnsi"/>
              </w:rPr>
              <w:t xml:space="preserve"> </w:t>
            </w:r>
          </w:p>
        </w:tc>
        <w:tc>
          <w:tcPr>
            <w:tcW w:w="1659" w:type="dxa"/>
            <w:shd w:val="clear" w:color="auto" w:fill="BDD6EE" w:themeFill="accent1" w:themeFillTint="66"/>
            <w:hideMark/>
          </w:tcPr>
          <w:p w:rsidRPr="00303692" w:rsidR="00D527AF" w:rsidP="00D527AF" w:rsidRDefault="00D527AF" w14:paraId="1D57F976" w14:textId="77777777">
            <w:pPr>
              <w:rPr>
                <w:rFonts w:cstheme="minorHAnsi"/>
              </w:rPr>
            </w:pPr>
            <w:proofErr w:type="spellStart"/>
            <w:r>
              <w:rPr>
                <w:rFonts w:cstheme="minorHAnsi"/>
              </w:rPr>
              <w:t>Sujet</w:t>
            </w:r>
            <w:proofErr w:type="spellEnd"/>
          </w:p>
        </w:tc>
        <w:tc>
          <w:tcPr>
            <w:tcW w:w="973" w:type="dxa"/>
            <w:shd w:val="clear" w:color="auto" w:fill="BDD6EE" w:themeFill="accent1" w:themeFillTint="66"/>
            <w:hideMark/>
          </w:tcPr>
          <w:p w:rsidRPr="00303692" w:rsidR="00D527AF" w:rsidP="00D527AF" w:rsidRDefault="00D527AF" w14:paraId="5309E8F3" w14:textId="77777777">
            <w:pPr>
              <w:rPr>
                <w:rFonts w:cstheme="minorHAnsi"/>
              </w:rPr>
            </w:pPr>
            <w:r>
              <w:rPr>
                <w:rFonts w:cstheme="minorHAnsi"/>
              </w:rPr>
              <w:t>Durée</w:t>
            </w:r>
          </w:p>
        </w:tc>
        <w:tc>
          <w:tcPr>
            <w:tcW w:w="3709" w:type="dxa"/>
            <w:shd w:val="clear" w:color="auto" w:fill="BDD6EE" w:themeFill="accent1" w:themeFillTint="66"/>
            <w:hideMark/>
          </w:tcPr>
          <w:p w:rsidRPr="00303692" w:rsidR="00D527AF" w:rsidP="00397B48" w:rsidRDefault="00D527AF" w14:paraId="3E3A9E40" w14:textId="77777777">
            <w:pPr>
              <w:rPr>
                <w:rFonts w:cstheme="minorHAnsi"/>
              </w:rPr>
            </w:pPr>
            <w:proofErr w:type="spellStart"/>
            <w:r>
              <w:rPr>
                <w:rFonts w:cstheme="minorHAnsi"/>
              </w:rPr>
              <w:t>Contenu</w:t>
            </w:r>
            <w:proofErr w:type="spellEnd"/>
            <w:r>
              <w:rPr>
                <w:rFonts w:cstheme="minorHAnsi"/>
              </w:rPr>
              <w:t xml:space="preserve"> de la s</w:t>
            </w:r>
            <w:r w:rsidR="00397B48">
              <w:rPr>
                <w:rFonts w:cstheme="minorHAnsi"/>
              </w:rPr>
              <w:t>éance</w:t>
            </w:r>
          </w:p>
        </w:tc>
        <w:tc>
          <w:tcPr>
            <w:tcW w:w="1072" w:type="dxa"/>
            <w:shd w:val="clear" w:color="auto" w:fill="BDD6EE" w:themeFill="accent1" w:themeFillTint="66"/>
            <w:hideMark/>
          </w:tcPr>
          <w:p w:rsidRPr="00303692" w:rsidR="00D527AF" w:rsidP="00D527AF" w:rsidRDefault="00D527AF" w14:paraId="69D5CD45" w14:textId="77777777">
            <w:pPr>
              <w:rPr>
                <w:rFonts w:cstheme="minorHAnsi"/>
              </w:rPr>
            </w:pPr>
            <w:proofErr w:type="spellStart"/>
            <w:r>
              <w:rPr>
                <w:rFonts w:cstheme="minorHAnsi"/>
              </w:rPr>
              <w:t>Numéro</w:t>
            </w:r>
            <w:proofErr w:type="spellEnd"/>
            <w:r>
              <w:rPr>
                <w:rFonts w:cstheme="minorHAnsi"/>
              </w:rPr>
              <w:t xml:space="preserve"> de diapositives</w:t>
            </w:r>
          </w:p>
        </w:tc>
      </w:tr>
      <w:tr w:rsidRPr="00BE4E38" w:rsidR="0029195D" w:rsidTr="3472E502" w14:paraId="0377DA61" w14:textId="77777777">
        <w:trPr>
          <w:trHeight w:val="2402"/>
        </w:trPr>
        <w:tc>
          <w:tcPr>
            <w:tcW w:w="1937" w:type="dxa"/>
            <w:shd w:val="clear" w:color="auto" w:fill="D9D9D9" w:themeFill="background1" w:themeFillShade="D9"/>
            <w:hideMark/>
          </w:tcPr>
          <w:p w:rsidRPr="000E5D01" w:rsidR="00303692" w:rsidP="00303692" w:rsidRDefault="000E5D01" w14:paraId="4DA73941" w14:textId="77777777">
            <w:pPr>
              <w:rPr>
                <w:lang w:val="fr-FR"/>
              </w:rPr>
            </w:pPr>
            <w:r w:rsidRPr="000E5D01">
              <w:rPr>
                <w:lang w:val="fr-FR"/>
              </w:rPr>
              <w:t xml:space="preserve"> Personnel qui supervise et/ou gère </w:t>
            </w:r>
            <w:r>
              <w:rPr>
                <w:lang w:val="fr-FR"/>
              </w:rPr>
              <w:t>directement les projets et qui possède</w:t>
            </w:r>
            <w:r w:rsidRPr="000E5D01">
              <w:rPr>
                <w:lang w:val="fr-FR"/>
              </w:rPr>
              <w:t xml:space="preserve"> une connaissance minimale des concepts </w:t>
            </w:r>
            <w:r>
              <w:rPr>
                <w:lang w:val="fr-FR"/>
              </w:rPr>
              <w:t xml:space="preserve">principaux </w:t>
            </w:r>
            <w:r w:rsidRPr="000E5D01">
              <w:rPr>
                <w:lang w:val="fr-FR"/>
              </w:rPr>
              <w:t xml:space="preserve">de la </w:t>
            </w:r>
            <w:r>
              <w:rPr>
                <w:lang w:val="fr-FR"/>
              </w:rPr>
              <w:t>VBG</w:t>
            </w:r>
            <w:r w:rsidRPr="000E5D01">
              <w:rPr>
                <w:lang w:val="fr-FR"/>
              </w:rPr>
              <w:t>. Par exemple : les coordinateurs de programmes, gestionnaires, agent(e)s, etc.</w:t>
            </w:r>
          </w:p>
        </w:tc>
        <w:tc>
          <w:tcPr>
            <w:tcW w:w="1659" w:type="dxa"/>
            <w:hideMark/>
          </w:tcPr>
          <w:p w:rsidRPr="00BE4E38" w:rsidR="00303692" w:rsidP="00303692" w:rsidRDefault="00E20B30" w14:paraId="234C5C7D" w14:textId="77777777">
            <w:r w:rsidRPr="00B14EB7">
              <w:rPr>
                <w:lang w:val="fr-FR"/>
              </w:rPr>
              <w:t>Définitions</w:t>
            </w:r>
            <w:r>
              <w:rPr>
                <w:lang w:val="en-CA"/>
              </w:rPr>
              <w:t xml:space="preserve"> </w:t>
            </w:r>
            <w:r w:rsidRPr="00B14EB7">
              <w:rPr>
                <w:lang w:val="fr-FR"/>
              </w:rPr>
              <w:t>introductives</w:t>
            </w:r>
          </w:p>
        </w:tc>
        <w:tc>
          <w:tcPr>
            <w:tcW w:w="973" w:type="dxa"/>
            <w:hideMark/>
          </w:tcPr>
          <w:p w:rsidRPr="00BE4E38" w:rsidR="00303692" w:rsidP="00303692" w:rsidRDefault="00303692" w14:paraId="4384F423" w14:textId="77777777">
            <w:r w:rsidRPr="00BE4E38">
              <w:rPr>
                <w:lang w:val="en-CA"/>
              </w:rPr>
              <w:t>60 min</w:t>
            </w:r>
          </w:p>
        </w:tc>
        <w:tc>
          <w:tcPr>
            <w:tcW w:w="3709" w:type="dxa"/>
            <w:hideMark/>
          </w:tcPr>
          <w:p w:rsidR="00E20B30" w:rsidP="54D9A45D" w:rsidRDefault="02CCC170" w14:paraId="5E96BC8D" w14:textId="616873A7">
            <w:pPr>
              <w:rPr>
                <w:lang w:val="fr-FR"/>
              </w:rPr>
            </w:pPr>
            <w:r w:rsidRPr="3472E502">
              <w:rPr>
                <w:lang w:val="fr-FR"/>
              </w:rPr>
              <w:t>Révision rapide des définitions et exercice de « </w:t>
            </w:r>
            <w:r w:rsidRPr="3472E502" w:rsidR="47EEA654">
              <w:rPr>
                <w:lang w:val="fr-FR"/>
              </w:rPr>
              <w:t>marche du pouvoir</w:t>
            </w:r>
            <w:r w:rsidRPr="3472E502">
              <w:rPr>
                <w:lang w:val="fr-FR"/>
              </w:rPr>
              <w:t> »</w:t>
            </w:r>
          </w:p>
          <w:p w:rsidRPr="00E20B30" w:rsidR="00303692" w:rsidP="00303692" w:rsidRDefault="00303692" w14:paraId="57CC6542" w14:textId="77777777">
            <w:pPr>
              <w:rPr>
                <w:lang w:val="fr-FR"/>
              </w:rPr>
            </w:pPr>
          </w:p>
        </w:tc>
        <w:tc>
          <w:tcPr>
            <w:tcW w:w="1072" w:type="dxa"/>
            <w:hideMark/>
          </w:tcPr>
          <w:p w:rsidRPr="00BE4E38" w:rsidR="00303692" w:rsidP="00303692" w:rsidRDefault="00832BCC" w14:paraId="57556E5D" w14:textId="77777777">
            <w:r>
              <w:t>1 - 10</w:t>
            </w:r>
          </w:p>
        </w:tc>
      </w:tr>
      <w:tr w:rsidRPr="00BE4E38" w:rsidR="0029195D" w:rsidTr="3472E502" w14:paraId="0046B604" w14:textId="77777777">
        <w:trPr>
          <w:trHeight w:val="710"/>
        </w:trPr>
        <w:tc>
          <w:tcPr>
            <w:tcW w:w="1937" w:type="dxa"/>
            <w:shd w:val="clear" w:color="auto" w:fill="D9D9D9" w:themeFill="background1" w:themeFillShade="D9"/>
            <w:hideMark/>
          </w:tcPr>
          <w:p w:rsidRPr="000E5D01" w:rsidR="00303692" w:rsidP="000E5D01" w:rsidRDefault="00303692" w14:paraId="280160A1" w14:textId="77777777">
            <w:pPr>
              <w:rPr>
                <w:lang w:val="fr-FR"/>
              </w:rPr>
            </w:pPr>
          </w:p>
        </w:tc>
        <w:tc>
          <w:tcPr>
            <w:tcW w:w="1659" w:type="dxa"/>
            <w:hideMark/>
          </w:tcPr>
          <w:p w:rsidRPr="00B14EB7" w:rsidR="00303692" w:rsidP="00303692" w:rsidRDefault="00B14EB7" w14:paraId="57E4CC77" w14:textId="77777777">
            <w:pPr>
              <w:rPr>
                <w:lang w:val="fr-FR"/>
              </w:rPr>
            </w:pPr>
            <w:r w:rsidRPr="00B62553">
              <w:rPr>
                <w:rFonts w:cstheme="minorHAnsi"/>
                <w:lang w:val="fr-FR"/>
              </w:rPr>
              <w:t xml:space="preserve">Les liens entre le genre, la </w:t>
            </w:r>
            <w:r>
              <w:rPr>
                <w:rFonts w:cstheme="minorHAnsi"/>
                <w:lang w:val="fr-FR"/>
              </w:rPr>
              <w:t>VBG et la nutrition</w:t>
            </w:r>
          </w:p>
        </w:tc>
        <w:tc>
          <w:tcPr>
            <w:tcW w:w="973" w:type="dxa"/>
            <w:hideMark/>
          </w:tcPr>
          <w:p w:rsidRPr="00BE4E38" w:rsidR="00303692" w:rsidP="00303692" w:rsidRDefault="00303692" w14:paraId="7F84D21C" w14:textId="77777777">
            <w:r w:rsidRPr="00BE4E38">
              <w:rPr>
                <w:lang w:val="en-GB"/>
              </w:rPr>
              <w:t>60 min</w:t>
            </w:r>
          </w:p>
        </w:tc>
        <w:tc>
          <w:tcPr>
            <w:tcW w:w="3709" w:type="dxa"/>
            <w:hideMark/>
          </w:tcPr>
          <w:p w:rsidRPr="00B14EB7" w:rsidR="00B14EB7" w:rsidP="00303692" w:rsidRDefault="00B14EB7" w14:paraId="257D770E" w14:textId="77777777">
            <w:pPr>
              <w:rPr>
                <w:lang w:val="fr-FR"/>
              </w:rPr>
            </w:pPr>
            <w:r w:rsidRPr="00B14EB7">
              <w:rPr>
                <w:lang w:val="fr-FR"/>
              </w:rPr>
              <w:t xml:space="preserve">Exercice de groupe sur les </w:t>
            </w:r>
            <w:r>
              <w:rPr>
                <w:lang w:val="fr-FR"/>
              </w:rPr>
              <w:t>études de cas et l’analyse documentaire</w:t>
            </w:r>
          </w:p>
        </w:tc>
        <w:tc>
          <w:tcPr>
            <w:tcW w:w="1072" w:type="dxa"/>
            <w:hideMark/>
          </w:tcPr>
          <w:p w:rsidRPr="00BE4E38" w:rsidR="00303692" w:rsidP="00303692" w:rsidRDefault="00832BCC" w14:paraId="594D29BA" w14:textId="77777777">
            <w:r>
              <w:t>11 - 19</w:t>
            </w:r>
          </w:p>
        </w:tc>
      </w:tr>
      <w:tr w:rsidRPr="00BE4E38" w:rsidR="0029195D" w:rsidTr="3472E502" w14:paraId="77BF6815" w14:textId="77777777">
        <w:trPr>
          <w:trHeight w:val="1232"/>
        </w:trPr>
        <w:tc>
          <w:tcPr>
            <w:tcW w:w="1937" w:type="dxa"/>
            <w:shd w:val="clear" w:color="auto" w:fill="D9D9D9" w:themeFill="background1" w:themeFillShade="D9"/>
            <w:hideMark/>
          </w:tcPr>
          <w:p w:rsidRPr="00BE4E38" w:rsidR="00303692" w:rsidP="00303692" w:rsidRDefault="00303692" w14:paraId="33C16B14" w14:textId="77777777">
            <w:r w:rsidRPr="00BE4E38">
              <w:t> </w:t>
            </w:r>
          </w:p>
        </w:tc>
        <w:tc>
          <w:tcPr>
            <w:tcW w:w="1659" w:type="dxa"/>
            <w:hideMark/>
          </w:tcPr>
          <w:p w:rsidRPr="00B14EB7" w:rsidR="00303692" w:rsidP="00303692" w:rsidRDefault="0EC8A07E" w14:paraId="1E35BDE1" w14:textId="0E588FD7">
            <w:pPr>
              <w:rPr>
                <w:lang w:val="fr-FR"/>
              </w:rPr>
            </w:pPr>
            <w:r w:rsidRPr="3472E502">
              <w:rPr>
                <w:lang w:val="fr-FR"/>
              </w:rPr>
              <w:t xml:space="preserve">Présentation des étapes pour développer des programmes de nutrition </w:t>
            </w:r>
            <w:r w:rsidR="00EC352D">
              <w:rPr>
                <w:rFonts w:ascii="Calibri" w:hAnsi="Calibri" w:eastAsia="MS Mincho" w:cs="Calibri"/>
                <w:bCs/>
                <w:lang w:val="fr-FR"/>
              </w:rPr>
              <w:t>réactifs au genre et à la VBG</w:t>
            </w:r>
          </w:p>
        </w:tc>
        <w:tc>
          <w:tcPr>
            <w:tcW w:w="973" w:type="dxa"/>
            <w:hideMark/>
          </w:tcPr>
          <w:p w:rsidRPr="00BE4E38" w:rsidR="00303692" w:rsidP="00303692" w:rsidRDefault="00303692" w14:paraId="0EC219E9" w14:textId="77777777">
            <w:r w:rsidRPr="00BE4E38">
              <w:rPr>
                <w:lang w:val="en-CA"/>
              </w:rPr>
              <w:t>40 min</w:t>
            </w:r>
          </w:p>
        </w:tc>
        <w:tc>
          <w:tcPr>
            <w:tcW w:w="3709" w:type="dxa"/>
            <w:hideMark/>
          </w:tcPr>
          <w:p w:rsidRPr="005A22FE" w:rsidR="00303692" w:rsidP="005A22FE" w:rsidRDefault="00D32BAD" w14:paraId="4768C9D3" w14:textId="77777777">
            <w:pPr>
              <w:rPr>
                <w:lang w:val="fr-FR"/>
              </w:rPr>
            </w:pPr>
            <w:r w:rsidRPr="00C50695">
              <w:rPr>
                <w:rFonts w:cstheme="minorHAnsi"/>
                <w:lang w:val="fr-FR"/>
              </w:rPr>
              <w:t xml:space="preserve">Discussion sur l’intégration du genre et de la </w:t>
            </w:r>
            <w:r>
              <w:rPr>
                <w:rFonts w:cstheme="minorHAnsi"/>
                <w:lang w:val="fr-FR"/>
              </w:rPr>
              <w:t>VBG pendant la préparation aux situations d’urgence et une introduction au cadre DAAQ ainsi</w:t>
            </w:r>
            <w:r w:rsidR="005A22FE">
              <w:rPr>
                <w:rFonts w:cstheme="minorHAnsi"/>
                <w:lang w:val="fr-FR"/>
              </w:rPr>
              <w:t xml:space="preserve"> qu’aux</w:t>
            </w:r>
            <w:r>
              <w:rPr>
                <w:rFonts w:cstheme="minorHAnsi"/>
                <w:lang w:val="fr-FR"/>
              </w:rPr>
              <w:t xml:space="preserve"> </w:t>
            </w:r>
            <w:r w:rsidR="005A22FE">
              <w:rPr>
                <w:rFonts w:cstheme="minorHAnsi"/>
                <w:lang w:val="fr-FR"/>
              </w:rPr>
              <w:t>o</w:t>
            </w:r>
            <w:r>
              <w:rPr>
                <w:rFonts w:cstheme="minorHAnsi"/>
                <w:lang w:val="fr-FR"/>
              </w:rPr>
              <w:t>utils clés pour l’intégration</w:t>
            </w:r>
          </w:p>
        </w:tc>
        <w:tc>
          <w:tcPr>
            <w:tcW w:w="1072" w:type="dxa"/>
            <w:hideMark/>
          </w:tcPr>
          <w:p w:rsidRPr="00BE4E38" w:rsidR="00303692" w:rsidP="00303692" w:rsidRDefault="001520B3" w14:paraId="1A1376C0" w14:textId="77777777">
            <w:r>
              <w:t>20 - 32</w:t>
            </w:r>
          </w:p>
        </w:tc>
      </w:tr>
      <w:tr w:rsidRPr="00BE4E38" w:rsidR="0029195D" w:rsidTr="3472E502" w14:paraId="60BA79C4" w14:textId="77777777">
        <w:trPr>
          <w:trHeight w:val="1880"/>
        </w:trPr>
        <w:tc>
          <w:tcPr>
            <w:tcW w:w="1937" w:type="dxa"/>
            <w:shd w:val="clear" w:color="auto" w:fill="D9D9D9" w:themeFill="background1" w:themeFillShade="D9"/>
            <w:hideMark/>
          </w:tcPr>
          <w:p w:rsidRPr="00BE4E38" w:rsidR="00303692" w:rsidP="00303692" w:rsidRDefault="00303692" w14:paraId="0508E0A6" w14:textId="77777777">
            <w:r w:rsidRPr="00BE4E38">
              <w:t> </w:t>
            </w:r>
          </w:p>
        </w:tc>
        <w:tc>
          <w:tcPr>
            <w:tcW w:w="1659" w:type="dxa"/>
            <w:hideMark/>
          </w:tcPr>
          <w:p w:rsidRPr="002142A1" w:rsidR="00303692" w:rsidP="00303692" w:rsidRDefault="002142A1" w14:paraId="409EECE3" w14:textId="77777777">
            <w:pPr>
              <w:rPr>
                <w:lang w:val="fr-FR"/>
              </w:rPr>
            </w:pPr>
            <w:r w:rsidRPr="004D5EAC">
              <w:rPr>
                <w:rFonts w:cstheme="minorHAnsi"/>
                <w:lang w:val="fr-FR"/>
              </w:rPr>
              <w:t xml:space="preserve">Évaluation des risques et analyse de genre et de </w:t>
            </w:r>
            <w:r>
              <w:rPr>
                <w:rFonts w:cstheme="minorHAnsi"/>
                <w:lang w:val="fr-FR"/>
              </w:rPr>
              <w:t>VBG</w:t>
            </w:r>
          </w:p>
        </w:tc>
        <w:tc>
          <w:tcPr>
            <w:tcW w:w="973" w:type="dxa"/>
            <w:hideMark/>
          </w:tcPr>
          <w:p w:rsidRPr="00BE4E38" w:rsidR="00303692" w:rsidP="00303692" w:rsidRDefault="002142A1" w14:paraId="2BF29D3A" w14:textId="77777777">
            <w:r>
              <w:rPr>
                <w:lang w:val="en-CA"/>
              </w:rPr>
              <w:t xml:space="preserve">2 </w:t>
            </w:r>
            <w:r w:rsidRPr="002142A1">
              <w:rPr>
                <w:lang w:val="fr-CA"/>
              </w:rPr>
              <w:t>heures</w:t>
            </w:r>
          </w:p>
        </w:tc>
        <w:tc>
          <w:tcPr>
            <w:tcW w:w="3709" w:type="dxa"/>
            <w:hideMark/>
          </w:tcPr>
          <w:p w:rsidR="002C067D" w:rsidP="002C067D" w:rsidRDefault="45BAB4A8" w14:paraId="15868EF8" w14:textId="3B613F2C">
            <w:pPr>
              <w:rPr>
                <w:lang w:val="fr-FR"/>
              </w:rPr>
            </w:pPr>
            <w:r w:rsidRPr="3472E502">
              <w:rPr>
                <w:lang w:val="fr-FR"/>
              </w:rPr>
              <w:t xml:space="preserve">Introduction aux différentes méthodes d'analyse et d'évaluation des risques liés à la VBG et au genre, des discussions </w:t>
            </w:r>
            <w:r w:rsidRPr="3472E502" w:rsidR="68B26018">
              <w:rPr>
                <w:lang w:val="fr-FR"/>
              </w:rPr>
              <w:t>en profondeur</w:t>
            </w:r>
            <w:r w:rsidRPr="3472E502">
              <w:rPr>
                <w:lang w:val="fr-FR"/>
              </w:rPr>
              <w:t xml:space="preserve"> sur les étapes, exercice sur l'analyse du cadre DAAQ et exercice sur l'intégration du genre et la VBG dans les évaluations de nutrition, en plus d'exemples</w:t>
            </w:r>
          </w:p>
          <w:p w:rsidRPr="002C067D" w:rsidR="00650519" w:rsidP="002C067D" w:rsidRDefault="00650519" w14:paraId="66276BDA" w14:textId="77777777">
            <w:pPr>
              <w:rPr>
                <w:lang w:val="fr-FR"/>
              </w:rPr>
            </w:pPr>
          </w:p>
        </w:tc>
        <w:tc>
          <w:tcPr>
            <w:tcW w:w="1072" w:type="dxa"/>
            <w:hideMark/>
          </w:tcPr>
          <w:p w:rsidRPr="00BE4E38" w:rsidR="00303692" w:rsidP="00303692" w:rsidRDefault="006E37B3" w14:paraId="11616709" w14:textId="77777777">
            <w:r>
              <w:t>40- 62</w:t>
            </w:r>
          </w:p>
        </w:tc>
      </w:tr>
      <w:tr w:rsidRPr="00BE4E38" w:rsidR="0029195D" w:rsidTr="3472E502" w14:paraId="04BF2E12" w14:textId="77777777">
        <w:trPr>
          <w:trHeight w:val="1340"/>
        </w:trPr>
        <w:tc>
          <w:tcPr>
            <w:tcW w:w="1937" w:type="dxa"/>
            <w:shd w:val="clear" w:color="auto" w:fill="D9D9D9" w:themeFill="background1" w:themeFillShade="D9"/>
            <w:hideMark/>
          </w:tcPr>
          <w:p w:rsidRPr="00BE4E38" w:rsidR="00303692" w:rsidP="00303692" w:rsidRDefault="00303692" w14:paraId="6CDE4890" w14:textId="77777777">
            <w:r w:rsidRPr="00BE4E38">
              <w:t> </w:t>
            </w:r>
          </w:p>
        </w:tc>
        <w:tc>
          <w:tcPr>
            <w:tcW w:w="1659" w:type="dxa"/>
            <w:hideMark/>
          </w:tcPr>
          <w:p w:rsidRPr="002142A1" w:rsidR="00303692" w:rsidP="00303692" w:rsidRDefault="002142A1" w14:paraId="2692BFE3" w14:textId="77777777">
            <w:pPr>
              <w:rPr>
                <w:lang w:val="fr-FR"/>
              </w:rPr>
            </w:pPr>
            <w:r w:rsidRPr="002D0160">
              <w:rPr>
                <w:rFonts w:cstheme="minorHAnsi"/>
                <w:lang w:val="fr-FR"/>
              </w:rPr>
              <w:t xml:space="preserve">Planification stratégique des questions de genre et de </w:t>
            </w:r>
            <w:r>
              <w:rPr>
                <w:rFonts w:cstheme="minorHAnsi"/>
                <w:lang w:val="fr-FR"/>
              </w:rPr>
              <w:t xml:space="preserve">VBG dans les </w:t>
            </w:r>
            <w:r>
              <w:rPr>
                <w:rFonts w:cstheme="minorHAnsi"/>
                <w:lang w:val="fr-FR"/>
              </w:rPr>
              <w:lastRenderedPageBreak/>
              <w:t>programmes de nutrition</w:t>
            </w:r>
          </w:p>
        </w:tc>
        <w:tc>
          <w:tcPr>
            <w:tcW w:w="973" w:type="dxa"/>
            <w:hideMark/>
          </w:tcPr>
          <w:p w:rsidRPr="00BE4E38" w:rsidR="00303692" w:rsidP="00303692" w:rsidRDefault="00303692" w14:paraId="66D83FCE" w14:textId="77777777">
            <w:r w:rsidRPr="00BE4E38">
              <w:rPr>
                <w:lang w:val="en-CA"/>
              </w:rPr>
              <w:lastRenderedPageBreak/>
              <w:t>15 min</w:t>
            </w:r>
          </w:p>
        </w:tc>
        <w:tc>
          <w:tcPr>
            <w:tcW w:w="3709" w:type="dxa"/>
            <w:hideMark/>
          </w:tcPr>
          <w:p w:rsidRPr="00650519" w:rsidR="00650519" w:rsidP="00303692" w:rsidRDefault="3E30D4C7" w14:paraId="1114A199" w14:textId="74ECD07C">
            <w:pPr>
              <w:rPr>
                <w:lang w:val="fr-FR"/>
              </w:rPr>
            </w:pPr>
            <w:r w:rsidRPr="3472E502">
              <w:rPr>
                <w:lang w:val="fr-FR"/>
              </w:rPr>
              <w:t>Introduction aux étapes de la planification stratégique et exemple</w:t>
            </w:r>
          </w:p>
        </w:tc>
        <w:tc>
          <w:tcPr>
            <w:tcW w:w="1072" w:type="dxa"/>
            <w:hideMark/>
          </w:tcPr>
          <w:p w:rsidRPr="00BE4E38" w:rsidR="00303692" w:rsidP="00303692" w:rsidRDefault="003A6BC3" w14:paraId="5F88234D" w14:textId="77777777">
            <w:r>
              <w:t>63- 66</w:t>
            </w:r>
          </w:p>
        </w:tc>
      </w:tr>
      <w:tr w:rsidRPr="00BE4E38" w:rsidR="0029195D" w:rsidTr="3472E502" w14:paraId="1470F826" w14:textId="77777777">
        <w:trPr>
          <w:trHeight w:val="1610"/>
        </w:trPr>
        <w:tc>
          <w:tcPr>
            <w:tcW w:w="1937" w:type="dxa"/>
            <w:shd w:val="clear" w:color="auto" w:fill="D9D9D9" w:themeFill="background1" w:themeFillShade="D9"/>
            <w:hideMark/>
          </w:tcPr>
          <w:p w:rsidRPr="00BE4E38" w:rsidR="00303692" w:rsidP="00303692" w:rsidRDefault="00303692" w14:paraId="35572E00" w14:textId="77777777">
            <w:r w:rsidRPr="00BE4E38">
              <w:t> </w:t>
            </w:r>
          </w:p>
        </w:tc>
        <w:tc>
          <w:tcPr>
            <w:tcW w:w="1659" w:type="dxa"/>
            <w:hideMark/>
          </w:tcPr>
          <w:p w:rsidRPr="002142A1" w:rsidR="00303692" w:rsidP="00303692" w:rsidRDefault="002142A1" w14:paraId="6C8C7816" w14:textId="77777777">
            <w:pPr>
              <w:rPr>
                <w:lang w:val="fr-FR"/>
              </w:rPr>
            </w:pPr>
            <w:r w:rsidRPr="002D0160">
              <w:rPr>
                <w:rFonts w:cstheme="minorHAnsi"/>
                <w:lang w:val="fr-FR"/>
              </w:rPr>
              <w:t xml:space="preserve">Mobilisation des ressources </w:t>
            </w:r>
            <w:r>
              <w:rPr>
                <w:rFonts w:cstheme="minorHAnsi"/>
                <w:lang w:val="fr-FR"/>
              </w:rPr>
              <w:t xml:space="preserve">pour </w:t>
            </w:r>
            <w:r w:rsidRPr="002D0160">
              <w:rPr>
                <w:rFonts w:cstheme="minorHAnsi"/>
                <w:lang w:val="fr-FR"/>
              </w:rPr>
              <w:t xml:space="preserve">des questions </w:t>
            </w:r>
            <w:r>
              <w:rPr>
                <w:rFonts w:cstheme="minorHAnsi"/>
                <w:lang w:val="fr-FR"/>
              </w:rPr>
              <w:t>de genre et de VBG dans les programmes de nutrition</w:t>
            </w:r>
          </w:p>
        </w:tc>
        <w:tc>
          <w:tcPr>
            <w:tcW w:w="973" w:type="dxa"/>
            <w:hideMark/>
          </w:tcPr>
          <w:p w:rsidRPr="00BE4E38" w:rsidR="00303692" w:rsidP="002142A1" w:rsidRDefault="002142A1" w14:paraId="63E7C5C6" w14:textId="77777777">
            <w:r>
              <w:rPr>
                <w:lang w:val="en-CA"/>
              </w:rPr>
              <w:t xml:space="preserve">2 </w:t>
            </w:r>
            <w:proofErr w:type="spellStart"/>
            <w:r>
              <w:rPr>
                <w:lang w:val="en-CA"/>
              </w:rPr>
              <w:t>heures</w:t>
            </w:r>
            <w:proofErr w:type="spellEnd"/>
          </w:p>
        </w:tc>
        <w:tc>
          <w:tcPr>
            <w:tcW w:w="3709" w:type="dxa"/>
            <w:hideMark/>
          </w:tcPr>
          <w:p w:rsidRPr="00650519" w:rsidR="00650519" w:rsidP="004C2C5C" w:rsidRDefault="3E30D4C7" w14:paraId="4D9B186B" w14:textId="57E20042">
            <w:pPr>
              <w:rPr>
                <w:lang w:val="fr-FR"/>
              </w:rPr>
            </w:pPr>
            <w:r w:rsidRPr="3472E502">
              <w:rPr>
                <w:lang w:val="fr-FR"/>
              </w:rPr>
              <w:t xml:space="preserve">Introduction au but de la mobilisation des ressources et la notation genre, les propositions </w:t>
            </w:r>
            <w:r w:rsidRPr="3472E502" w:rsidR="0029195D">
              <w:rPr>
                <w:lang w:val="fr-FR"/>
              </w:rPr>
              <w:t xml:space="preserve">et les budgétisations </w:t>
            </w:r>
            <w:r w:rsidR="004C2C5C">
              <w:rPr>
                <w:lang w:val="fr-FR"/>
              </w:rPr>
              <w:t>tenant compte du</w:t>
            </w:r>
            <w:r w:rsidRPr="3472E502" w:rsidR="0029195D">
              <w:rPr>
                <w:lang w:val="fr-FR"/>
              </w:rPr>
              <w:t xml:space="preserve"> genre et à la VBG</w:t>
            </w:r>
            <w:r w:rsidRPr="3472E502" w:rsidR="30E9C0CB">
              <w:rPr>
                <w:lang w:val="fr-FR"/>
              </w:rPr>
              <w:t>.</w:t>
            </w:r>
            <w:r w:rsidRPr="3472E502" w:rsidR="4C3A5E38">
              <w:rPr>
                <w:lang w:val="fr-FR"/>
              </w:rPr>
              <w:t xml:space="preserve"> </w:t>
            </w:r>
            <w:r w:rsidRPr="3472E502" w:rsidR="64FE45B2">
              <w:rPr>
                <w:lang w:val="fr-FR"/>
              </w:rPr>
              <w:t>E</w:t>
            </w:r>
            <w:r w:rsidRPr="3472E502" w:rsidR="0029195D">
              <w:rPr>
                <w:lang w:val="fr-FR"/>
              </w:rPr>
              <w:t xml:space="preserve">xercice sur l’intégration du genre et de </w:t>
            </w:r>
            <w:r w:rsidR="007334A7">
              <w:rPr>
                <w:lang w:val="fr-FR"/>
              </w:rPr>
              <w:t xml:space="preserve">la </w:t>
            </w:r>
            <w:r w:rsidRPr="3472E502" w:rsidR="0029195D">
              <w:rPr>
                <w:lang w:val="fr-FR"/>
              </w:rPr>
              <w:t xml:space="preserve">VBG dans </w:t>
            </w:r>
            <w:r w:rsidRPr="3472E502" w:rsidR="353783D7">
              <w:rPr>
                <w:lang w:val="fr-FR"/>
              </w:rPr>
              <w:t>d</w:t>
            </w:r>
            <w:r w:rsidRPr="3472E502" w:rsidR="0029195D">
              <w:rPr>
                <w:lang w:val="fr-FR"/>
              </w:rPr>
              <w:t>es propositions</w:t>
            </w:r>
          </w:p>
        </w:tc>
        <w:tc>
          <w:tcPr>
            <w:tcW w:w="1072" w:type="dxa"/>
            <w:hideMark/>
          </w:tcPr>
          <w:p w:rsidRPr="00BE4E38" w:rsidR="00303692" w:rsidP="00303692" w:rsidRDefault="00303692" w14:paraId="52049264" w14:textId="77777777">
            <w:r w:rsidRPr="00650519">
              <w:rPr>
                <w:lang w:val="fr-FR"/>
              </w:rPr>
              <w:t> </w:t>
            </w:r>
            <w:r w:rsidR="00943D29">
              <w:t>67- 76</w:t>
            </w:r>
          </w:p>
        </w:tc>
      </w:tr>
      <w:tr w:rsidRPr="00BE4E38" w:rsidR="0029195D" w:rsidTr="3472E502" w14:paraId="75430DDE" w14:textId="77777777">
        <w:trPr>
          <w:trHeight w:val="1430"/>
        </w:trPr>
        <w:tc>
          <w:tcPr>
            <w:tcW w:w="1937" w:type="dxa"/>
            <w:shd w:val="clear" w:color="auto" w:fill="D9D9D9" w:themeFill="background1" w:themeFillShade="D9"/>
            <w:hideMark/>
          </w:tcPr>
          <w:p w:rsidRPr="00BE4E38" w:rsidR="00303692" w:rsidP="00303692" w:rsidRDefault="00303692" w14:paraId="4CEC79E8" w14:textId="77777777">
            <w:r w:rsidRPr="00BE4E38">
              <w:t> </w:t>
            </w:r>
          </w:p>
        </w:tc>
        <w:tc>
          <w:tcPr>
            <w:tcW w:w="1659" w:type="dxa"/>
            <w:hideMark/>
          </w:tcPr>
          <w:p w:rsidRPr="00A54042" w:rsidR="00303692" w:rsidP="00303692" w:rsidRDefault="7C4115FB" w14:paraId="270DAAA6" w14:textId="0EB167D4">
            <w:pPr>
              <w:rPr>
                <w:lang w:val="fr-FR"/>
              </w:rPr>
            </w:pPr>
            <w:r w:rsidRPr="3472E502">
              <w:rPr>
                <w:lang w:val="fr-FR"/>
              </w:rPr>
              <w:t>Mise en œuvre des programmes de nutrition en utilisant un</w:t>
            </w:r>
            <w:r w:rsidR="00B852C1">
              <w:rPr>
                <w:lang w:val="fr-FR"/>
              </w:rPr>
              <w:t>e</w:t>
            </w:r>
            <w:r w:rsidRPr="3472E502">
              <w:rPr>
                <w:lang w:val="fr-FR"/>
              </w:rPr>
              <w:t xml:space="preserve"> </w:t>
            </w:r>
            <w:r w:rsidR="00B852C1">
              <w:rPr>
                <w:lang w:val="fr-FR"/>
              </w:rPr>
              <w:t>perspective</w:t>
            </w:r>
            <w:r w:rsidRPr="3472E502">
              <w:rPr>
                <w:lang w:val="fr-FR"/>
              </w:rPr>
              <w:t xml:space="preserve"> de genre et VBG</w:t>
            </w:r>
          </w:p>
        </w:tc>
        <w:tc>
          <w:tcPr>
            <w:tcW w:w="973" w:type="dxa"/>
            <w:hideMark/>
          </w:tcPr>
          <w:p w:rsidRPr="00BE4E38" w:rsidR="00303692" w:rsidP="00303692" w:rsidRDefault="006744C5" w14:paraId="52587553" w14:textId="77777777">
            <w:r>
              <w:rPr>
                <w:lang w:val="en-CA"/>
              </w:rPr>
              <w:t xml:space="preserve">1.5 </w:t>
            </w:r>
            <w:r w:rsidRPr="00A54042">
              <w:rPr>
                <w:lang w:val="fr-CA"/>
              </w:rPr>
              <w:t>heur</w:t>
            </w:r>
            <w:r w:rsidR="00A54042">
              <w:rPr>
                <w:lang w:val="fr-CA"/>
              </w:rPr>
              <w:t>es</w:t>
            </w:r>
          </w:p>
        </w:tc>
        <w:tc>
          <w:tcPr>
            <w:tcW w:w="3709" w:type="dxa"/>
            <w:hideMark/>
          </w:tcPr>
          <w:p w:rsidRPr="0029195D" w:rsidR="0029195D" w:rsidP="00303692" w:rsidRDefault="0029195D" w14:paraId="2699D4E2" w14:textId="3E79DDB1">
            <w:pPr>
              <w:rPr>
                <w:lang w:val="fr-FR"/>
              </w:rPr>
            </w:pPr>
            <w:r w:rsidRPr="3472E502">
              <w:rPr>
                <w:lang w:val="fr-FR"/>
              </w:rPr>
              <w:t>Introduction sur la mise en œuvre et exemples</w:t>
            </w:r>
            <w:r w:rsidRPr="3472E502" w:rsidR="1CC3FF9C">
              <w:rPr>
                <w:lang w:val="fr-FR"/>
              </w:rPr>
              <w:t>.</w:t>
            </w:r>
            <w:r w:rsidRPr="3472E502">
              <w:rPr>
                <w:lang w:val="fr-FR"/>
              </w:rPr>
              <w:t xml:space="preserve"> </w:t>
            </w:r>
            <w:r w:rsidRPr="3472E502" w:rsidR="5D028718">
              <w:rPr>
                <w:lang w:val="fr-FR"/>
              </w:rPr>
              <w:t>E</w:t>
            </w:r>
            <w:r w:rsidRPr="3472E502">
              <w:rPr>
                <w:lang w:val="fr-FR"/>
              </w:rPr>
              <w:t xml:space="preserve">xercice sur l’intégration du genre et </w:t>
            </w:r>
            <w:r w:rsidRPr="3472E502" w:rsidR="7B0B76EA">
              <w:rPr>
                <w:lang w:val="fr-FR"/>
              </w:rPr>
              <w:t xml:space="preserve">la </w:t>
            </w:r>
            <w:r w:rsidRPr="3472E502">
              <w:rPr>
                <w:lang w:val="fr-FR"/>
              </w:rPr>
              <w:t>VBG dans les interventions de projet</w:t>
            </w:r>
          </w:p>
        </w:tc>
        <w:tc>
          <w:tcPr>
            <w:tcW w:w="1072" w:type="dxa"/>
            <w:hideMark/>
          </w:tcPr>
          <w:p w:rsidRPr="00BE4E38" w:rsidR="00303692" w:rsidP="00303692" w:rsidRDefault="00943D29" w14:paraId="7688B2DF" w14:textId="77777777">
            <w:r>
              <w:t>77- 91</w:t>
            </w:r>
          </w:p>
        </w:tc>
      </w:tr>
      <w:tr w:rsidRPr="00BE4E38" w:rsidR="0029195D" w:rsidTr="3472E502" w14:paraId="2B4555C2" w14:textId="77777777">
        <w:trPr>
          <w:trHeight w:val="1160"/>
        </w:trPr>
        <w:tc>
          <w:tcPr>
            <w:tcW w:w="1937" w:type="dxa"/>
            <w:shd w:val="clear" w:color="auto" w:fill="D9D9D9" w:themeFill="background1" w:themeFillShade="D9"/>
            <w:hideMark/>
          </w:tcPr>
          <w:p w:rsidRPr="00BE4E38" w:rsidR="00303692" w:rsidP="00303692" w:rsidRDefault="00303692" w14:paraId="2877FD67" w14:textId="77777777">
            <w:r w:rsidRPr="00BE4E38">
              <w:t> </w:t>
            </w:r>
          </w:p>
        </w:tc>
        <w:tc>
          <w:tcPr>
            <w:tcW w:w="1659" w:type="dxa"/>
            <w:hideMark/>
          </w:tcPr>
          <w:p w:rsidRPr="00A54042" w:rsidR="00303692" w:rsidP="00303692" w:rsidRDefault="00A54042" w14:paraId="1E4126B8" w14:textId="77777777">
            <w:pPr>
              <w:rPr>
                <w:lang w:val="fr-FR"/>
              </w:rPr>
            </w:pPr>
            <w:r w:rsidRPr="0079200F">
              <w:rPr>
                <w:rFonts w:cstheme="minorHAnsi"/>
                <w:lang w:val="fr-FR"/>
              </w:rPr>
              <w:t xml:space="preserve">Suivi des questions de genre et de </w:t>
            </w:r>
            <w:r>
              <w:rPr>
                <w:rFonts w:cstheme="minorHAnsi"/>
                <w:lang w:val="fr-FR"/>
              </w:rPr>
              <w:t>VBG dans les programmes de nutrition</w:t>
            </w:r>
          </w:p>
        </w:tc>
        <w:tc>
          <w:tcPr>
            <w:tcW w:w="973" w:type="dxa"/>
            <w:hideMark/>
          </w:tcPr>
          <w:p w:rsidRPr="00BE4E38" w:rsidR="00303692" w:rsidP="00A54042" w:rsidRDefault="00303692" w14:paraId="44773391" w14:textId="77777777">
            <w:r w:rsidRPr="00BE4E38">
              <w:rPr>
                <w:lang w:val="en-CA"/>
              </w:rPr>
              <w:t xml:space="preserve">1.5 </w:t>
            </w:r>
            <w:proofErr w:type="spellStart"/>
            <w:r w:rsidR="00A54042">
              <w:rPr>
                <w:lang w:val="en-CA"/>
              </w:rPr>
              <w:t>heures</w:t>
            </w:r>
            <w:proofErr w:type="spellEnd"/>
          </w:p>
        </w:tc>
        <w:tc>
          <w:tcPr>
            <w:tcW w:w="3709" w:type="dxa"/>
            <w:hideMark/>
          </w:tcPr>
          <w:p w:rsidRPr="0029195D" w:rsidR="0029195D" w:rsidP="54D9A45D" w:rsidRDefault="0029195D" w14:paraId="2C020989" w14:textId="5B0CD957">
            <w:pPr>
              <w:rPr>
                <w:lang w:val="fr-FR"/>
              </w:rPr>
            </w:pPr>
            <w:r w:rsidRPr="3472E502">
              <w:rPr>
                <w:lang w:val="fr-FR"/>
              </w:rPr>
              <w:t xml:space="preserve">Introduction au suivi et </w:t>
            </w:r>
            <w:r w:rsidRPr="3472E502" w:rsidR="2AFED54E">
              <w:rPr>
                <w:lang w:val="fr-FR"/>
              </w:rPr>
              <w:t xml:space="preserve">aux </w:t>
            </w:r>
            <w:r w:rsidRPr="3472E502">
              <w:rPr>
                <w:lang w:val="fr-FR"/>
              </w:rPr>
              <w:t>audits de sécurité</w:t>
            </w:r>
            <w:r w:rsidRPr="3472E502" w:rsidR="3A6C7F4E">
              <w:rPr>
                <w:lang w:val="fr-FR"/>
              </w:rPr>
              <w:t xml:space="preserve"> et exemples.</w:t>
            </w:r>
            <w:r w:rsidRPr="3472E502">
              <w:rPr>
                <w:lang w:val="fr-FR"/>
              </w:rPr>
              <w:t xml:space="preserve">  </w:t>
            </w:r>
            <w:r w:rsidRPr="3472E502" w:rsidR="76C0096A">
              <w:rPr>
                <w:lang w:val="fr-FR"/>
              </w:rPr>
              <w:t>E</w:t>
            </w:r>
            <w:r w:rsidRPr="3472E502">
              <w:rPr>
                <w:lang w:val="fr-FR"/>
              </w:rPr>
              <w:t>xercice sur l’intégration des indicateurs de genre et de VBG dans un plan S&amp;E</w:t>
            </w:r>
          </w:p>
        </w:tc>
        <w:tc>
          <w:tcPr>
            <w:tcW w:w="1072" w:type="dxa"/>
            <w:hideMark/>
          </w:tcPr>
          <w:p w:rsidRPr="00BE4E38" w:rsidR="00303692" w:rsidP="00303692" w:rsidRDefault="00F573E1" w14:paraId="653487A9" w14:textId="77777777">
            <w:r>
              <w:t>92- 104</w:t>
            </w:r>
          </w:p>
        </w:tc>
      </w:tr>
      <w:tr w:rsidRPr="00BE4E38" w:rsidR="0029195D" w:rsidTr="3472E502" w14:paraId="1864E2D6" w14:textId="77777777">
        <w:trPr>
          <w:trHeight w:val="800"/>
        </w:trPr>
        <w:tc>
          <w:tcPr>
            <w:tcW w:w="1937" w:type="dxa"/>
            <w:shd w:val="clear" w:color="auto" w:fill="D9D9D9" w:themeFill="background1" w:themeFillShade="D9"/>
            <w:noWrap/>
            <w:hideMark/>
          </w:tcPr>
          <w:p w:rsidRPr="00BE4E38" w:rsidR="00303692" w:rsidP="00303692" w:rsidRDefault="00303692" w14:paraId="1DF7B484" w14:textId="77777777">
            <w:r w:rsidRPr="00BE4E38">
              <w:t> </w:t>
            </w:r>
          </w:p>
        </w:tc>
        <w:tc>
          <w:tcPr>
            <w:tcW w:w="1659" w:type="dxa"/>
            <w:hideMark/>
          </w:tcPr>
          <w:p w:rsidRPr="00A54042" w:rsidR="00303692" w:rsidP="00303692" w:rsidRDefault="7C4115FB" w14:paraId="42D4F8E8" w14:textId="5D6863B0">
            <w:pPr>
              <w:rPr>
                <w:lang w:val="fr-FR"/>
              </w:rPr>
            </w:pPr>
            <w:r w:rsidRPr="3472E502">
              <w:rPr>
                <w:lang w:val="fr-FR"/>
              </w:rPr>
              <w:t>Points à retenir et questions</w:t>
            </w:r>
          </w:p>
        </w:tc>
        <w:tc>
          <w:tcPr>
            <w:tcW w:w="973" w:type="dxa"/>
            <w:hideMark/>
          </w:tcPr>
          <w:p w:rsidRPr="00BE4E38" w:rsidR="00303692" w:rsidP="00303692" w:rsidRDefault="00303692" w14:paraId="7F5DA4A9" w14:textId="77777777">
            <w:r w:rsidRPr="00BE4E38">
              <w:t>20 min</w:t>
            </w:r>
          </w:p>
        </w:tc>
        <w:tc>
          <w:tcPr>
            <w:tcW w:w="3709" w:type="dxa"/>
            <w:hideMark/>
          </w:tcPr>
          <w:p w:rsidRPr="002265F8" w:rsidR="00303692" w:rsidP="00303692" w:rsidRDefault="74017740" w14:paraId="4682D311" w14:textId="7F05C6DF">
            <w:pPr>
              <w:rPr>
                <w:lang w:val="fr-FR"/>
              </w:rPr>
            </w:pPr>
            <w:r w:rsidRPr="3472E502">
              <w:rPr>
                <w:lang w:val="fr-FR"/>
              </w:rPr>
              <w:t xml:space="preserve">Résumé des concepts clés et </w:t>
            </w:r>
            <w:r w:rsidRPr="3472E502" w:rsidR="40326F8C">
              <w:rPr>
                <w:lang w:val="fr-FR"/>
              </w:rPr>
              <w:t>orientation</w:t>
            </w:r>
          </w:p>
        </w:tc>
        <w:tc>
          <w:tcPr>
            <w:tcW w:w="1072" w:type="dxa"/>
            <w:hideMark/>
          </w:tcPr>
          <w:p w:rsidRPr="00BE4E38" w:rsidR="00303692" w:rsidP="00303692" w:rsidRDefault="00F573E1" w14:paraId="23E80DC4" w14:textId="77777777">
            <w:r>
              <w:t>105- 108</w:t>
            </w:r>
          </w:p>
        </w:tc>
      </w:tr>
    </w:tbl>
    <w:p w:rsidR="00303692" w:rsidP="00303692" w:rsidRDefault="00303692" w14:paraId="715EDBEB" w14:textId="77777777"/>
    <w:p w:rsidR="00303692" w:rsidP="00303692" w:rsidRDefault="0029195D" w14:paraId="5F27BEB4" w14:textId="77777777">
      <w:r>
        <w:t xml:space="preserve">Atelier de trois </w:t>
      </w:r>
      <w:proofErr w:type="spellStart"/>
      <w:r>
        <w:t>jours</w:t>
      </w:r>
      <w:proofErr w:type="spellEnd"/>
    </w:p>
    <w:tbl>
      <w:tblPr>
        <w:tblStyle w:val="TableGrid"/>
        <w:tblW w:w="0" w:type="auto"/>
        <w:tblLook w:val="04A0" w:firstRow="1" w:lastRow="0" w:firstColumn="1" w:lastColumn="0" w:noHBand="0" w:noVBand="1"/>
      </w:tblPr>
      <w:tblGrid>
        <w:gridCol w:w="1867"/>
        <w:gridCol w:w="1659"/>
        <w:gridCol w:w="943"/>
        <w:gridCol w:w="3275"/>
        <w:gridCol w:w="1606"/>
      </w:tblGrid>
      <w:tr w:rsidRPr="00BE4E38" w:rsidR="00923F51" w:rsidTr="3472E502" w14:paraId="2BB59233" w14:textId="77777777">
        <w:trPr>
          <w:trHeight w:val="900"/>
        </w:trPr>
        <w:tc>
          <w:tcPr>
            <w:tcW w:w="1867" w:type="dxa"/>
            <w:shd w:val="clear" w:color="auto" w:fill="BDD6EE" w:themeFill="accent1" w:themeFillTint="66"/>
            <w:hideMark/>
          </w:tcPr>
          <w:p w:rsidRPr="00303692" w:rsidR="00923F51" w:rsidP="00923F51" w:rsidRDefault="00923F51" w14:paraId="12CBF4CE" w14:textId="77777777">
            <w:pPr>
              <w:rPr>
                <w:rFonts w:cstheme="minorHAnsi"/>
              </w:rPr>
            </w:pPr>
            <w:r>
              <w:rPr>
                <w:rFonts w:cstheme="minorHAnsi"/>
              </w:rPr>
              <w:t xml:space="preserve">Public </w:t>
            </w:r>
            <w:proofErr w:type="spellStart"/>
            <w:r>
              <w:rPr>
                <w:rFonts w:cstheme="minorHAnsi"/>
              </w:rPr>
              <w:t>cible</w:t>
            </w:r>
            <w:proofErr w:type="spellEnd"/>
            <w:r w:rsidRPr="00303692">
              <w:rPr>
                <w:rFonts w:cstheme="minorHAnsi"/>
              </w:rPr>
              <w:t xml:space="preserve"> </w:t>
            </w:r>
          </w:p>
        </w:tc>
        <w:tc>
          <w:tcPr>
            <w:tcW w:w="1659" w:type="dxa"/>
            <w:shd w:val="clear" w:color="auto" w:fill="BDD6EE" w:themeFill="accent1" w:themeFillTint="66"/>
            <w:hideMark/>
          </w:tcPr>
          <w:p w:rsidRPr="00303692" w:rsidR="00923F51" w:rsidP="00923F51" w:rsidRDefault="00923F51" w14:paraId="357B4E84" w14:textId="77777777">
            <w:pPr>
              <w:rPr>
                <w:rFonts w:cstheme="minorHAnsi"/>
              </w:rPr>
            </w:pPr>
            <w:proofErr w:type="spellStart"/>
            <w:r>
              <w:rPr>
                <w:rFonts w:cstheme="minorHAnsi"/>
              </w:rPr>
              <w:t>Sujet</w:t>
            </w:r>
            <w:proofErr w:type="spellEnd"/>
          </w:p>
        </w:tc>
        <w:tc>
          <w:tcPr>
            <w:tcW w:w="943" w:type="dxa"/>
            <w:shd w:val="clear" w:color="auto" w:fill="BDD6EE" w:themeFill="accent1" w:themeFillTint="66"/>
            <w:hideMark/>
          </w:tcPr>
          <w:p w:rsidRPr="00303692" w:rsidR="00923F51" w:rsidP="00923F51" w:rsidRDefault="00923F51" w14:paraId="567FE2F6" w14:textId="77777777">
            <w:pPr>
              <w:rPr>
                <w:rFonts w:cstheme="minorHAnsi"/>
              </w:rPr>
            </w:pPr>
            <w:r>
              <w:rPr>
                <w:rFonts w:cstheme="minorHAnsi"/>
              </w:rPr>
              <w:t>Durée</w:t>
            </w:r>
          </w:p>
        </w:tc>
        <w:tc>
          <w:tcPr>
            <w:tcW w:w="3275" w:type="dxa"/>
            <w:shd w:val="clear" w:color="auto" w:fill="BDD6EE" w:themeFill="accent1" w:themeFillTint="66"/>
            <w:hideMark/>
          </w:tcPr>
          <w:p w:rsidRPr="00303692" w:rsidR="00923F51" w:rsidP="00923F51" w:rsidRDefault="00923F51" w14:paraId="0332DC60" w14:textId="77777777">
            <w:pPr>
              <w:rPr>
                <w:rFonts w:cstheme="minorHAnsi"/>
              </w:rPr>
            </w:pPr>
            <w:proofErr w:type="spellStart"/>
            <w:r>
              <w:rPr>
                <w:rFonts w:cstheme="minorHAnsi"/>
              </w:rPr>
              <w:t>Contenu</w:t>
            </w:r>
            <w:proofErr w:type="spellEnd"/>
            <w:r>
              <w:rPr>
                <w:rFonts w:cstheme="minorHAnsi"/>
              </w:rPr>
              <w:t xml:space="preserve"> de la session</w:t>
            </w:r>
          </w:p>
        </w:tc>
        <w:tc>
          <w:tcPr>
            <w:tcW w:w="1606" w:type="dxa"/>
            <w:shd w:val="clear" w:color="auto" w:fill="BDD6EE" w:themeFill="accent1" w:themeFillTint="66"/>
            <w:hideMark/>
          </w:tcPr>
          <w:p w:rsidRPr="00303692" w:rsidR="00923F51" w:rsidP="00923F51" w:rsidRDefault="00923F51" w14:paraId="513CFCA8" w14:textId="77777777">
            <w:pPr>
              <w:rPr>
                <w:rFonts w:cstheme="minorHAnsi"/>
              </w:rPr>
            </w:pPr>
            <w:proofErr w:type="spellStart"/>
            <w:r>
              <w:rPr>
                <w:rFonts w:cstheme="minorHAnsi"/>
              </w:rPr>
              <w:t>Numéro</w:t>
            </w:r>
            <w:proofErr w:type="spellEnd"/>
            <w:r>
              <w:rPr>
                <w:rFonts w:cstheme="minorHAnsi"/>
              </w:rPr>
              <w:t xml:space="preserve"> de diapositives</w:t>
            </w:r>
          </w:p>
        </w:tc>
      </w:tr>
      <w:tr w:rsidRPr="006C0815" w:rsidR="00303692" w:rsidTr="3472E502" w14:paraId="1B0C6103" w14:textId="77777777">
        <w:trPr>
          <w:trHeight w:val="2402"/>
        </w:trPr>
        <w:tc>
          <w:tcPr>
            <w:tcW w:w="1867" w:type="dxa"/>
            <w:shd w:val="clear" w:color="auto" w:fill="D9D9D9" w:themeFill="background1" w:themeFillShade="D9"/>
            <w:hideMark/>
          </w:tcPr>
          <w:p w:rsidRPr="001D4D8E" w:rsidR="00303692" w:rsidP="001D4D8E" w:rsidRDefault="00BB3B2F" w14:paraId="6FB67ED9" w14:textId="70314FD9">
            <w:pPr>
              <w:rPr>
                <w:lang w:val="fr-FR"/>
              </w:rPr>
            </w:pPr>
            <w:r w:rsidRPr="00BB3B2F">
              <w:rPr>
                <w:lang w:val="fr-FR"/>
              </w:rPr>
              <w:t>Le personnel qui supervise et/ou gère direct</w:t>
            </w:r>
            <w:r>
              <w:rPr>
                <w:lang w:val="fr-FR"/>
              </w:rPr>
              <w:t>ement les projets et qui n'a pas</w:t>
            </w:r>
            <w:r w:rsidRPr="00BB3B2F">
              <w:rPr>
                <w:lang w:val="fr-FR"/>
              </w:rPr>
              <w:t xml:space="preserve"> de connaissances minimales sur les concepts fondamentaux de </w:t>
            </w:r>
            <w:r w:rsidRPr="00BB3B2F">
              <w:rPr>
                <w:lang w:val="fr-FR"/>
              </w:rPr>
              <w:lastRenderedPageBreak/>
              <w:t xml:space="preserve">la </w:t>
            </w:r>
            <w:r w:rsidR="001D4D8E">
              <w:rPr>
                <w:lang w:val="fr-FR"/>
              </w:rPr>
              <w:t>VBG</w:t>
            </w:r>
            <w:r w:rsidRPr="00BB3B2F">
              <w:rPr>
                <w:lang w:val="fr-FR"/>
              </w:rPr>
              <w:t xml:space="preserve">. </w:t>
            </w:r>
            <w:r w:rsidRPr="001D4D8E">
              <w:rPr>
                <w:lang w:val="fr-FR"/>
              </w:rPr>
              <w:t>Par exemple : coordinateurs de programmes, gestionnaires, agent</w:t>
            </w:r>
            <w:r w:rsidR="006F5770">
              <w:rPr>
                <w:lang w:val="fr-FR"/>
              </w:rPr>
              <w:t>(e)</w:t>
            </w:r>
            <w:r w:rsidRPr="001D4D8E">
              <w:rPr>
                <w:lang w:val="fr-FR"/>
              </w:rPr>
              <w:t>s, etc.</w:t>
            </w:r>
          </w:p>
        </w:tc>
        <w:tc>
          <w:tcPr>
            <w:tcW w:w="1659" w:type="dxa"/>
          </w:tcPr>
          <w:p w:rsidRPr="00013B25" w:rsidR="00013B25" w:rsidP="00303692" w:rsidRDefault="00013B25" w14:paraId="472D403F" w14:textId="60AED6CD">
            <w:pPr>
              <w:rPr>
                <w:lang w:val="fr-FR"/>
              </w:rPr>
            </w:pPr>
            <w:r w:rsidRPr="00013B25">
              <w:rPr>
                <w:lang w:val="fr-FR"/>
              </w:rPr>
              <w:lastRenderedPageBreak/>
              <w:t xml:space="preserve">Module sur les concepts fondamentaux de la </w:t>
            </w:r>
            <w:r>
              <w:rPr>
                <w:lang w:val="fr-FR"/>
              </w:rPr>
              <w:t xml:space="preserve">VBG et les </w:t>
            </w:r>
            <w:r w:rsidR="006F5770">
              <w:rPr>
                <w:lang w:val="fr-FR"/>
              </w:rPr>
              <w:t>orientations</w:t>
            </w:r>
          </w:p>
        </w:tc>
        <w:tc>
          <w:tcPr>
            <w:tcW w:w="943" w:type="dxa"/>
          </w:tcPr>
          <w:p w:rsidRPr="00BE4E38" w:rsidR="00303692" w:rsidP="00303692" w:rsidRDefault="004F6087" w14:paraId="2E067CA4" w14:textId="77777777">
            <w:r>
              <w:t xml:space="preserve">1 </w:t>
            </w:r>
            <w:proofErr w:type="spellStart"/>
            <w:r>
              <w:t>journée</w:t>
            </w:r>
            <w:proofErr w:type="spellEnd"/>
            <w:r>
              <w:t xml:space="preserve"> </w:t>
            </w:r>
            <w:proofErr w:type="spellStart"/>
            <w:r>
              <w:t>entière</w:t>
            </w:r>
            <w:proofErr w:type="spellEnd"/>
            <w:r>
              <w:t xml:space="preserve"> </w:t>
            </w:r>
          </w:p>
        </w:tc>
        <w:tc>
          <w:tcPr>
            <w:tcW w:w="3275" w:type="dxa"/>
          </w:tcPr>
          <w:p w:rsidRPr="0066403F" w:rsidR="0066403F" w:rsidP="0066403F" w:rsidRDefault="0066403F" w14:paraId="49E86B8E" w14:textId="0415AE07">
            <w:pPr>
              <w:pStyle w:val="ListParagraph"/>
              <w:numPr>
                <w:ilvl w:val="0"/>
                <w:numId w:val="64"/>
              </w:numPr>
              <w:rPr>
                <w:lang w:val="fr-FR"/>
              </w:rPr>
            </w:pPr>
            <w:r w:rsidRPr="0066403F">
              <w:rPr>
                <w:lang w:val="fr-FR"/>
              </w:rPr>
              <w:t xml:space="preserve">Vue d'ensemble des concepts clés qui sous-tendent la compréhension de la </w:t>
            </w:r>
            <w:r>
              <w:rPr>
                <w:lang w:val="fr-FR"/>
              </w:rPr>
              <w:t xml:space="preserve">VBG </w:t>
            </w:r>
            <w:r w:rsidR="006F5770">
              <w:rPr>
                <w:lang w:val="fr-FR"/>
              </w:rPr>
              <w:t xml:space="preserve">par </w:t>
            </w:r>
            <w:proofErr w:type="gramStart"/>
            <w:r w:rsidR="006F5770">
              <w:rPr>
                <w:lang w:val="fr-FR"/>
              </w:rPr>
              <w:t>les</w:t>
            </w:r>
            <w:r>
              <w:rPr>
                <w:lang w:val="fr-FR"/>
              </w:rPr>
              <w:t xml:space="preserve"> participant</w:t>
            </w:r>
            <w:proofErr w:type="gramEnd"/>
            <w:r>
              <w:rPr>
                <w:lang w:val="fr-FR"/>
              </w:rPr>
              <w:t>(e)s</w:t>
            </w:r>
          </w:p>
          <w:p w:rsidRPr="0066403F" w:rsidR="0066403F" w:rsidP="0066403F" w:rsidRDefault="70C4086A" w14:paraId="74730777" w14:textId="77504416">
            <w:pPr>
              <w:pStyle w:val="ListParagraph"/>
              <w:numPr>
                <w:ilvl w:val="0"/>
                <w:numId w:val="64"/>
              </w:numPr>
              <w:rPr>
                <w:lang w:val="fr-FR"/>
              </w:rPr>
            </w:pPr>
            <w:r w:rsidRPr="3472E502">
              <w:rPr>
                <w:lang w:val="fr-FR"/>
              </w:rPr>
              <w:t xml:space="preserve">Les causes profondes et les facteurs contributifs </w:t>
            </w:r>
            <w:r w:rsidRPr="3472E502" w:rsidR="3B25536E">
              <w:rPr>
                <w:lang w:val="fr-FR"/>
              </w:rPr>
              <w:t>à</w:t>
            </w:r>
            <w:r w:rsidRPr="3472E502">
              <w:rPr>
                <w:lang w:val="fr-FR"/>
              </w:rPr>
              <w:t xml:space="preserve"> la VBG ainsi que les différentes conséquences</w:t>
            </w:r>
          </w:p>
          <w:p w:rsidRPr="0066403F" w:rsidR="0066403F" w:rsidP="0066403F" w:rsidRDefault="005009C7" w14:paraId="7BF25B1C" w14:textId="751B484D">
            <w:pPr>
              <w:pStyle w:val="ListParagraph"/>
              <w:numPr>
                <w:ilvl w:val="0"/>
                <w:numId w:val="64"/>
              </w:numPr>
              <w:rPr>
                <w:lang w:val="fr-FR"/>
              </w:rPr>
            </w:pPr>
            <w:r>
              <w:rPr>
                <w:lang w:val="fr-FR"/>
              </w:rPr>
              <w:lastRenderedPageBreak/>
              <w:t>Réflexion</w:t>
            </w:r>
            <w:r w:rsidR="0066403F">
              <w:rPr>
                <w:lang w:val="fr-FR"/>
              </w:rPr>
              <w:t xml:space="preserve"> sur la VBG et sa relation avec les</w:t>
            </w:r>
            <w:r w:rsidRPr="0066403F" w:rsidR="0066403F">
              <w:rPr>
                <w:lang w:val="fr-FR"/>
              </w:rPr>
              <w:t xml:space="preserve"> femmes et les filles, les hommes et les garçons, les enfants ainsi que la communauté LGBTI.</w:t>
            </w:r>
          </w:p>
          <w:p w:rsidRPr="0066403F" w:rsidR="0066403F" w:rsidP="0066403F" w:rsidRDefault="70C4086A" w14:paraId="1B9E3D2E" w14:textId="142987D8">
            <w:pPr>
              <w:pStyle w:val="ListParagraph"/>
              <w:numPr>
                <w:ilvl w:val="0"/>
                <w:numId w:val="64"/>
              </w:numPr>
              <w:rPr>
                <w:lang w:val="fr-FR"/>
              </w:rPr>
            </w:pPr>
            <w:r w:rsidRPr="3472E502">
              <w:rPr>
                <w:lang w:val="fr-FR"/>
              </w:rPr>
              <w:t>Soutenir les survivant</w:t>
            </w:r>
            <w:r w:rsidRPr="3472E502" w:rsidR="2247047C">
              <w:rPr>
                <w:lang w:val="fr-FR"/>
              </w:rPr>
              <w:t>(</w:t>
            </w:r>
            <w:r w:rsidRPr="3472E502">
              <w:rPr>
                <w:lang w:val="fr-FR"/>
              </w:rPr>
              <w:t>e</w:t>
            </w:r>
            <w:r w:rsidRPr="3472E502" w:rsidR="2247047C">
              <w:rPr>
                <w:lang w:val="fr-FR"/>
              </w:rPr>
              <w:t>)</w:t>
            </w:r>
            <w:r w:rsidRPr="3472E502">
              <w:rPr>
                <w:lang w:val="fr-FR"/>
              </w:rPr>
              <w:t xml:space="preserve">s de la VBG et </w:t>
            </w:r>
            <w:r w:rsidR="000F6BB3">
              <w:rPr>
                <w:lang w:val="fr-FR"/>
              </w:rPr>
              <w:t>orientations</w:t>
            </w:r>
            <w:r w:rsidRPr="3472E502">
              <w:rPr>
                <w:lang w:val="fr-FR"/>
              </w:rPr>
              <w:t xml:space="preserve"> </w:t>
            </w:r>
            <w:r w:rsidR="000F6BB3">
              <w:rPr>
                <w:lang w:val="fr-FR"/>
              </w:rPr>
              <w:t>en matière de</w:t>
            </w:r>
            <w:r w:rsidRPr="3472E502">
              <w:rPr>
                <w:lang w:val="fr-FR"/>
              </w:rPr>
              <w:t xml:space="preserve"> VBG</w:t>
            </w:r>
          </w:p>
          <w:p w:rsidRPr="0066403F" w:rsidR="0066403F" w:rsidP="0066403F" w:rsidRDefault="0066403F" w14:paraId="209DD8DE" w14:textId="77777777">
            <w:pPr>
              <w:pStyle w:val="ListParagraph"/>
              <w:rPr>
                <w:lang w:val="fr-FR"/>
              </w:rPr>
            </w:pPr>
          </w:p>
        </w:tc>
        <w:tc>
          <w:tcPr>
            <w:tcW w:w="1606" w:type="dxa"/>
          </w:tcPr>
          <w:p w:rsidRPr="00446C7A" w:rsidR="00303692" w:rsidP="00E76C62" w:rsidRDefault="0CB8697A" w14:paraId="6295773E" w14:textId="5DAB2AED">
            <w:pPr>
              <w:rPr>
                <w:lang w:val="fr-FR"/>
              </w:rPr>
            </w:pPr>
            <w:r w:rsidRPr="00446C7A">
              <w:rPr>
                <w:lang w:val="fr-FR"/>
              </w:rPr>
              <w:lastRenderedPageBreak/>
              <w:t>P</w:t>
            </w:r>
            <w:r w:rsidRPr="00446C7A" w:rsidR="6BC98EAF">
              <w:rPr>
                <w:lang w:val="fr-FR"/>
              </w:rPr>
              <w:t>ré</w:t>
            </w:r>
            <w:r w:rsidRPr="00446C7A" w:rsidR="206E9515">
              <w:rPr>
                <w:lang w:val="fr-FR"/>
              </w:rPr>
              <w:t>sentation</w:t>
            </w:r>
            <w:r w:rsidRPr="00446C7A" w:rsidR="6BC98EAF">
              <w:rPr>
                <w:lang w:val="fr-FR"/>
              </w:rPr>
              <w:t xml:space="preserve"> PowerPoint complète </w:t>
            </w:r>
            <w:r w:rsidR="0AAFC7BC">
              <w:rPr>
                <w:lang w:val="fr-FR"/>
              </w:rPr>
              <w:t>sur</w:t>
            </w:r>
            <w:r w:rsidRPr="00446C7A" w:rsidR="6BC98EAF">
              <w:rPr>
                <w:lang w:val="fr-FR"/>
              </w:rPr>
              <w:t xml:space="preserve"> la VBG et les </w:t>
            </w:r>
            <w:r w:rsidR="006F5770">
              <w:rPr>
                <w:lang w:val="fr-FR"/>
              </w:rPr>
              <w:t>orientations</w:t>
            </w:r>
            <w:r w:rsidRPr="00446C7A" w:rsidR="6BC98EAF">
              <w:rPr>
                <w:rStyle w:val="FootnoteReference"/>
                <w:lang w:val="fr-FR"/>
              </w:rPr>
              <w:t xml:space="preserve"> </w:t>
            </w:r>
            <w:r w:rsidR="008C6C6A">
              <w:rPr>
                <w:rStyle w:val="FootnoteReference"/>
              </w:rPr>
              <w:footnoteReference w:id="1"/>
            </w:r>
          </w:p>
        </w:tc>
      </w:tr>
      <w:tr w:rsidRPr="00BE4E38" w:rsidR="00F573E1" w:rsidTr="3472E502" w14:paraId="6A3A8F57" w14:textId="77777777">
        <w:trPr>
          <w:trHeight w:val="710"/>
        </w:trPr>
        <w:tc>
          <w:tcPr>
            <w:tcW w:w="1867" w:type="dxa"/>
            <w:shd w:val="clear" w:color="auto" w:fill="D9D9D9" w:themeFill="background1" w:themeFillShade="D9"/>
          </w:tcPr>
          <w:p w:rsidRPr="00446C7A" w:rsidR="00F573E1" w:rsidP="00F573E1" w:rsidRDefault="00F573E1" w14:paraId="44F2819D" w14:textId="77777777">
            <w:pPr>
              <w:tabs>
                <w:tab w:val="center" w:pos="860"/>
              </w:tabs>
              <w:rPr>
                <w:lang w:val="fr-FR"/>
              </w:rPr>
            </w:pPr>
          </w:p>
        </w:tc>
        <w:tc>
          <w:tcPr>
            <w:tcW w:w="1659" w:type="dxa"/>
          </w:tcPr>
          <w:p w:rsidRPr="00BE4E38" w:rsidR="00F573E1" w:rsidP="00F573E1" w:rsidRDefault="005009C7" w14:paraId="26632F7D" w14:textId="77777777">
            <w:proofErr w:type="spellStart"/>
            <w:r>
              <w:rPr>
                <w:lang w:val="en-CA"/>
              </w:rPr>
              <w:t>Définitions</w:t>
            </w:r>
            <w:proofErr w:type="spellEnd"/>
            <w:r>
              <w:rPr>
                <w:lang w:val="en-CA"/>
              </w:rPr>
              <w:t xml:space="preserve"> </w:t>
            </w:r>
            <w:proofErr w:type="spellStart"/>
            <w:r>
              <w:rPr>
                <w:lang w:val="en-CA"/>
              </w:rPr>
              <w:t>introductives</w:t>
            </w:r>
            <w:proofErr w:type="spellEnd"/>
          </w:p>
        </w:tc>
        <w:tc>
          <w:tcPr>
            <w:tcW w:w="943" w:type="dxa"/>
          </w:tcPr>
          <w:p w:rsidRPr="00BE4E38" w:rsidR="00F573E1" w:rsidP="00F573E1" w:rsidRDefault="00F573E1" w14:paraId="4621A4E1" w14:textId="77777777">
            <w:r w:rsidRPr="00BE4E38">
              <w:rPr>
                <w:lang w:val="en-CA"/>
              </w:rPr>
              <w:t>60 min</w:t>
            </w:r>
          </w:p>
        </w:tc>
        <w:tc>
          <w:tcPr>
            <w:tcW w:w="3275" w:type="dxa"/>
          </w:tcPr>
          <w:p w:rsidR="005009C7" w:rsidP="54D9A45D" w:rsidRDefault="2247047C" w14:paraId="13BF16BF" w14:textId="1866A6C2">
            <w:pPr>
              <w:rPr>
                <w:lang w:val="fr-FR"/>
              </w:rPr>
            </w:pPr>
            <w:r w:rsidRPr="3472E502">
              <w:rPr>
                <w:lang w:val="fr-FR"/>
              </w:rPr>
              <w:t>Révision rapide des définitions et l’exercice de « </w:t>
            </w:r>
            <w:r w:rsidR="00B61DDE">
              <w:rPr>
                <w:lang w:val="fr-FR"/>
              </w:rPr>
              <w:t>marche de pouvoir</w:t>
            </w:r>
            <w:r w:rsidRPr="3472E502">
              <w:rPr>
                <w:lang w:val="fr-FR"/>
              </w:rPr>
              <w:t> »</w:t>
            </w:r>
          </w:p>
          <w:p w:rsidRPr="005009C7" w:rsidR="00F573E1" w:rsidP="00F573E1" w:rsidRDefault="00F573E1" w14:paraId="24D84A0C" w14:textId="77777777">
            <w:pPr>
              <w:rPr>
                <w:lang w:val="fr-FR"/>
              </w:rPr>
            </w:pPr>
          </w:p>
        </w:tc>
        <w:tc>
          <w:tcPr>
            <w:tcW w:w="1606" w:type="dxa"/>
          </w:tcPr>
          <w:p w:rsidRPr="00BE4E38" w:rsidR="00F573E1" w:rsidP="00F573E1" w:rsidRDefault="00F573E1" w14:paraId="189D6BBA" w14:textId="77777777">
            <w:r>
              <w:t>1 - 10</w:t>
            </w:r>
          </w:p>
        </w:tc>
      </w:tr>
      <w:tr w:rsidRPr="00BE4E38" w:rsidR="005009C7" w:rsidTr="3472E502" w14:paraId="551F67CF" w14:textId="77777777">
        <w:trPr>
          <w:trHeight w:val="710"/>
        </w:trPr>
        <w:tc>
          <w:tcPr>
            <w:tcW w:w="1867" w:type="dxa"/>
            <w:shd w:val="clear" w:color="auto" w:fill="D9D9D9" w:themeFill="background1" w:themeFillShade="D9"/>
            <w:hideMark/>
          </w:tcPr>
          <w:p w:rsidRPr="00BE4E38" w:rsidR="005009C7" w:rsidP="005009C7" w:rsidRDefault="005009C7" w14:paraId="6399F577" w14:textId="77777777">
            <w:pPr>
              <w:tabs>
                <w:tab w:val="center" w:pos="860"/>
              </w:tabs>
            </w:pPr>
            <w:r w:rsidRPr="00BE4E38">
              <w:t> </w:t>
            </w:r>
            <w:r>
              <w:tab/>
            </w:r>
          </w:p>
        </w:tc>
        <w:tc>
          <w:tcPr>
            <w:tcW w:w="1659" w:type="dxa"/>
            <w:hideMark/>
          </w:tcPr>
          <w:p w:rsidRPr="00B14EB7" w:rsidR="005009C7" w:rsidP="005009C7" w:rsidRDefault="005009C7" w14:paraId="246AAF8C" w14:textId="77777777">
            <w:pPr>
              <w:rPr>
                <w:lang w:val="fr-FR"/>
              </w:rPr>
            </w:pPr>
            <w:r w:rsidRPr="00B62553">
              <w:rPr>
                <w:rFonts w:cstheme="minorHAnsi"/>
                <w:lang w:val="fr-FR"/>
              </w:rPr>
              <w:t xml:space="preserve">Les liens entre le genre, la </w:t>
            </w:r>
            <w:r>
              <w:rPr>
                <w:rFonts w:cstheme="minorHAnsi"/>
                <w:lang w:val="fr-FR"/>
              </w:rPr>
              <w:t>VBG et la nutrition</w:t>
            </w:r>
          </w:p>
        </w:tc>
        <w:tc>
          <w:tcPr>
            <w:tcW w:w="943" w:type="dxa"/>
            <w:hideMark/>
          </w:tcPr>
          <w:p w:rsidRPr="00BE4E38" w:rsidR="005009C7" w:rsidP="005009C7" w:rsidRDefault="005009C7" w14:paraId="2BDD551E" w14:textId="77777777">
            <w:r w:rsidRPr="00BE4E38">
              <w:rPr>
                <w:lang w:val="en-GB"/>
              </w:rPr>
              <w:t>60 min</w:t>
            </w:r>
          </w:p>
        </w:tc>
        <w:tc>
          <w:tcPr>
            <w:tcW w:w="3275" w:type="dxa"/>
            <w:hideMark/>
          </w:tcPr>
          <w:p w:rsidRPr="00B14EB7" w:rsidR="005009C7" w:rsidP="005009C7" w:rsidRDefault="005009C7" w14:paraId="65172FC5" w14:textId="77777777">
            <w:pPr>
              <w:rPr>
                <w:lang w:val="fr-FR"/>
              </w:rPr>
            </w:pPr>
            <w:r w:rsidRPr="00B14EB7">
              <w:rPr>
                <w:lang w:val="fr-FR"/>
              </w:rPr>
              <w:t xml:space="preserve">Exercice de groupe sur les </w:t>
            </w:r>
            <w:r>
              <w:rPr>
                <w:lang w:val="fr-FR"/>
              </w:rPr>
              <w:t>études de cas et l’analyse documentaire</w:t>
            </w:r>
          </w:p>
        </w:tc>
        <w:tc>
          <w:tcPr>
            <w:tcW w:w="1606" w:type="dxa"/>
          </w:tcPr>
          <w:p w:rsidRPr="00BE4E38" w:rsidR="005009C7" w:rsidP="005009C7" w:rsidRDefault="005009C7" w14:paraId="45908A88" w14:textId="77777777">
            <w:r>
              <w:t>11 - 19</w:t>
            </w:r>
          </w:p>
        </w:tc>
      </w:tr>
      <w:tr w:rsidRPr="00BE4E38" w:rsidR="005009C7" w:rsidTr="3472E502" w14:paraId="67CF292D" w14:textId="77777777">
        <w:trPr>
          <w:trHeight w:val="1232"/>
        </w:trPr>
        <w:tc>
          <w:tcPr>
            <w:tcW w:w="1867" w:type="dxa"/>
            <w:shd w:val="clear" w:color="auto" w:fill="D9D9D9" w:themeFill="background1" w:themeFillShade="D9"/>
            <w:hideMark/>
          </w:tcPr>
          <w:p w:rsidRPr="00BE4E38" w:rsidR="005009C7" w:rsidP="005009C7" w:rsidRDefault="005009C7" w14:paraId="30DE5953" w14:textId="77777777">
            <w:r w:rsidRPr="00BE4E38">
              <w:t> </w:t>
            </w:r>
          </w:p>
        </w:tc>
        <w:tc>
          <w:tcPr>
            <w:tcW w:w="1659" w:type="dxa"/>
            <w:hideMark/>
          </w:tcPr>
          <w:p w:rsidRPr="00B14EB7" w:rsidR="005009C7" w:rsidP="005009C7" w:rsidRDefault="1F3FCAFF" w14:paraId="5D1598EC" w14:textId="6C09BD6E">
            <w:pPr>
              <w:rPr>
                <w:lang w:val="fr-FR"/>
              </w:rPr>
            </w:pPr>
            <w:r w:rsidRPr="3472E502">
              <w:rPr>
                <w:lang w:val="fr-FR"/>
              </w:rPr>
              <w:t xml:space="preserve">Présentation des étapes pour développer des programmes de nutrition </w:t>
            </w:r>
            <w:r w:rsidR="00EC352D">
              <w:rPr>
                <w:rFonts w:ascii="Calibri" w:hAnsi="Calibri" w:eastAsia="MS Mincho" w:cs="Calibri"/>
                <w:bCs/>
                <w:lang w:val="fr-FR"/>
              </w:rPr>
              <w:t>réactifs au genre et à la VBG</w:t>
            </w:r>
          </w:p>
        </w:tc>
        <w:tc>
          <w:tcPr>
            <w:tcW w:w="943" w:type="dxa"/>
            <w:hideMark/>
          </w:tcPr>
          <w:p w:rsidRPr="00BE4E38" w:rsidR="005009C7" w:rsidP="005009C7" w:rsidRDefault="005009C7" w14:paraId="2098726C" w14:textId="77777777">
            <w:r w:rsidRPr="00BE4E38">
              <w:rPr>
                <w:lang w:val="en-CA"/>
              </w:rPr>
              <w:t>40 min</w:t>
            </w:r>
          </w:p>
        </w:tc>
        <w:tc>
          <w:tcPr>
            <w:tcW w:w="3275" w:type="dxa"/>
            <w:hideMark/>
          </w:tcPr>
          <w:p w:rsidRPr="005A22FE" w:rsidR="005009C7" w:rsidP="005009C7" w:rsidRDefault="2247047C" w14:paraId="136A672A" w14:textId="7A311370">
            <w:pPr>
              <w:rPr>
                <w:lang w:val="fr-FR"/>
              </w:rPr>
            </w:pPr>
            <w:r w:rsidRPr="3472E502">
              <w:rPr>
                <w:lang w:val="fr-FR"/>
              </w:rPr>
              <w:t>Discussion sur l’intégration du genre et de la VBG pendant la préparation aux situations d’urgence et introduction au cadre DAAQ ainsi qu’aux outils clés pour l’intégration</w:t>
            </w:r>
          </w:p>
        </w:tc>
        <w:tc>
          <w:tcPr>
            <w:tcW w:w="1606" w:type="dxa"/>
          </w:tcPr>
          <w:p w:rsidRPr="00BE4E38" w:rsidR="005009C7" w:rsidP="005009C7" w:rsidRDefault="005009C7" w14:paraId="74046622" w14:textId="77777777">
            <w:r>
              <w:t>20 - 32</w:t>
            </w:r>
          </w:p>
        </w:tc>
      </w:tr>
      <w:tr w:rsidRPr="00BE4E38" w:rsidR="008747AD" w:rsidTr="3472E502" w14:paraId="09224DAD" w14:textId="77777777">
        <w:trPr>
          <w:trHeight w:val="1880"/>
        </w:trPr>
        <w:tc>
          <w:tcPr>
            <w:tcW w:w="1867" w:type="dxa"/>
            <w:shd w:val="clear" w:color="auto" w:fill="D9D9D9" w:themeFill="background1" w:themeFillShade="D9"/>
            <w:hideMark/>
          </w:tcPr>
          <w:p w:rsidRPr="00BE4E38" w:rsidR="008747AD" w:rsidP="008747AD" w:rsidRDefault="008747AD" w14:paraId="116B82E2" w14:textId="77777777">
            <w:r w:rsidRPr="00BE4E38">
              <w:t> </w:t>
            </w:r>
          </w:p>
        </w:tc>
        <w:tc>
          <w:tcPr>
            <w:tcW w:w="1659" w:type="dxa"/>
            <w:hideMark/>
          </w:tcPr>
          <w:p w:rsidRPr="002142A1" w:rsidR="008747AD" w:rsidP="008747AD" w:rsidRDefault="008747AD" w14:paraId="6488E247" w14:textId="77777777">
            <w:pPr>
              <w:rPr>
                <w:lang w:val="fr-FR"/>
              </w:rPr>
            </w:pPr>
            <w:r w:rsidRPr="004D5EAC">
              <w:rPr>
                <w:rFonts w:cstheme="minorHAnsi"/>
                <w:lang w:val="fr-FR"/>
              </w:rPr>
              <w:t xml:space="preserve">Évaluation des risques et analyse de genre et de </w:t>
            </w:r>
            <w:r>
              <w:rPr>
                <w:rFonts w:cstheme="minorHAnsi"/>
                <w:lang w:val="fr-FR"/>
              </w:rPr>
              <w:t>VBG</w:t>
            </w:r>
          </w:p>
        </w:tc>
        <w:tc>
          <w:tcPr>
            <w:tcW w:w="943" w:type="dxa"/>
            <w:hideMark/>
          </w:tcPr>
          <w:p w:rsidRPr="00BE4E38" w:rsidR="008747AD" w:rsidP="008747AD" w:rsidRDefault="008747AD" w14:paraId="725DB740" w14:textId="77777777">
            <w:r>
              <w:rPr>
                <w:lang w:val="en-CA"/>
              </w:rPr>
              <w:t xml:space="preserve">2 </w:t>
            </w:r>
            <w:r w:rsidRPr="002142A1">
              <w:rPr>
                <w:lang w:val="fr-CA"/>
              </w:rPr>
              <w:t>heures</w:t>
            </w:r>
          </w:p>
        </w:tc>
        <w:tc>
          <w:tcPr>
            <w:tcW w:w="3275" w:type="dxa"/>
            <w:hideMark/>
          </w:tcPr>
          <w:p w:rsidR="008747AD" w:rsidP="008747AD" w:rsidRDefault="4D19A9A4" w14:paraId="104BFCF3" w14:textId="1E31A2BC">
            <w:pPr>
              <w:rPr>
                <w:lang w:val="fr-FR"/>
              </w:rPr>
            </w:pPr>
            <w:r w:rsidRPr="3472E502">
              <w:rPr>
                <w:lang w:val="fr-FR"/>
              </w:rPr>
              <w:t>Introduction aux différentes méthodes d'analyse et d'évaluation des risques liés à la VBG et au genre, discussions en profondeur sur les étapes, exercice sur l'analyse du cadre DAAQ et exercice sur l'intégration du genre et la VBG dans les évaluations de nutrition, en plus d'exemples</w:t>
            </w:r>
          </w:p>
          <w:p w:rsidRPr="002C067D" w:rsidR="008747AD" w:rsidP="008747AD" w:rsidRDefault="008747AD" w14:paraId="4E33C2EE" w14:textId="77777777">
            <w:pPr>
              <w:rPr>
                <w:lang w:val="fr-FR"/>
              </w:rPr>
            </w:pPr>
          </w:p>
        </w:tc>
        <w:tc>
          <w:tcPr>
            <w:tcW w:w="1606" w:type="dxa"/>
          </w:tcPr>
          <w:p w:rsidRPr="00BE4E38" w:rsidR="008747AD" w:rsidP="008747AD" w:rsidRDefault="008747AD" w14:paraId="32C9F755" w14:textId="77777777">
            <w:r>
              <w:t>40- 62</w:t>
            </w:r>
          </w:p>
        </w:tc>
      </w:tr>
      <w:tr w:rsidRPr="00BE4E38" w:rsidR="000E707C" w:rsidTr="3472E502" w14:paraId="10C9FAE0" w14:textId="77777777">
        <w:trPr>
          <w:trHeight w:val="1340"/>
        </w:trPr>
        <w:tc>
          <w:tcPr>
            <w:tcW w:w="1867" w:type="dxa"/>
            <w:shd w:val="clear" w:color="auto" w:fill="D9D9D9" w:themeFill="background1" w:themeFillShade="D9"/>
            <w:hideMark/>
          </w:tcPr>
          <w:p w:rsidRPr="00BE4E38" w:rsidR="000E707C" w:rsidP="000E707C" w:rsidRDefault="000E707C" w14:paraId="040A9881" w14:textId="77777777">
            <w:r w:rsidRPr="00BE4E38">
              <w:t> </w:t>
            </w:r>
          </w:p>
        </w:tc>
        <w:tc>
          <w:tcPr>
            <w:tcW w:w="1659" w:type="dxa"/>
            <w:hideMark/>
          </w:tcPr>
          <w:p w:rsidRPr="002142A1" w:rsidR="000E707C" w:rsidP="000E707C" w:rsidRDefault="000E707C" w14:paraId="25893840" w14:textId="77777777">
            <w:pPr>
              <w:rPr>
                <w:lang w:val="fr-FR"/>
              </w:rPr>
            </w:pPr>
            <w:r w:rsidRPr="002D0160">
              <w:rPr>
                <w:rFonts w:cstheme="minorHAnsi"/>
                <w:lang w:val="fr-FR"/>
              </w:rPr>
              <w:t xml:space="preserve">Planification stratégique des questions de genre et de </w:t>
            </w:r>
            <w:r>
              <w:rPr>
                <w:rFonts w:cstheme="minorHAnsi"/>
                <w:lang w:val="fr-FR"/>
              </w:rPr>
              <w:t>VBG dans les programmes de nutrition</w:t>
            </w:r>
          </w:p>
        </w:tc>
        <w:tc>
          <w:tcPr>
            <w:tcW w:w="943" w:type="dxa"/>
            <w:hideMark/>
          </w:tcPr>
          <w:p w:rsidRPr="00BE4E38" w:rsidR="000E707C" w:rsidP="000E707C" w:rsidRDefault="000E707C" w14:paraId="1C3FA93F" w14:textId="77777777">
            <w:r w:rsidRPr="00BE4E38">
              <w:rPr>
                <w:lang w:val="en-CA"/>
              </w:rPr>
              <w:t>15 min</w:t>
            </w:r>
          </w:p>
        </w:tc>
        <w:tc>
          <w:tcPr>
            <w:tcW w:w="3275" w:type="dxa"/>
            <w:hideMark/>
          </w:tcPr>
          <w:p w:rsidRPr="00650519" w:rsidR="000E707C" w:rsidP="000E707C" w:rsidRDefault="6EBA1D49" w14:paraId="514C9FFD" w14:textId="4BD082ED">
            <w:pPr>
              <w:rPr>
                <w:lang w:val="fr-FR"/>
              </w:rPr>
            </w:pPr>
            <w:r w:rsidRPr="3472E502">
              <w:rPr>
                <w:lang w:val="fr-FR"/>
              </w:rPr>
              <w:t>Introduction aux étapes de la planification stratégique</w:t>
            </w:r>
            <w:r w:rsidRPr="3472E502" w:rsidR="74DEE7C5">
              <w:rPr>
                <w:lang w:val="fr-FR"/>
              </w:rPr>
              <w:t xml:space="preserve">. </w:t>
            </w:r>
            <w:r w:rsidR="00584F12">
              <w:rPr>
                <w:lang w:val="fr-FR"/>
              </w:rPr>
              <w:t>Un e</w:t>
            </w:r>
            <w:r w:rsidRPr="3472E502">
              <w:rPr>
                <w:lang w:val="fr-FR"/>
              </w:rPr>
              <w:t>xemple</w:t>
            </w:r>
            <w:r w:rsidR="00584F12">
              <w:rPr>
                <w:lang w:val="fr-FR"/>
              </w:rPr>
              <w:t>.</w:t>
            </w:r>
          </w:p>
        </w:tc>
        <w:tc>
          <w:tcPr>
            <w:tcW w:w="1606" w:type="dxa"/>
          </w:tcPr>
          <w:p w:rsidRPr="00BE4E38" w:rsidR="000E707C" w:rsidP="000E707C" w:rsidRDefault="000E707C" w14:paraId="03A29F68" w14:textId="77777777">
            <w:r>
              <w:t>63- 66</w:t>
            </w:r>
          </w:p>
        </w:tc>
      </w:tr>
      <w:tr w:rsidRPr="00BE4E38" w:rsidR="000E707C" w:rsidTr="3472E502" w14:paraId="64FFB701" w14:textId="77777777">
        <w:trPr>
          <w:trHeight w:val="1610"/>
        </w:trPr>
        <w:tc>
          <w:tcPr>
            <w:tcW w:w="1867" w:type="dxa"/>
            <w:shd w:val="clear" w:color="auto" w:fill="D9D9D9" w:themeFill="background1" w:themeFillShade="D9"/>
            <w:hideMark/>
          </w:tcPr>
          <w:p w:rsidRPr="00BE4E38" w:rsidR="000E707C" w:rsidP="000E707C" w:rsidRDefault="000E707C" w14:paraId="2FAA2FA7" w14:textId="77777777">
            <w:r w:rsidRPr="00BE4E38">
              <w:lastRenderedPageBreak/>
              <w:t> </w:t>
            </w:r>
          </w:p>
        </w:tc>
        <w:tc>
          <w:tcPr>
            <w:tcW w:w="1659" w:type="dxa"/>
            <w:hideMark/>
          </w:tcPr>
          <w:p w:rsidRPr="002142A1" w:rsidR="000E707C" w:rsidP="000E707C" w:rsidRDefault="000E707C" w14:paraId="2EF2F010" w14:textId="77777777">
            <w:pPr>
              <w:rPr>
                <w:lang w:val="fr-FR"/>
              </w:rPr>
            </w:pPr>
            <w:r w:rsidRPr="002D0160">
              <w:rPr>
                <w:rFonts w:cstheme="minorHAnsi"/>
                <w:lang w:val="fr-FR"/>
              </w:rPr>
              <w:t xml:space="preserve">Mobilisation des ressources </w:t>
            </w:r>
            <w:r>
              <w:rPr>
                <w:rFonts w:cstheme="minorHAnsi"/>
                <w:lang w:val="fr-FR"/>
              </w:rPr>
              <w:t xml:space="preserve">pour </w:t>
            </w:r>
            <w:r w:rsidRPr="002D0160">
              <w:rPr>
                <w:rFonts w:cstheme="minorHAnsi"/>
                <w:lang w:val="fr-FR"/>
              </w:rPr>
              <w:t xml:space="preserve">des questions </w:t>
            </w:r>
            <w:r>
              <w:rPr>
                <w:rFonts w:cstheme="minorHAnsi"/>
                <w:lang w:val="fr-FR"/>
              </w:rPr>
              <w:t>de genre et de VBG dans les programmes de nutrition</w:t>
            </w:r>
          </w:p>
        </w:tc>
        <w:tc>
          <w:tcPr>
            <w:tcW w:w="943" w:type="dxa"/>
            <w:hideMark/>
          </w:tcPr>
          <w:p w:rsidRPr="00BE4E38" w:rsidR="000E707C" w:rsidP="000E707C" w:rsidRDefault="000E707C" w14:paraId="38F059D9" w14:textId="77777777">
            <w:r>
              <w:rPr>
                <w:lang w:val="en-CA"/>
              </w:rPr>
              <w:t xml:space="preserve">2 </w:t>
            </w:r>
            <w:proofErr w:type="spellStart"/>
            <w:r>
              <w:rPr>
                <w:lang w:val="en-CA"/>
              </w:rPr>
              <w:t>heures</w:t>
            </w:r>
            <w:proofErr w:type="spellEnd"/>
          </w:p>
        </w:tc>
        <w:tc>
          <w:tcPr>
            <w:tcW w:w="3275" w:type="dxa"/>
            <w:hideMark/>
          </w:tcPr>
          <w:p w:rsidRPr="00650519" w:rsidR="000E707C" w:rsidP="004C2C5C" w:rsidRDefault="000E707C" w14:paraId="77B3B0F8" w14:textId="243AEBDF">
            <w:pPr>
              <w:rPr>
                <w:lang w:val="fr-FR"/>
              </w:rPr>
            </w:pPr>
            <w:r w:rsidRPr="00650519">
              <w:rPr>
                <w:lang w:val="fr-FR"/>
              </w:rPr>
              <w:t>Introduction au but de la mobilisation des ress</w:t>
            </w:r>
            <w:r>
              <w:rPr>
                <w:lang w:val="fr-FR"/>
              </w:rPr>
              <w:t>ources et</w:t>
            </w:r>
            <w:r w:rsidR="008F08AE">
              <w:rPr>
                <w:lang w:val="fr-FR"/>
              </w:rPr>
              <w:t xml:space="preserve"> de</w:t>
            </w:r>
            <w:r>
              <w:rPr>
                <w:lang w:val="fr-FR"/>
              </w:rPr>
              <w:t xml:space="preserve"> la notation genre, les propositions et les budgétisations </w:t>
            </w:r>
            <w:r w:rsidR="004C2C5C">
              <w:rPr>
                <w:lang w:val="fr-FR"/>
              </w:rPr>
              <w:t>tenant compte du</w:t>
            </w:r>
            <w:r>
              <w:rPr>
                <w:lang w:val="fr-FR"/>
              </w:rPr>
              <w:t xml:space="preserve"> genre et à la VBG, outre un exercice sur l’intégration du genre et de VBG dans les propositions</w:t>
            </w:r>
          </w:p>
        </w:tc>
        <w:tc>
          <w:tcPr>
            <w:tcW w:w="1606" w:type="dxa"/>
          </w:tcPr>
          <w:p w:rsidRPr="00BE4E38" w:rsidR="000E707C" w:rsidP="000E707C" w:rsidRDefault="000E707C" w14:paraId="439923D0" w14:textId="77777777">
            <w:r w:rsidRPr="000E707C">
              <w:rPr>
                <w:lang w:val="fr-FR"/>
              </w:rPr>
              <w:t> </w:t>
            </w:r>
            <w:r>
              <w:t>67- 76</w:t>
            </w:r>
          </w:p>
        </w:tc>
      </w:tr>
      <w:tr w:rsidRPr="00BE4E38" w:rsidR="000E707C" w:rsidTr="3472E502" w14:paraId="2B44DF66" w14:textId="77777777">
        <w:trPr>
          <w:trHeight w:val="1430"/>
        </w:trPr>
        <w:tc>
          <w:tcPr>
            <w:tcW w:w="1867" w:type="dxa"/>
            <w:shd w:val="clear" w:color="auto" w:fill="D9D9D9" w:themeFill="background1" w:themeFillShade="D9"/>
            <w:hideMark/>
          </w:tcPr>
          <w:p w:rsidRPr="00BE4E38" w:rsidR="000E707C" w:rsidP="000E707C" w:rsidRDefault="000E707C" w14:paraId="411C9667" w14:textId="77777777">
            <w:r w:rsidRPr="00BE4E38">
              <w:t> </w:t>
            </w:r>
          </w:p>
        </w:tc>
        <w:tc>
          <w:tcPr>
            <w:tcW w:w="1659" w:type="dxa"/>
            <w:hideMark/>
          </w:tcPr>
          <w:p w:rsidRPr="00A54042" w:rsidR="000E707C" w:rsidP="000E707C" w:rsidRDefault="000E707C" w14:paraId="00C2BC9F" w14:textId="5A2AC847">
            <w:pPr>
              <w:rPr>
                <w:lang w:val="fr-FR"/>
              </w:rPr>
            </w:pPr>
            <w:r w:rsidRPr="0079200F">
              <w:rPr>
                <w:rFonts w:cstheme="minorHAnsi"/>
                <w:lang w:val="fr-FR"/>
              </w:rPr>
              <w:t>Mise en œuvre des programmes de nutrition en utilisant un</w:t>
            </w:r>
            <w:r w:rsidR="008F08AE">
              <w:rPr>
                <w:rFonts w:cstheme="minorHAnsi"/>
                <w:lang w:val="fr-FR"/>
              </w:rPr>
              <w:t>e</w:t>
            </w:r>
            <w:r w:rsidRPr="0079200F">
              <w:rPr>
                <w:rFonts w:cstheme="minorHAnsi"/>
                <w:lang w:val="fr-FR"/>
              </w:rPr>
              <w:t xml:space="preserve"> </w:t>
            </w:r>
            <w:r w:rsidR="008F08AE">
              <w:rPr>
                <w:rFonts w:cstheme="minorHAnsi"/>
                <w:lang w:val="fr-FR"/>
              </w:rPr>
              <w:t>perspective</w:t>
            </w:r>
            <w:r w:rsidRPr="0079200F">
              <w:rPr>
                <w:rFonts w:cstheme="minorHAnsi"/>
                <w:lang w:val="fr-FR"/>
              </w:rPr>
              <w:t xml:space="preserve"> de genre et de </w:t>
            </w:r>
            <w:r>
              <w:rPr>
                <w:rFonts w:cstheme="minorHAnsi"/>
                <w:lang w:val="fr-FR"/>
              </w:rPr>
              <w:t>VBG</w:t>
            </w:r>
          </w:p>
        </w:tc>
        <w:tc>
          <w:tcPr>
            <w:tcW w:w="943" w:type="dxa"/>
            <w:hideMark/>
          </w:tcPr>
          <w:p w:rsidRPr="00BE4E38" w:rsidR="000E707C" w:rsidP="000E707C" w:rsidRDefault="000E707C" w14:paraId="49CAD303" w14:textId="77777777">
            <w:r>
              <w:rPr>
                <w:lang w:val="en-CA"/>
              </w:rPr>
              <w:t xml:space="preserve">1.5 </w:t>
            </w:r>
            <w:r w:rsidRPr="00A54042">
              <w:rPr>
                <w:lang w:val="fr-CA"/>
              </w:rPr>
              <w:t>heur</w:t>
            </w:r>
            <w:r>
              <w:rPr>
                <w:lang w:val="fr-CA"/>
              </w:rPr>
              <w:t>es</w:t>
            </w:r>
          </w:p>
        </w:tc>
        <w:tc>
          <w:tcPr>
            <w:tcW w:w="3275" w:type="dxa"/>
            <w:hideMark/>
          </w:tcPr>
          <w:p w:rsidRPr="0029195D" w:rsidR="000E707C" w:rsidP="000E707C" w:rsidRDefault="000E707C" w14:paraId="050DFD3A" w14:textId="77777777">
            <w:pPr>
              <w:rPr>
                <w:lang w:val="fr-FR"/>
              </w:rPr>
            </w:pPr>
            <w:r>
              <w:rPr>
                <w:rFonts w:cstheme="minorHAnsi"/>
                <w:lang w:val="fr-FR"/>
              </w:rPr>
              <w:t>Introduction sur la m</w:t>
            </w:r>
            <w:r w:rsidRPr="0079200F">
              <w:rPr>
                <w:rFonts w:cstheme="minorHAnsi"/>
                <w:lang w:val="fr-FR"/>
              </w:rPr>
              <w:t>ise en œuvre</w:t>
            </w:r>
            <w:r>
              <w:rPr>
                <w:rFonts w:cstheme="minorHAnsi"/>
                <w:lang w:val="fr-FR"/>
              </w:rPr>
              <w:t xml:space="preserve"> et des exemples ainsi qu’un exercice sur l’intégration du genre et de VBG dans les interventions de projet</w:t>
            </w:r>
          </w:p>
        </w:tc>
        <w:tc>
          <w:tcPr>
            <w:tcW w:w="1606" w:type="dxa"/>
          </w:tcPr>
          <w:p w:rsidRPr="00BE4E38" w:rsidR="000E707C" w:rsidP="000E707C" w:rsidRDefault="000E707C" w14:paraId="04B83E90" w14:textId="77777777">
            <w:r>
              <w:t>77- 91</w:t>
            </w:r>
          </w:p>
        </w:tc>
      </w:tr>
      <w:tr w:rsidRPr="00BE4E38" w:rsidR="000E707C" w:rsidTr="3472E502" w14:paraId="2ABDA545" w14:textId="77777777">
        <w:trPr>
          <w:trHeight w:val="1160"/>
        </w:trPr>
        <w:tc>
          <w:tcPr>
            <w:tcW w:w="1867" w:type="dxa"/>
            <w:shd w:val="clear" w:color="auto" w:fill="D9D9D9" w:themeFill="background1" w:themeFillShade="D9"/>
            <w:hideMark/>
          </w:tcPr>
          <w:p w:rsidRPr="00BE4E38" w:rsidR="000E707C" w:rsidP="000E707C" w:rsidRDefault="000E707C" w14:paraId="0C3B11AB" w14:textId="77777777">
            <w:r w:rsidRPr="00BE4E38">
              <w:t> </w:t>
            </w:r>
          </w:p>
        </w:tc>
        <w:tc>
          <w:tcPr>
            <w:tcW w:w="1659" w:type="dxa"/>
            <w:hideMark/>
          </w:tcPr>
          <w:p w:rsidRPr="00A54042" w:rsidR="000E707C" w:rsidP="000E707C" w:rsidRDefault="000E707C" w14:paraId="512176C8" w14:textId="77777777">
            <w:pPr>
              <w:rPr>
                <w:lang w:val="fr-FR"/>
              </w:rPr>
            </w:pPr>
            <w:r w:rsidRPr="0079200F">
              <w:rPr>
                <w:rFonts w:cstheme="minorHAnsi"/>
                <w:lang w:val="fr-FR"/>
              </w:rPr>
              <w:t xml:space="preserve">Suivi des questions de genre et de </w:t>
            </w:r>
            <w:r>
              <w:rPr>
                <w:rFonts w:cstheme="minorHAnsi"/>
                <w:lang w:val="fr-FR"/>
              </w:rPr>
              <w:t>VBG dans les programmes de nutrition</w:t>
            </w:r>
          </w:p>
        </w:tc>
        <w:tc>
          <w:tcPr>
            <w:tcW w:w="943" w:type="dxa"/>
            <w:hideMark/>
          </w:tcPr>
          <w:p w:rsidRPr="00BE4E38" w:rsidR="000E707C" w:rsidP="000E707C" w:rsidRDefault="000E707C" w14:paraId="0BD6B033" w14:textId="77777777">
            <w:r w:rsidRPr="00BE4E38">
              <w:rPr>
                <w:lang w:val="en-CA"/>
              </w:rPr>
              <w:t xml:space="preserve">1.5 </w:t>
            </w:r>
            <w:proofErr w:type="spellStart"/>
            <w:r>
              <w:rPr>
                <w:lang w:val="en-CA"/>
              </w:rPr>
              <w:t>heures</w:t>
            </w:r>
            <w:proofErr w:type="spellEnd"/>
          </w:p>
        </w:tc>
        <w:tc>
          <w:tcPr>
            <w:tcW w:w="3275" w:type="dxa"/>
            <w:hideMark/>
          </w:tcPr>
          <w:p w:rsidRPr="0029195D" w:rsidR="000E707C" w:rsidP="000E707C" w:rsidRDefault="6EBA1D49" w14:paraId="46324A53" w14:textId="0EC586E9">
            <w:pPr>
              <w:rPr>
                <w:lang w:val="fr-FR"/>
              </w:rPr>
            </w:pPr>
            <w:r w:rsidRPr="3472E502">
              <w:rPr>
                <w:lang w:val="fr-FR"/>
              </w:rPr>
              <w:t xml:space="preserve">Introduction au suivi et </w:t>
            </w:r>
            <w:r w:rsidRPr="3472E502" w:rsidR="76725BEE">
              <w:rPr>
                <w:lang w:val="fr-FR"/>
              </w:rPr>
              <w:t>aux</w:t>
            </w:r>
            <w:r w:rsidRPr="3472E502">
              <w:rPr>
                <w:lang w:val="fr-FR"/>
              </w:rPr>
              <w:t xml:space="preserve"> audits de sécurité et des exemples</w:t>
            </w:r>
            <w:r w:rsidRPr="3472E502" w:rsidR="315FE017">
              <w:rPr>
                <w:lang w:val="fr-FR"/>
              </w:rPr>
              <w:t>.</w:t>
            </w:r>
            <w:r w:rsidRPr="3472E502">
              <w:rPr>
                <w:lang w:val="fr-FR"/>
              </w:rPr>
              <w:t xml:space="preserve"> </w:t>
            </w:r>
            <w:r w:rsidRPr="3472E502" w:rsidR="6CB45F89">
              <w:rPr>
                <w:lang w:val="fr-FR"/>
              </w:rPr>
              <w:t>E</w:t>
            </w:r>
            <w:r w:rsidRPr="3472E502">
              <w:rPr>
                <w:lang w:val="fr-FR"/>
              </w:rPr>
              <w:t>xercice sur l’intégration des indicateurs de genre et de VBG dans un plan S&amp;E</w:t>
            </w:r>
          </w:p>
        </w:tc>
        <w:tc>
          <w:tcPr>
            <w:tcW w:w="1606" w:type="dxa"/>
          </w:tcPr>
          <w:p w:rsidRPr="00BE4E38" w:rsidR="000E707C" w:rsidP="000E707C" w:rsidRDefault="000E707C" w14:paraId="125A3C07" w14:textId="77777777">
            <w:r>
              <w:t>92- 104</w:t>
            </w:r>
          </w:p>
        </w:tc>
      </w:tr>
      <w:tr w:rsidRPr="00BE4E38" w:rsidR="000E707C" w:rsidTr="3472E502" w14:paraId="1B03B8DD" w14:textId="77777777">
        <w:trPr>
          <w:trHeight w:val="800"/>
        </w:trPr>
        <w:tc>
          <w:tcPr>
            <w:tcW w:w="1867" w:type="dxa"/>
            <w:shd w:val="clear" w:color="auto" w:fill="D9D9D9" w:themeFill="background1" w:themeFillShade="D9"/>
            <w:noWrap/>
            <w:hideMark/>
          </w:tcPr>
          <w:p w:rsidRPr="00BE4E38" w:rsidR="000E707C" w:rsidP="000E707C" w:rsidRDefault="000E707C" w14:paraId="487A21E8" w14:textId="77777777">
            <w:r w:rsidRPr="00BE4E38">
              <w:t> </w:t>
            </w:r>
          </w:p>
        </w:tc>
        <w:tc>
          <w:tcPr>
            <w:tcW w:w="1659" w:type="dxa"/>
            <w:hideMark/>
          </w:tcPr>
          <w:p w:rsidRPr="00A54042" w:rsidR="000E707C" w:rsidP="000E707C" w:rsidRDefault="6EBA1D49" w14:paraId="107392F5" w14:textId="7302D0C9">
            <w:pPr>
              <w:rPr>
                <w:lang w:val="fr-FR"/>
              </w:rPr>
            </w:pPr>
            <w:r w:rsidRPr="3472E502">
              <w:rPr>
                <w:lang w:val="fr-FR"/>
              </w:rPr>
              <w:t>Points à retenir et questions</w:t>
            </w:r>
          </w:p>
        </w:tc>
        <w:tc>
          <w:tcPr>
            <w:tcW w:w="943" w:type="dxa"/>
            <w:hideMark/>
          </w:tcPr>
          <w:p w:rsidRPr="00BE4E38" w:rsidR="000E707C" w:rsidP="000E707C" w:rsidRDefault="000E707C" w14:paraId="3CD97408" w14:textId="77777777">
            <w:r w:rsidRPr="00BE4E38">
              <w:t>20 min</w:t>
            </w:r>
          </w:p>
        </w:tc>
        <w:tc>
          <w:tcPr>
            <w:tcW w:w="3275" w:type="dxa"/>
            <w:hideMark/>
          </w:tcPr>
          <w:p w:rsidRPr="002265F8" w:rsidR="000E707C" w:rsidP="3472E502" w:rsidRDefault="6EBA1D49" w14:paraId="7D452521" w14:textId="7276E997">
            <w:pPr>
              <w:rPr>
                <w:lang w:val="fr-FR"/>
              </w:rPr>
            </w:pPr>
            <w:r w:rsidRPr="3472E502">
              <w:rPr>
                <w:lang w:val="fr-FR"/>
              </w:rPr>
              <w:t>Résumé des concepts clés et</w:t>
            </w:r>
            <w:r w:rsidRPr="3472E502" w:rsidR="06FF7FA2">
              <w:rPr>
                <w:lang w:val="fr-FR"/>
              </w:rPr>
              <w:t xml:space="preserve"> orientation</w:t>
            </w:r>
          </w:p>
        </w:tc>
        <w:tc>
          <w:tcPr>
            <w:tcW w:w="1606" w:type="dxa"/>
          </w:tcPr>
          <w:p w:rsidRPr="00BE4E38" w:rsidR="000E707C" w:rsidP="000E707C" w:rsidRDefault="000E707C" w14:paraId="60AE551A" w14:textId="77777777">
            <w:r>
              <w:t>105- 108</w:t>
            </w:r>
          </w:p>
        </w:tc>
      </w:tr>
    </w:tbl>
    <w:p w:rsidR="00572E2A" w:rsidP="00B7036B" w:rsidRDefault="00572E2A" w14:paraId="78D7B7C5" w14:textId="77777777">
      <w:pPr>
        <w:spacing w:after="0" w:line="240" w:lineRule="auto"/>
        <w:rPr>
          <w:rFonts w:ascii="Calibri" w:hAnsi="Calibri" w:eastAsia="MS Mincho" w:cs="Calibri"/>
          <w:b/>
        </w:rPr>
      </w:pPr>
    </w:p>
    <w:p w:rsidR="00572E2A" w:rsidP="00B7036B" w:rsidRDefault="00572E2A" w14:paraId="06B1F755" w14:textId="77777777">
      <w:pPr>
        <w:spacing w:after="0" w:line="240" w:lineRule="auto"/>
        <w:rPr>
          <w:rFonts w:ascii="Calibri" w:hAnsi="Calibri" w:eastAsia="MS Mincho" w:cs="Calibri"/>
          <w:b/>
        </w:rPr>
      </w:pPr>
    </w:p>
    <w:p w:rsidR="00B7036B" w:rsidP="00572E2A" w:rsidRDefault="004526C6" w14:paraId="746A279B" w14:textId="77777777">
      <w:pPr>
        <w:shd w:val="clear" w:color="auto" w:fill="F2F2F2" w:themeFill="background1" w:themeFillShade="F2"/>
        <w:spacing w:after="0" w:line="240" w:lineRule="auto"/>
        <w:rPr>
          <w:rFonts w:ascii="Calibri" w:hAnsi="Calibri" w:eastAsia="MS Mincho" w:cs="Calibri"/>
          <w:b/>
        </w:rPr>
      </w:pPr>
      <w:r>
        <w:rPr>
          <w:rFonts w:ascii="Calibri" w:hAnsi="Calibri" w:eastAsia="MS Mincho" w:cs="Calibri"/>
          <w:b/>
        </w:rPr>
        <w:t xml:space="preserve">Documents pour la </w:t>
      </w:r>
      <w:proofErr w:type="gramStart"/>
      <w:r>
        <w:rPr>
          <w:rFonts w:ascii="Calibri" w:hAnsi="Calibri" w:eastAsia="MS Mincho" w:cs="Calibri"/>
          <w:b/>
        </w:rPr>
        <w:t>s</w:t>
      </w:r>
      <w:r w:rsidR="007825A6">
        <w:rPr>
          <w:rFonts w:ascii="Calibri" w:hAnsi="Calibri" w:eastAsia="MS Mincho" w:cs="Calibri"/>
          <w:b/>
        </w:rPr>
        <w:t>ession</w:t>
      </w:r>
      <w:r>
        <w:rPr>
          <w:rFonts w:ascii="Calibri" w:hAnsi="Calibri" w:eastAsia="MS Mincho" w:cs="Calibri"/>
          <w:b/>
        </w:rPr>
        <w:t xml:space="preserve"> :</w:t>
      </w:r>
      <w:proofErr w:type="gramEnd"/>
    </w:p>
    <w:p w:rsidRPr="00572E2A" w:rsidR="00572E2A" w:rsidP="00572E2A" w:rsidRDefault="00572E2A" w14:paraId="277E5A33" w14:textId="77777777">
      <w:pPr>
        <w:spacing w:after="0" w:line="240" w:lineRule="auto"/>
        <w:rPr>
          <w:rFonts w:ascii="Calibri" w:hAnsi="Calibri" w:eastAsia="MS Mincho" w:cs="Calibri"/>
          <w:b/>
        </w:rPr>
      </w:pPr>
    </w:p>
    <w:tbl>
      <w:tblPr>
        <w:tblW w:w="5040" w:type="pct"/>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3055"/>
        <w:gridCol w:w="2969"/>
        <w:gridCol w:w="3395"/>
      </w:tblGrid>
      <w:tr w:rsidRPr="00B7036B" w:rsidR="004526C6" w:rsidTr="3472E502" w14:paraId="4DA4AC69" w14:textId="77777777">
        <w:tc>
          <w:tcPr>
            <w:tcW w:w="1622" w:type="pct"/>
            <w:tcBorders>
              <w:top w:val="single" w:color="auto" w:sz="6" w:space="0"/>
              <w:left w:val="single" w:color="auto" w:sz="6" w:space="0"/>
              <w:bottom w:val="single" w:color="auto" w:sz="6" w:space="0"/>
              <w:right w:val="single" w:color="auto" w:sz="6" w:space="0"/>
            </w:tcBorders>
            <w:shd w:val="clear" w:color="auto" w:fill="ACB9CA" w:themeFill="text2" w:themeFillTint="66"/>
            <w:hideMark/>
          </w:tcPr>
          <w:p w:rsidRPr="006C0815" w:rsidR="004526C6" w:rsidP="3472E502" w:rsidRDefault="28DA3C7F" w14:paraId="355717CA" w14:textId="17711CFF">
            <w:pPr>
              <w:spacing w:after="0" w:line="240" w:lineRule="auto"/>
              <w:jc w:val="center"/>
              <w:textAlignment w:val="baseline"/>
              <w:rPr>
                <w:rFonts w:ascii="Calibri" w:hAnsi="Calibri" w:eastAsia="MS Mincho" w:cs="Calibri"/>
                <w:sz w:val="20"/>
                <w:szCs w:val="20"/>
                <w:lang w:val="fr-CA"/>
              </w:rPr>
            </w:pPr>
            <w:r w:rsidRPr="3472E502">
              <w:rPr>
                <w:rFonts w:eastAsia="MS Mincho"/>
                <w:b/>
                <w:bCs/>
                <w:sz w:val="20"/>
                <w:szCs w:val="20"/>
                <w:lang w:val="fr-FR"/>
              </w:rPr>
              <w:t>F</w:t>
            </w:r>
            <w:r w:rsidRPr="3472E502" w:rsidR="004526C6">
              <w:rPr>
                <w:rFonts w:eastAsia="MS Mincho"/>
                <w:b/>
                <w:bCs/>
                <w:sz w:val="20"/>
                <w:szCs w:val="20"/>
                <w:lang w:val="fr-FR"/>
              </w:rPr>
              <w:t xml:space="preserve">ournitures de bureau et documents imprimés (pour un atelier de 25 </w:t>
            </w:r>
            <w:proofErr w:type="gramStart"/>
            <w:r w:rsidRPr="3472E502" w:rsidR="004526C6">
              <w:rPr>
                <w:rFonts w:eastAsia="MS Mincho"/>
                <w:b/>
                <w:bCs/>
                <w:sz w:val="20"/>
                <w:szCs w:val="20"/>
                <w:lang w:val="fr-FR"/>
              </w:rPr>
              <w:t>participant</w:t>
            </w:r>
            <w:proofErr w:type="gramEnd"/>
            <w:r w:rsidRPr="3472E502" w:rsidR="004526C6">
              <w:rPr>
                <w:rFonts w:eastAsia="MS Mincho"/>
                <w:b/>
                <w:bCs/>
                <w:sz w:val="20"/>
                <w:szCs w:val="20"/>
                <w:lang w:val="fr-FR"/>
              </w:rPr>
              <w:t>(e)s)</w:t>
            </w:r>
          </w:p>
        </w:tc>
        <w:tc>
          <w:tcPr>
            <w:tcW w:w="1576" w:type="pct"/>
            <w:tcBorders>
              <w:top w:val="single" w:color="auto" w:sz="6" w:space="0"/>
              <w:left w:val="outset" w:color="auto" w:sz="6" w:space="0"/>
              <w:bottom w:val="single" w:color="auto" w:sz="6" w:space="0"/>
              <w:right w:val="single" w:color="auto" w:sz="6" w:space="0"/>
            </w:tcBorders>
            <w:shd w:val="clear" w:color="auto" w:fill="ACB9CA" w:themeFill="text2" w:themeFillTint="66"/>
            <w:hideMark/>
          </w:tcPr>
          <w:p w:rsidRPr="00212980" w:rsidR="004526C6" w:rsidP="004526C6" w:rsidRDefault="004526C6" w14:paraId="6938823D" w14:textId="77777777">
            <w:pPr>
              <w:jc w:val="center"/>
              <w:textAlignment w:val="baseline"/>
              <w:rPr>
                <w:rFonts w:eastAsia="MS Mincho" w:cstheme="minorHAnsi"/>
                <w:b/>
                <w:bCs/>
                <w:sz w:val="20"/>
                <w:szCs w:val="20"/>
                <w:lang w:val="fr-FR"/>
              </w:rPr>
            </w:pPr>
            <w:r w:rsidRPr="00212980">
              <w:rPr>
                <w:rFonts w:eastAsia="MS Mincho" w:cstheme="minorHAnsi"/>
                <w:b/>
                <w:bCs/>
                <w:sz w:val="20"/>
                <w:szCs w:val="20"/>
                <w:lang w:val="fr-FR"/>
              </w:rPr>
              <w:t>SP = Support papier</w:t>
            </w:r>
          </w:p>
          <w:p w:rsidRPr="00212980" w:rsidR="004526C6" w:rsidP="004526C6" w:rsidRDefault="004526C6" w14:paraId="37E9408B" w14:textId="77777777">
            <w:pPr>
              <w:jc w:val="center"/>
              <w:textAlignment w:val="baseline"/>
              <w:rPr>
                <w:rFonts w:eastAsia="MS Mincho" w:cstheme="minorHAnsi"/>
                <w:b/>
                <w:bCs/>
                <w:sz w:val="20"/>
                <w:szCs w:val="20"/>
                <w:lang w:val="fr-FR"/>
              </w:rPr>
            </w:pPr>
            <w:r w:rsidRPr="00212980">
              <w:rPr>
                <w:rFonts w:eastAsia="MS Mincho" w:cstheme="minorHAnsi"/>
                <w:b/>
                <w:bCs/>
                <w:sz w:val="20"/>
                <w:szCs w:val="20"/>
                <w:lang w:val="fr-FR"/>
              </w:rPr>
              <w:t>R =Ressources</w:t>
            </w:r>
          </w:p>
        </w:tc>
        <w:tc>
          <w:tcPr>
            <w:tcW w:w="1802" w:type="pct"/>
            <w:tcBorders>
              <w:top w:val="single" w:color="auto" w:sz="6" w:space="0"/>
              <w:left w:val="outset" w:color="auto" w:sz="6" w:space="0"/>
              <w:bottom w:val="single" w:color="auto" w:sz="6" w:space="0"/>
              <w:right w:val="single" w:color="auto" w:sz="6" w:space="0"/>
            </w:tcBorders>
            <w:shd w:val="clear" w:color="auto" w:fill="ACB9CA" w:themeFill="text2" w:themeFillTint="66"/>
            <w:hideMark/>
          </w:tcPr>
          <w:p w:rsidRPr="00D0351B" w:rsidR="004526C6" w:rsidP="004526C6" w:rsidRDefault="004526C6" w14:paraId="0A5DDAEF" w14:textId="77777777">
            <w:pPr>
              <w:jc w:val="center"/>
              <w:textAlignment w:val="baseline"/>
              <w:rPr>
                <w:rFonts w:eastAsia="MS Mincho" w:cstheme="minorHAnsi"/>
                <w:sz w:val="20"/>
                <w:szCs w:val="20"/>
                <w:lang w:val="en-CA"/>
              </w:rPr>
            </w:pPr>
            <w:proofErr w:type="spellStart"/>
            <w:r>
              <w:rPr>
                <w:rFonts w:eastAsia="MS Mincho" w:cstheme="minorHAnsi"/>
                <w:b/>
                <w:bCs/>
                <w:sz w:val="20"/>
                <w:szCs w:val="20"/>
              </w:rPr>
              <w:t>Références</w:t>
            </w:r>
            <w:proofErr w:type="spellEnd"/>
            <w:r>
              <w:rPr>
                <w:rFonts w:eastAsia="MS Mincho" w:cstheme="minorHAnsi"/>
                <w:b/>
                <w:bCs/>
                <w:sz w:val="20"/>
                <w:szCs w:val="20"/>
              </w:rPr>
              <w:t xml:space="preserve"> </w:t>
            </w:r>
            <w:proofErr w:type="spellStart"/>
            <w:r>
              <w:rPr>
                <w:rFonts w:eastAsia="MS Mincho" w:cstheme="minorHAnsi"/>
                <w:b/>
                <w:bCs/>
                <w:sz w:val="20"/>
                <w:szCs w:val="20"/>
              </w:rPr>
              <w:t>électroniques</w:t>
            </w:r>
            <w:proofErr w:type="spellEnd"/>
          </w:p>
        </w:tc>
      </w:tr>
    </w:tbl>
    <w:tbl>
      <w:tblPr>
        <w:tblStyle w:val="TableGrid1"/>
        <w:tblW w:w="9445" w:type="dxa"/>
        <w:tblLook w:val="04A0" w:firstRow="1" w:lastRow="0" w:firstColumn="1" w:lastColumn="0" w:noHBand="0" w:noVBand="1"/>
      </w:tblPr>
      <w:tblGrid>
        <w:gridCol w:w="3005"/>
        <w:gridCol w:w="3020"/>
        <w:gridCol w:w="3420"/>
      </w:tblGrid>
      <w:tr w:rsidRPr="006C0815" w:rsidR="00B7036B" w:rsidTr="3472E502" w14:paraId="0EE09FB3" w14:textId="77777777">
        <w:tc>
          <w:tcPr>
            <w:tcW w:w="3005" w:type="dxa"/>
          </w:tcPr>
          <w:p w:rsidRPr="00B7036B" w:rsidR="00B7036B" w:rsidP="00B7036B" w:rsidRDefault="00397B48" w14:paraId="41770AB7" w14:textId="77777777">
            <w:pPr>
              <w:numPr>
                <w:ilvl w:val="0"/>
                <w:numId w:val="2"/>
              </w:numPr>
              <w:contextualSpacing/>
              <w:rPr>
                <w:rFonts w:ascii="Calibri" w:hAnsi="Calibri" w:cs="Calibri"/>
                <w:sz w:val="20"/>
                <w:szCs w:val="20"/>
              </w:rPr>
            </w:pPr>
            <w:proofErr w:type="spellStart"/>
            <w:r>
              <w:rPr>
                <w:rFonts w:ascii="Calibri" w:hAnsi="Calibri" w:cs="Calibri"/>
                <w:sz w:val="20"/>
                <w:szCs w:val="20"/>
              </w:rPr>
              <w:t>Fichier</w:t>
            </w:r>
            <w:proofErr w:type="spellEnd"/>
            <w:r>
              <w:rPr>
                <w:rFonts w:ascii="Calibri" w:hAnsi="Calibri" w:cs="Calibri"/>
                <w:sz w:val="20"/>
                <w:szCs w:val="20"/>
              </w:rPr>
              <w:t xml:space="preserve"> </w:t>
            </w:r>
            <w:r w:rsidRPr="00B7036B" w:rsidR="00B7036B">
              <w:rPr>
                <w:rFonts w:ascii="Calibri" w:hAnsi="Calibri" w:cs="Calibri"/>
                <w:sz w:val="20"/>
                <w:szCs w:val="20"/>
              </w:rPr>
              <w:t xml:space="preserve">PPT </w:t>
            </w:r>
          </w:p>
          <w:p w:rsidR="00397B48" w:rsidP="00AA3AFF" w:rsidRDefault="006C2FEF" w14:paraId="0EE2EEC4" w14:textId="4CE101D6">
            <w:pPr>
              <w:numPr>
                <w:ilvl w:val="0"/>
                <w:numId w:val="2"/>
              </w:numPr>
              <w:contextualSpacing/>
              <w:rPr>
                <w:rFonts w:ascii="Calibri" w:hAnsi="Calibri" w:cs="Calibri"/>
                <w:sz w:val="20"/>
                <w:szCs w:val="20"/>
              </w:rPr>
            </w:pPr>
            <w:r>
              <w:rPr>
                <w:rFonts w:ascii="Calibri" w:hAnsi="Calibri" w:cs="Calibri"/>
                <w:sz w:val="20"/>
                <w:szCs w:val="20"/>
              </w:rPr>
              <w:t xml:space="preserve">5 </w:t>
            </w:r>
            <w:r w:rsidR="003B5CDB">
              <w:rPr>
                <w:rFonts w:ascii="Calibri" w:hAnsi="Calibri" w:cs="Calibri"/>
                <w:sz w:val="20"/>
                <w:szCs w:val="20"/>
              </w:rPr>
              <w:t>t</w:t>
            </w:r>
            <w:r w:rsidR="00397B48">
              <w:rPr>
                <w:rFonts w:eastAsiaTheme="minorHAnsi" w:cstheme="minorHAnsi"/>
                <w:sz w:val="20"/>
                <w:szCs w:val="20"/>
              </w:rPr>
              <w:t>ableaux de papier</w:t>
            </w:r>
            <w:r w:rsidR="00397B48">
              <w:rPr>
                <w:rFonts w:ascii="Calibri" w:hAnsi="Calibri" w:cs="Calibri"/>
                <w:sz w:val="20"/>
                <w:szCs w:val="20"/>
              </w:rPr>
              <w:t xml:space="preserve"> </w:t>
            </w:r>
          </w:p>
          <w:p w:rsidR="00B7036B" w:rsidP="00AA3AFF" w:rsidRDefault="0ECB9E29" w14:paraId="32EE9857" w14:textId="725A255C">
            <w:pPr>
              <w:numPr>
                <w:ilvl w:val="0"/>
                <w:numId w:val="2"/>
              </w:numPr>
              <w:contextualSpacing/>
              <w:rPr>
                <w:rFonts w:ascii="Calibri" w:hAnsi="Calibri" w:cs="Calibri"/>
                <w:sz w:val="20"/>
                <w:szCs w:val="20"/>
              </w:rPr>
            </w:pPr>
            <w:r w:rsidRPr="3472E502">
              <w:rPr>
                <w:rFonts w:ascii="Calibri" w:hAnsi="Calibri" w:cs="Calibri"/>
                <w:sz w:val="20"/>
                <w:szCs w:val="20"/>
              </w:rPr>
              <w:t xml:space="preserve">10 </w:t>
            </w:r>
            <w:proofErr w:type="spellStart"/>
            <w:r w:rsidRPr="3472E502" w:rsidR="00397B48">
              <w:rPr>
                <w:rFonts w:ascii="Calibri" w:hAnsi="Calibri" w:cs="Calibri"/>
                <w:sz w:val="20"/>
                <w:szCs w:val="20"/>
              </w:rPr>
              <w:t>marque</w:t>
            </w:r>
            <w:r w:rsidRPr="3472E502" w:rsidR="22FFA066">
              <w:rPr>
                <w:rFonts w:ascii="Calibri" w:hAnsi="Calibri" w:cs="Calibri"/>
                <w:sz w:val="20"/>
                <w:szCs w:val="20"/>
              </w:rPr>
              <w:t>u</w:t>
            </w:r>
            <w:r w:rsidRPr="3472E502" w:rsidR="00397B48">
              <w:rPr>
                <w:rFonts w:ascii="Calibri" w:hAnsi="Calibri" w:cs="Calibri"/>
                <w:sz w:val="20"/>
                <w:szCs w:val="20"/>
              </w:rPr>
              <w:t>rs</w:t>
            </w:r>
            <w:proofErr w:type="spellEnd"/>
          </w:p>
          <w:p w:rsidR="005617DA" w:rsidP="00AA3AFF" w:rsidRDefault="0ECB9E29" w14:paraId="065711DC" w14:textId="0279CA00">
            <w:pPr>
              <w:numPr>
                <w:ilvl w:val="0"/>
                <w:numId w:val="2"/>
              </w:numPr>
              <w:contextualSpacing/>
              <w:rPr>
                <w:rFonts w:ascii="Calibri" w:hAnsi="Calibri" w:cs="Calibri"/>
                <w:sz w:val="20"/>
                <w:szCs w:val="20"/>
              </w:rPr>
            </w:pPr>
            <w:r w:rsidRPr="3472E502">
              <w:rPr>
                <w:rFonts w:ascii="Calibri" w:hAnsi="Calibri" w:cs="Calibri"/>
                <w:sz w:val="20"/>
                <w:szCs w:val="20"/>
              </w:rPr>
              <w:t xml:space="preserve">25 </w:t>
            </w:r>
            <w:r w:rsidRPr="3472E502" w:rsidR="3A916548">
              <w:rPr>
                <w:rFonts w:eastAsiaTheme="minorEastAsia"/>
                <w:sz w:val="20"/>
                <w:szCs w:val="20"/>
              </w:rPr>
              <w:t>badges nominati</w:t>
            </w:r>
            <w:r w:rsidRPr="3472E502" w:rsidR="463ADF8D">
              <w:rPr>
                <w:rFonts w:eastAsiaTheme="minorEastAsia"/>
                <w:sz w:val="20"/>
                <w:szCs w:val="20"/>
              </w:rPr>
              <w:t>ve</w:t>
            </w:r>
            <w:r w:rsidRPr="3472E502" w:rsidR="3A916548">
              <w:rPr>
                <w:rFonts w:eastAsiaTheme="minorEastAsia"/>
                <w:sz w:val="20"/>
                <w:szCs w:val="20"/>
              </w:rPr>
              <w:t>s</w:t>
            </w:r>
          </w:p>
          <w:p w:rsidR="005617DA" w:rsidP="00AA3AFF" w:rsidRDefault="006C2FEF" w14:paraId="5554C6A3" w14:textId="77777777">
            <w:pPr>
              <w:numPr>
                <w:ilvl w:val="0"/>
                <w:numId w:val="2"/>
              </w:numPr>
              <w:contextualSpacing/>
              <w:rPr>
                <w:rFonts w:ascii="Calibri" w:hAnsi="Calibri" w:cs="Calibri"/>
                <w:sz w:val="20"/>
                <w:szCs w:val="20"/>
              </w:rPr>
            </w:pPr>
            <w:r>
              <w:rPr>
                <w:rFonts w:ascii="Calibri" w:hAnsi="Calibri" w:cs="Calibri"/>
                <w:sz w:val="20"/>
                <w:szCs w:val="20"/>
              </w:rPr>
              <w:t xml:space="preserve">25 </w:t>
            </w:r>
            <w:r w:rsidR="00161993">
              <w:rPr>
                <w:rFonts w:ascii="Calibri" w:hAnsi="Calibri" w:cs="Calibri"/>
                <w:sz w:val="20"/>
                <w:szCs w:val="20"/>
              </w:rPr>
              <w:t>cahiers</w:t>
            </w:r>
          </w:p>
          <w:p w:rsidR="005617DA" w:rsidP="00AA3AFF" w:rsidRDefault="006C2FEF" w14:paraId="30555161" w14:textId="77777777">
            <w:pPr>
              <w:numPr>
                <w:ilvl w:val="0"/>
                <w:numId w:val="2"/>
              </w:numPr>
              <w:contextualSpacing/>
              <w:rPr>
                <w:rFonts w:ascii="Calibri" w:hAnsi="Calibri" w:cs="Calibri"/>
                <w:sz w:val="20"/>
                <w:szCs w:val="20"/>
              </w:rPr>
            </w:pPr>
            <w:r>
              <w:rPr>
                <w:rFonts w:ascii="Calibri" w:hAnsi="Calibri" w:cs="Calibri"/>
                <w:sz w:val="20"/>
                <w:szCs w:val="20"/>
              </w:rPr>
              <w:t xml:space="preserve">25 </w:t>
            </w:r>
            <w:proofErr w:type="spellStart"/>
            <w:r w:rsidR="00161993">
              <w:rPr>
                <w:rFonts w:ascii="Calibri" w:hAnsi="Calibri" w:cs="Calibri"/>
                <w:sz w:val="20"/>
                <w:szCs w:val="20"/>
              </w:rPr>
              <w:t>stylos</w:t>
            </w:r>
            <w:proofErr w:type="spellEnd"/>
          </w:p>
          <w:p w:rsidR="005617DA" w:rsidP="00AA3AFF" w:rsidRDefault="006C2FEF" w14:paraId="541FBADF" w14:textId="77777777">
            <w:pPr>
              <w:numPr>
                <w:ilvl w:val="0"/>
                <w:numId w:val="2"/>
              </w:numPr>
              <w:contextualSpacing/>
              <w:rPr>
                <w:rFonts w:ascii="Calibri" w:hAnsi="Calibri" w:cs="Calibri"/>
                <w:sz w:val="20"/>
                <w:szCs w:val="20"/>
              </w:rPr>
            </w:pPr>
            <w:r>
              <w:rPr>
                <w:rFonts w:ascii="Calibri" w:hAnsi="Calibri" w:cs="Calibri"/>
                <w:sz w:val="20"/>
                <w:szCs w:val="20"/>
              </w:rPr>
              <w:t xml:space="preserve">1 </w:t>
            </w:r>
            <w:r w:rsidR="005617DA">
              <w:rPr>
                <w:rFonts w:ascii="Calibri" w:hAnsi="Calibri" w:cs="Calibri"/>
                <w:sz w:val="20"/>
                <w:szCs w:val="20"/>
              </w:rPr>
              <w:t>USB</w:t>
            </w:r>
          </w:p>
          <w:p w:rsidR="005617DA" w:rsidP="00AA3AFF" w:rsidRDefault="00397B48" w14:paraId="6050E589" w14:textId="77777777">
            <w:pPr>
              <w:numPr>
                <w:ilvl w:val="0"/>
                <w:numId w:val="2"/>
              </w:numPr>
              <w:contextualSpacing/>
              <w:rPr>
                <w:rFonts w:ascii="Calibri" w:hAnsi="Calibri" w:cs="Calibri"/>
                <w:sz w:val="20"/>
                <w:szCs w:val="20"/>
              </w:rPr>
            </w:pPr>
            <w:r>
              <w:rPr>
                <w:rFonts w:ascii="Calibri" w:hAnsi="Calibri" w:cs="Calibri"/>
                <w:sz w:val="20"/>
                <w:szCs w:val="20"/>
              </w:rPr>
              <w:t xml:space="preserve">Supports </w:t>
            </w:r>
            <w:proofErr w:type="gramStart"/>
            <w:r>
              <w:rPr>
                <w:rFonts w:ascii="Calibri" w:hAnsi="Calibri" w:cs="Calibri"/>
                <w:sz w:val="20"/>
                <w:szCs w:val="20"/>
              </w:rPr>
              <w:t>papiers :</w:t>
            </w:r>
            <w:proofErr w:type="gramEnd"/>
          </w:p>
          <w:p w:rsidR="005617DA" w:rsidP="00F67CA5" w:rsidRDefault="00397B48" w14:paraId="1A82A186" w14:textId="77777777">
            <w:pPr>
              <w:pStyle w:val="ListParagraph"/>
              <w:numPr>
                <w:ilvl w:val="0"/>
                <w:numId w:val="77"/>
              </w:numPr>
              <w:ind w:left="603"/>
              <w:rPr>
                <w:rFonts w:ascii="Calibri" w:hAnsi="Calibri" w:cs="Calibri"/>
                <w:sz w:val="20"/>
                <w:szCs w:val="20"/>
              </w:rPr>
            </w:pPr>
            <w:r>
              <w:rPr>
                <w:rFonts w:ascii="Calibri" w:hAnsi="Calibri" w:cs="Calibri"/>
                <w:sz w:val="20"/>
                <w:szCs w:val="20"/>
              </w:rPr>
              <w:t>SP</w:t>
            </w:r>
            <w:r w:rsidR="006C2FEF">
              <w:rPr>
                <w:rFonts w:ascii="Calibri" w:hAnsi="Calibri" w:cs="Calibri"/>
                <w:sz w:val="20"/>
                <w:szCs w:val="20"/>
              </w:rPr>
              <w:t>-1= 2 copies</w:t>
            </w:r>
          </w:p>
          <w:p w:rsidR="006C2FEF" w:rsidP="00F67CA5" w:rsidRDefault="00397B48" w14:paraId="207B429C" w14:textId="77777777">
            <w:pPr>
              <w:pStyle w:val="ListParagraph"/>
              <w:numPr>
                <w:ilvl w:val="0"/>
                <w:numId w:val="77"/>
              </w:numPr>
              <w:ind w:left="603"/>
              <w:rPr>
                <w:rFonts w:ascii="Calibri" w:hAnsi="Calibri" w:cs="Calibri"/>
                <w:sz w:val="20"/>
                <w:szCs w:val="20"/>
              </w:rPr>
            </w:pPr>
            <w:r>
              <w:rPr>
                <w:rFonts w:ascii="Calibri" w:hAnsi="Calibri" w:cs="Calibri"/>
                <w:sz w:val="20"/>
                <w:szCs w:val="20"/>
              </w:rPr>
              <w:t xml:space="preserve">SP </w:t>
            </w:r>
            <w:r w:rsidR="006C2FEF">
              <w:rPr>
                <w:rFonts w:ascii="Calibri" w:hAnsi="Calibri" w:cs="Calibri"/>
                <w:sz w:val="20"/>
                <w:szCs w:val="20"/>
              </w:rPr>
              <w:t>-2= 25 copies</w:t>
            </w:r>
          </w:p>
          <w:p w:rsidR="006C2FEF" w:rsidP="00F67CA5" w:rsidRDefault="00397B48" w14:paraId="33B7259A" w14:textId="77777777">
            <w:pPr>
              <w:pStyle w:val="ListParagraph"/>
              <w:numPr>
                <w:ilvl w:val="0"/>
                <w:numId w:val="77"/>
              </w:numPr>
              <w:ind w:left="603"/>
              <w:rPr>
                <w:rFonts w:ascii="Calibri" w:hAnsi="Calibri" w:cs="Calibri"/>
                <w:sz w:val="20"/>
                <w:szCs w:val="20"/>
              </w:rPr>
            </w:pPr>
            <w:r>
              <w:rPr>
                <w:rFonts w:ascii="Calibri" w:hAnsi="Calibri" w:cs="Calibri"/>
                <w:sz w:val="20"/>
                <w:szCs w:val="20"/>
              </w:rPr>
              <w:t xml:space="preserve">SP </w:t>
            </w:r>
            <w:r w:rsidR="006C2FEF">
              <w:rPr>
                <w:rFonts w:ascii="Calibri" w:hAnsi="Calibri" w:cs="Calibri"/>
                <w:sz w:val="20"/>
                <w:szCs w:val="20"/>
              </w:rPr>
              <w:t>-3= 25 copies</w:t>
            </w:r>
          </w:p>
          <w:p w:rsidR="006C2FEF" w:rsidP="00F67CA5" w:rsidRDefault="00397B48" w14:paraId="142A5100" w14:textId="77777777">
            <w:pPr>
              <w:pStyle w:val="ListParagraph"/>
              <w:numPr>
                <w:ilvl w:val="0"/>
                <w:numId w:val="77"/>
              </w:numPr>
              <w:ind w:left="603"/>
              <w:rPr>
                <w:rFonts w:ascii="Calibri" w:hAnsi="Calibri" w:cs="Calibri"/>
                <w:sz w:val="20"/>
                <w:szCs w:val="20"/>
              </w:rPr>
            </w:pPr>
            <w:r>
              <w:rPr>
                <w:rFonts w:ascii="Calibri" w:hAnsi="Calibri" w:cs="Calibri"/>
                <w:sz w:val="20"/>
                <w:szCs w:val="20"/>
              </w:rPr>
              <w:t xml:space="preserve">SP </w:t>
            </w:r>
            <w:r w:rsidR="006C2FEF">
              <w:rPr>
                <w:rFonts w:ascii="Calibri" w:hAnsi="Calibri" w:cs="Calibri"/>
                <w:sz w:val="20"/>
                <w:szCs w:val="20"/>
              </w:rPr>
              <w:t>-4=25 copies</w:t>
            </w:r>
          </w:p>
          <w:p w:rsidR="006C2FEF" w:rsidP="00F67CA5" w:rsidRDefault="00397B48" w14:paraId="36722E7D" w14:textId="77777777">
            <w:pPr>
              <w:pStyle w:val="ListParagraph"/>
              <w:numPr>
                <w:ilvl w:val="0"/>
                <w:numId w:val="77"/>
              </w:numPr>
              <w:ind w:left="603"/>
              <w:rPr>
                <w:rFonts w:ascii="Calibri" w:hAnsi="Calibri" w:cs="Calibri"/>
                <w:sz w:val="20"/>
                <w:szCs w:val="20"/>
              </w:rPr>
            </w:pPr>
            <w:r>
              <w:rPr>
                <w:rFonts w:ascii="Calibri" w:hAnsi="Calibri" w:cs="Calibri"/>
                <w:sz w:val="20"/>
                <w:szCs w:val="20"/>
              </w:rPr>
              <w:t xml:space="preserve">SP </w:t>
            </w:r>
            <w:r w:rsidR="006C2FEF">
              <w:rPr>
                <w:rFonts w:ascii="Calibri" w:hAnsi="Calibri" w:cs="Calibri"/>
                <w:sz w:val="20"/>
                <w:szCs w:val="20"/>
              </w:rPr>
              <w:t>-5= 25 copies</w:t>
            </w:r>
          </w:p>
          <w:p w:rsidR="006C2FEF" w:rsidP="00F67CA5" w:rsidRDefault="00397B48" w14:paraId="556E41CF" w14:textId="77777777">
            <w:pPr>
              <w:pStyle w:val="ListParagraph"/>
              <w:numPr>
                <w:ilvl w:val="0"/>
                <w:numId w:val="77"/>
              </w:numPr>
              <w:ind w:left="603"/>
              <w:rPr>
                <w:rFonts w:ascii="Calibri" w:hAnsi="Calibri" w:cs="Calibri"/>
                <w:sz w:val="20"/>
                <w:szCs w:val="20"/>
              </w:rPr>
            </w:pPr>
            <w:r>
              <w:rPr>
                <w:rFonts w:ascii="Calibri" w:hAnsi="Calibri" w:cs="Calibri"/>
                <w:sz w:val="20"/>
                <w:szCs w:val="20"/>
              </w:rPr>
              <w:t xml:space="preserve">SP </w:t>
            </w:r>
            <w:r w:rsidR="006C2FEF">
              <w:rPr>
                <w:rFonts w:ascii="Calibri" w:hAnsi="Calibri" w:cs="Calibri"/>
                <w:sz w:val="20"/>
                <w:szCs w:val="20"/>
              </w:rPr>
              <w:t>-6= 5 copies</w:t>
            </w:r>
          </w:p>
          <w:p w:rsidR="006C2FEF" w:rsidP="00F67CA5" w:rsidRDefault="00397B48" w14:paraId="01DF7839" w14:textId="77777777">
            <w:pPr>
              <w:pStyle w:val="ListParagraph"/>
              <w:numPr>
                <w:ilvl w:val="0"/>
                <w:numId w:val="77"/>
              </w:numPr>
              <w:ind w:left="603"/>
              <w:rPr>
                <w:rFonts w:ascii="Calibri" w:hAnsi="Calibri" w:cs="Calibri"/>
                <w:sz w:val="20"/>
                <w:szCs w:val="20"/>
              </w:rPr>
            </w:pPr>
            <w:r>
              <w:rPr>
                <w:rFonts w:ascii="Calibri" w:hAnsi="Calibri" w:cs="Calibri"/>
                <w:sz w:val="20"/>
                <w:szCs w:val="20"/>
              </w:rPr>
              <w:t xml:space="preserve">SP </w:t>
            </w:r>
            <w:r w:rsidR="006C2FEF">
              <w:rPr>
                <w:rFonts w:ascii="Calibri" w:hAnsi="Calibri" w:cs="Calibri"/>
                <w:sz w:val="20"/>
                <w:szCs w:val="20"/>
              </w:rPr>
              <w:t>-7= 5 copies</w:t>
            </w:r>
          </w:p>
          <w:p w:rsidR="006C2FEF" w:rsidP="00F67CA5" w:rsidRDefault="00397B48" w14:paraId="7513C3E6" w14:textId="77777777">
            <w:pPr>
              <w:pStyle w:val="ListParagraph"/>
              <w:numPr>
                <w:ilvl w:val="0"/>
                <w:numId w:val="77"/>
              </w:numPr>
              <w:ind w:left="603"/>
              <w:rPr>
                <w:rFonts w:ascii="Calibri" w:hAnsi="Calibri" w:cs="Calibri"/>
                <w:sz w:val="20"/>
                <w:szCs w:val="20"/>
              </w:rPr>
            </w:pPr>
            <w:r>
              <w:rPr>
                <w:rFonts w:ascii="Calibri" w:hAnsi="Calibri" w:cs="Calibri"/>
                <w:sz w:val="20"/>
                <w:szCs w:val="20"/>
              </w:rPr>
              <w:t xml:space="preserve">SP </w:t>
            </w:r>
            <w:r w:rsidR="006C2FEF">
              <w:rPr>
                <w:rFonts w:ascii="Calibri" w:hAnsi="Calibri" w:cs="Calibri"/>
                <w:sz w:val="20"/>
                <w:szCs w:val="20"/>
              </w:rPr>
              <w:t>-8= 5 copies</w:t>
            </w:r>
          </w:p>
          <w:p w:rsidR="00F92768" w:rsidP="00F67CA5" w:rsidRDefault="00F92768" w14:paraId="124F3A4F" w14:textId="77777777">
            <w:pPr>
              <w:pStyle w:val="ListParagraph"/>
              <w:numPr>
                <w:ilvl w:val="0"/>
                <w:numId w:val="77"/>
              </w:numPr>
              <w:ind w:left="603"/>
              <w:rPr>
                <w:rFonts w:ascii="Calibri" w:hAnsi="Calibri" w:cs="Calibri"/>
                <w:sz w:val="20"/>
                <w:szCs w:val="20"/>
              </w:rPr>
            </w:pPr>
            <w:r>
              <w:rPr>
                <w:rFonts w:ascii="Calibri" w:hAnsi="Calibri" w:cs="Calibri"/>
                <w:sz w:val="20"/>
                <w:szCs w:val="20"/>
              </w:rPr>
              <w:t>R-1= 25 copies</w:t>
            </w:r>
          </w:p>
          <w:p w:rsidR="00F92768" w:rsidP="00F67CA5" w:rsidRDefault="00F92768" w14:paraId="047C9489" w14:textId="77777777">
            <w:pPr>
              <w:pStyle w:val="ListParagraph"/>
              <w:numPr>
                <w:ilvl w:val="0"/>
                <w:numId w:val="77"/>
              </w:numPr>
              <w:ind w:left="603"/>
              <w:rPr>
                <w:rFonts w:ascii="Calibri" w:hAnsi="Calibri" w:cs="Calibri"/>
                <w:sz w:val="20"/>
                <w:szCs w:val="20"/>
              </w:rPr>
            </w:pPr>
            <w:r>
              <w:rPr>
                <w:rFonts w:ascii="Calibri" w:hAnsi="Calibri" w:cs="Calibri"/>
                <w:sz w:val="20"/>
                <w:szCs w:val="20"/>
              </w:rPr>
              <w:lastRenderedPageBreak/>
              <w:t>R-2= 25 copies</w:t>
            </w:r>
          </w:p>
          <w:p w:rsidRPr="00397B48" w:rsidR="006216FC" w:rsidP="00F67CA5" w:rsidRDefault="00397B48" w14:paraId="3A5B0936" w14:textId="77777777">
            <w:pPr>
              <w:pStyle w:val="ListParagraph"/>
              <w:numPr>
                <w:ilvl w:val="0"/>
                <w:numId w:val="77"/>
              </w:numPr>
              <w:ind w:left="603"/>
              <w:rPr>
                <w:rFonts w:ascii="Calibri" w:hAnsi="Calibri" w:cs="Calibri"/>
                <w:sz w:val="20"/>
                <w:szCs w:val="20"/>
                <w:lang w:val="fr-FR"/>
              </w:rPr>
            </w:pPr>
            <w:r w:rsidRPr="00397B48">
              <w:rPr>
                <w:rFonts w:ascii="Calibri" w:hAnsi="Calibri" w:cs="Calibri"/>
                <w:sz w:val="20"/>
                <w:szCs w:val="20"/>
                <w:lang w:val="fr-FR"/>
              </w:rPr>
              <w:t xml:space="preserve">Pre et </w:t>
            </w:r>
            <w:r w:rsidRPr="00397B48" w:rsidR="006216FC">
              <w:rPr>
                <w:rFonts w:ascii="Calibri" w:hAnsi="Calibri" w:cs="Calibri"/>
                <w:sz w:val="20"/>
                <w:szCs w:val="20"/>
                <w:lang w:val="fr-FR"/>
              </w:rPr>
              <w:t>post test= 50 copies</w:t>
            </w:r>
          </w:p>
          <w:p w:rsidRPr="005617DA" w:rsidR="006216FC" w:rsidP="00F67CA5" w:rsidRDefault="00F46AD6" w14:paraId="517D345C" w14:textId="591319E7">
            <w:pPr>
              <w:pStyle w:val="ListParagraph"/>
              <w:numPr>
                <w:ilvl w:val="0"/>
                <w:numId w:val="77"/>
              </w:numPr>
              <w:ind w:left="603"/>
              <w:rPr>
                <w:rFonts w:ascii="Calibri" w:hAnsi="Calibri" w:cs="Calibri"/>
                <w:sz w:val="20"/>
                <w:szCs w:val="20"/>
              </w:rPr>
            </w:pPr>
            <w:proofErr w:type="spellStart"/>
            <w:r>
              <w:rPr>
                <w:rFonts w:ascii="Calibri" w:hAnsi="Calibri" w:cs="Calibri"/>
                <w:sz w:val="20"/>
                <w:szCs w:val="20"/>
              </w:rPr>
              <w:t>É</w:t>
            </w:r>
            <w:r w:rsidRPr="3472E502" w:rsidR="00397B48">
              <w:rPr>
                <w:rFonts w:ascii="Calibri" w:hAnsi="Calibri" w:cs="Calibri"/>
                <w:sz w:val="20"/>
                <w:szCs w:val="20"/>
              </w:rPr>
              <w:t>valuation</w:t>
            </w:r>
            <w:proofErr w:type="spellEnd"/>
            <w:r w:rsidRPr="3472E502" w:rsidR="00397B48">
              <w:rPr>
                <w:rFonts w:ascii="Calibri" w:hAnsi="Calibri" w:cs="Calibri"/>
                <w:sz w:val="20"/>
                <w:szCs w:val="20"/>
              </w:rPr>
              <w:t xml:space="preserve"> de </w:t>
            </w:r>
            <w:proofErr w:type="spellStart"/>
            <w:r w:rsidRPr="3472E502" w:rsidR="00397B48">
              <w:rPr>
                <w:rFonts w:ascii="Calibri" w:hAnsi="Calibri" w:cs="Calibri"/>
                <w:sz w:val="20"/>
                <w:szCs w:val="20"/>
              </w:rPr>
              <w:t>l’atelier</w:t>
            </w:r>
            <w:proofErr w:type="spellEnd"/>
            <w:r w:rsidRPr="3472E502" w:rsidR="00397B48">
              <w:rPr>
                <w:rFonts w:ascii="Calibri" w:hAnsi="Calibri" w:cs="Calibri"/>
                <w:sz w:val="20"/>
                <w:szCs w:val="20"/>
              </w:rPr>
              <w:t xml:space="preserve"> </w:t>
            </w:r>
            <w:r w:rsidRPr="3472E502" w:rsidR="57859C62">
              <w:rPr>
                <w:rFonts w:ascii="Calibri" w:hAnsi="Calibri" w:cs="Calibri"/>
                <w:sz w:val="20"/>
                <w:szCs w:val="20"/>
              </w:rPr>
              <w:t>= 25 copies</w:t>
            </w:r>
          </w:p>
        </w:tc>
        <w:tc>
          <w:tcPr>
            <w:tcW w:w="3020" w:type="dxa"/>
          </w:tcPr>
          <w:p w:rsidRPr="00397B48" w:rsidR="006C2FEF" w:rsidP="00F67CA5" w:rsidRDefault="00397B48" w14:paraId="4B4E7BCC" w14:textId="527753F7">
            <w:pPr>
              <w:pStyle w:val="ListParagraph"/>
              <w:numPr>
                <w:ilvl w:val="0"/>
                <w:numId w:val="76"/>
              </w:numPr>
              <w:rPr>
                <w:rFonts w:ascii="Calibri" w:hAnsi="Calibri" w:cs="Calibri"/>
                <w:sz w:val="20"/>
                <w:szCs w:val="20"/>
                <w:lang w:val="fr-FR"/>
              </w:rPr>
            </w:pPr>
            <w:r w:rsidRPr="3472E502">
              <w:rPr>
                <w:rFonts w:ascii="Calibri" w:hAnsi="Calibri" w:cs="Calibri"/>
                <w:sz w:val="20"/>
                <w:szCs w:val="20"/>
                <w:lang w:val="fr-FR"/>
              </w:rPr>
              <w:lastRenderedPageBreak/>
              <w:t>SP-</w:t>
            </w:r>
            <w:proofErr w:type="gramStart"/>
            <w:r w:rsidRPr="3472E502" w:rsidR="0ECB9E29">
              <w:rPr>
                <w:rFonts w:ascii="Calibri" w:hAnsi="Calibri" w:cs="Calibri"/>
                <w:sz w:val="20"/>
                <w:szCs w:val="20"/>
                <w:lang w:val="fr-FR"/>
              </w:rPr>
              <w:t>1:</w:t>
            </w:r>
            <w:proofErr w:type="gramEnd"/>
            <w:r w:rsidRPr="3472E502" w:rsidR="0ECB9E29">
              <w:rPr>
                <w:rFonts w:ascii="Calibri" w:hAnsi="Calibri" w:cs="Calibri"/>
                <w:sz w:val="20"/>
                <w:szCs w:val="20"/>
                <w:lang w:val="fr-FR"/>
              </w:rPr>
              <w:t xml:space="preserve"> </w:t>
            </w:r>
            <w:r w:rsidRPr="3472E502">
              <w:rPr>
                <w:rFonts w:ascii="Calibri" w:hAnsi="Calibri" w:cs="Calibri"/>
                <w:sz w:val="20"/>
                <w:szCs w:val="20"/>
                <w:lang w:val="fr-FR"/>
              </w:rPr>
              <w:t>Personnages</w:t>
            </w:r>
            <w:r w:rsidRPr="3472E502" w:rsidR="1846A7A8">
              <w:rPr>
                <w:rFonts w:ascii="Calibri" w:hAnsi="Calibri" w:cs="Calibri"/>
                <w:sz w:val="20"/>
                <w:szCs w:val="20"/>
                <w:lang w:val="fr-FR"/>
              </w:rPr>
              <w:t xml:space="preserve"> du « </w:t>
            </w:r>
            <w:r w:rsidRPr="3472E502" w:rsidR="35608B23">
              <w:rPr>
                <w:rFonts w:ascii="Calibri" w:hAnsi="Calibri" w:cs="Calibri"/>
                <w:sz w:val="20"/>
                <w:szCs w:val="20"/>
                <w:lang w:val="fr-FR"/>
              </w:rPr>
              <w:t>marche de pouvoir</w:t>
            </w:r>
            <w:r w:rsidRPr="3472E502" w:rsidR="1846A7A8">
              <w:rPr>
                <w:rFonts w:ascii="Calibri" w:hAnsi="Calibri" w:cs="Calibri"/>
                <w:sz w:val="20"/>
                <w:szCs w:val="20"/>
                <w:lang w:val="fr-FR"/>
              </w:rPr>
              <w:t> » pour la séance</w:t>
            </w:r>
            <w:r w:rsidRPr="3472E502">
              <w:rPr>
                <w:rFonts w:ascii="Calibri" w:hAnsi="Calibri" w:cs="Calibri"/>
                <w:sz w:val="20"/>
                <w:szCs w:val="20"/>
                <w:lang w:val="fr-FR"/>
              </w:rPr>
              <w:t xml:space="preserve"> d’</w:t>
            </w:r>
            <w:r w:rsidRPr="3472E502" w:rsidR="1846A7A8">
              <w:rPr>
                <w:rFonts w:ascii="Calibri" w:hAnsi="Calibri" w:cs="Calibri"/>
                <w:sz w:val="20"/>
                <w:szCs w:val="20"/>
                <w:lang w:val="fr-FR"/>
              </w:rPr>
              <w:t>introduction</w:t>
            </w:r>
            <w:r w:rsidRPr="3472E502">
              <w:rPr>
                <w:rFonts w:ascii="Calibri" w:hAnsi="Calibri" w:cs="Calibri"/>
                <w:sz w:val="20"/>
                <w:szCs w:val="20"/>
                <w:lang w:val="fr-FR"/>
              </w:rPr>
              <w:t xml:space="preserve"> </w:t>
            </w:r>
            <w:r w:rsidRPr="3472E502" w:rsidR="1846A7A8">
              <w:rPr>
                <w:rFonts w:ascii="Calibri" w:hAnsi="Calibri" w:cs="Calibri"/>
                <w:sz w:val="20"/>
                <w:szCs w:val="20"/>
                <w:lang w:val="fr-FR"/>
              </w:rPr>
              <w:t>sur les définitions</w:t>
            </w:r>
          </w:p>
          <w:p w:rsidRPr="002540F7" w:rsidR="006C2FEF" w:rsidP="00F67CA5" w:rsidRDefault="002540F7" w14:paraId="1CF01ACD" w14:textId="77777777">
            <w:pPr>
              <w:pStyle w:val="ListParagraph"/>
              <w:numPr>
                <w:ilvl w:val="0"/>
                <w:numId w:val="76"/>
              </w:numPr>
              <w:rPr>
                <w:rFonts w:ascii="Calibri" w:hAnsi="Calibri" w:cs="Calibri"/>
                <w:sz w:val="20"/>
                <w:szCs w:val="20"/>
                <w:lang w:val="fr-FR"/>
              </w:rPr>
            </w:pPr>
            <w:r w:rsidRPr="002540F7">
              <w:rPr>
                <w:rFonts w:ascii="Calibri" w:hAnsi="Calibri" w:cs="Calibri"/>
                <w:sz w:val="20"/>
                <w:szCs w:val="20"/>
                <w:lang w:val="fr-FR"/>
              </w:rPr>
              <w:t>SP</w:t>
            </w:r>
            <w:r w:rsidRPr="002540F7" w:rsidR="006C2FEF">
              <w:rPr>
                <w:rFonts w:ascii="Calibri" w:hAnsi="Calibri" w:cs="Calibri"/>
                <w:sz w:val="20"/>
                <w:szCs w:val="20"/>
                <w:lang w:val="fr-FR"/>
              </w:rPr>
              <w:t>-</w:t>
            </w:r>
            <w:proofErr w:type="gramStart"/>
            <w:r w:rsidRPr="002540F7" w:rsidR="006C2FEF">
              <w:rPr>
                <w:rFonts w:ascii="Calibri" w:hAnsi="Calibri" w:cs="Calibri"/>
                <w:sz w:val="20"/>
                <w:szCs w:val="20"/>
                <w:lang w:val="fr-FR"/>
              </w:rPr>
              <w:t>2:</w:t>
            </w:r>
            <w:proofErr w:type="gramEnd"/>
            <w:r w:rsidRPr="002540F7" w:rsidR="006C2FEF">
              <w:rPr>
                <w:rFonts w:ascii="Calibri" w:hAnsi="Calibri" w:cs="Calibri"/>
                <w:sz w:val="20"/>
                <w:szCs w:val="20"/>
                <w:lang w:val="fr-FR"/>
              </w:rPr>
              <w:t xml:space="preserve"> </w:t>
            </w:r>
            <w:r w:rsidR="003B0BB6">
              <w:rPr>
                <w:rFonts w:ascii="Calibri" w:hAnsi="Calibri" w:cs="Calibri"/>
                <w:sz w:val="20"/>
                <w:szCs w:val="20"/>
                <w:lang w:val="fr-FR"/>
              </w:rPr>
              <w:t>C</w:t>
            </w:r>
            <w:r w:rsidRPr="002540F7">
              <w:rPr>
                <w:rFonts w:ascii="Calibri" w:hAnsi="Calibri" w:cs="Calibri"/>
                <w:sz w:val="20"/>
                <w:szCs w:val="20"/>
                <w:lang w:val="fr-FR"/>
              </w:rPr>
              <w:t>adre DAAQ</w:t>
            </w:r>
            <w:r>
              <w:rPr>
                <w:rFonts w:ascii="Calibri" w:hAnsi="Calibri" w:cs="Calibri"/>
                <w:sz w:val="20"/>
                <w:szCs w:val="20"/>
                <w:lang w:val="fr-FR"/>
              </w:rPr>
              <w:t xml:space="preserve"> pour</w:t>
            </w:r>
            <w:r w:rsidR="003B527C">
              <w:rPr>
                <w:rFonts w:ascii="Calibri" w:hAnsi="Calibri" w:cs="Calibri"/>
                <w:sz w:val="20"/>
                <w:szCs w:val="20"/>
                <w:lang w:val="fr-FR"/>
              </w:rPr>
              <w:t xml:space="preserve"> la séance d’</w:t>
            </w:r>
            <w:r w:rsidR="002B6A25">
              <w:rPr>
                <w:rFonts w:ascii="Calibri" w:hAnsi="Calibri" w:cs="Calibri"/>
                <w:sz w:val="20"/>
                <w:szCs w:val="20"/>
                <w:lang w:val="fr-FR"/>
              </w:rPr>
              <w:t>aperçu</w:t>
            </w:r>
            <w:r>
              <w:rPr>
                <w:rFonts w:ascii="Calibri" w:hAnsi="Calibri" w:cs="Calibri"/>
                <w:sz w:val="20"/>
                <w:szCs w:val="20"/>
                <w:lang w:val="fr-FR"/>
              </w:rPr>
              <w:t xml:space="preserve"> des étapes de programmation de la nutrition</w:t>
            </w:r>
            <w:r w:rsidR="002B6A25">
              <w:rPr>
                <w:rFonts w:ascii="Calibri" w:hAnsi="Calibri" w:cs="Calibri"/>
                <w:sz w:val="20"/>
                <w:szCs w:val="20"/>
                <w:lang w:val="fr-FR"/>
              </w:rPr>
              <w:t xml:space="preserve"> tenant</w:t>
            </w:r>
            <w:r>
              <w:rPr>
                <w:rFonts w:ascii="Calibri" w:hAnsi="Calibri" w:cs="Calibri"/>
                <w:sz w:val="20"/>
                <w:szCs w:val="20"/>
                <w:lang w:val="fr-FR"/>
              </w:rPr>
              <w:t xml:space="preserve"> compte du genre et de la VBG</w:t>
            </w:r>
          </w:p>
          <w:p w:rsidRPr="003B0BB6" w:rsidR="006C2FEF" w:rsidP="00F67CA5" w:rsidRDefault="005C5F86" w14:paraId="4240EE35" w14:textId="77777777">
            <w:pPr>
              <w:pStyle w:val="ListParagraph"/>
              <w:numPr>
                <w:ilvl w:val="0"/>
                <w:numId w:val="76"/>
              </w:numPr>
              <w:rPr>
                <w:rFonts w:ascii="Calibri" w:hAnsi="Calibri" w:cs="Calibri"/>
                <w:sz w:val="20"/>
                <w:szCs w:val="20"/>
                <w:lang w:val="fr-FR"/>
              </w:rPr>
            </w:pPr>
            <w:r w:rsidRPr="003B0BB6">
              <w:rPr>
                <w:rFonts w:ascii="Calibri" w:hAnsi="Calibri" w:cs="Calibri"/>
                <w:sz w:val="20"/>
                <w:szCs w:val="20"/>
                <w:lang w:val="fr-FR"/>
              </w:rPr>
              <w:t>SP</w:t>
            </w:r>
            <w:r w:rsidRPr="003B0BB6" w:rsidR="006C2FEF">
              <w:rPr>
                <w:rFonts w:ascii="Calibri" w:hAnsi="Calibri" w:cs="Calibri"/>
                <w:sz w:val="20"/>
                <w:szCs w:val="20"/>
                <w:lang w:val="fr-FR"/>
              </w:rPr>
              <w:t>-</w:t>
            </w:r>
            <w:proofErr w:type="gramStart"/>
            <w:r w:rsidRPr="003B0BB6" w:rsidR="006C2FEF">
              <w:rPr>
                <w:rFonts w:ascii="Calibri" w:hAnsi="Calibri" w:cs="Calibri"/>
                <w:sz w:val="20"/>
                <w:szCs w:val="20"/>
                <w:lang w:val="fr-FR"/>
              </w:rPr>
              <w:t>3:</w:t>
            </w:r>
            <w:proofErr w:type="gramEnd"/>
            <w:r w:rsidRPr="003B0BB6" w:rsidR="006C2FEF">
              <w:rPr>
                <w:rFonts w:ascii="Calibri" w:hAnsi="Calibri" w:cs="Calibri"/>
                <w:sz w:val="20"/>
                <w:szCs w:val="20"/>
                <w:lang w:val="fr-FR"/>
              </w:rPr>
              <w:t xml:space="preserve"> </w:t>
            </w:r>
            <w:r w:rsidRPr="003B0BB6" w:rsidR="003B0BB6">
              <w:rPr>
                <w:rFonts w:ascii="Calibri" w:hAnsi="Calibri" w:cs="Calibri"/>
                <w:sz w:val="20"/>
                <w:szCs w:val="20"/>
                <w:lang w:val="fr-FR"/>
              </w:rPr>
              <w:t>Échantillon du questionnaire nutrition pour la s</w:t>
            </w:r>
            <w:r w:rsidR="003B0BB6">
              <w:rPr>
                <w:rFonts w:ascii="Calibri" w:hAnsi="Calibri" w:cs="Calibri"/>
                <w:sz w:val="20"/>
                <w:szCs w:val="20"/>
                <w:lang w:val="fr-FR"/>
              </w:rPr>
              <w:t>éance d’évaluation et d’analyse des risques</w:t>
            </w:r>
          </w:p>
          <w:p w:rsidRPr="003B0BB6" w:rsidR="006C2FEF" w:rsidP="00F67CA5" w:rsidRDefault="003B527C" w14:paraId="4FFF48E3" w14:textId="77777777">
            <w:pPr>
              <w:pStyle w:val="ListParagraph"/>
              <w:numPr>
                <w:ilvl w:val="0"/>
                <w:numId w:val="76"/>
              </w:numPr>
              <w:rPr>
                <w:rFonts w:ascii="Calibri" w:hAnsi="Calibri" w:cs="Calibri"/>
                <w:sz w:val="20"/>
                <w:szCs w:val="20"/>
                <w:lang w:val="fr-FR"/>
              </w:rPr>
            </w:pPr>
            <w:r>
              <w:rPr>
                <w:rFonts w:ascii="Calibri" w:hAnsi="Calibri" w:cs="Calibri"/>
                <w:sz w:val="20"/>
                <w:szCs w:val="20"/>
                <w:lang w:val="fr-FR"/>
              </w:rPr>
              <w:lastRenderedPageBreak/>
              <w:t>SP</w:t>
            </w:r>
            <w:r w:rsidRPr="003B0BB6" w:rsidR="006C2FEF">
              <w:rPr>
                <w:rFonts w:ascii="Calibri" w:hAnsi="Calibri" w:cs="Calibri"/>
                <w:sz w:val="20"/>
                <w:szCs w:val="20"/>
                <w:lang w:val="fr-FR"/>
              </w:rPr>
              <w:t>-</w:t>
            </w:r>
            <w:proofErr w:type="gramStart"/>
            <w:r w:rsidRPr="003B0BB6" w:rsidR="006C2FEF">
              <w:rPr>
                <w:rFonts w:ascii="Calibri" w:hAnsi="Calibri" w:cs="Calibri"/>
                <w:sz w:val="20"/>
                <w:szCs w:val="20"/>
                <w:lang w:val="fr-FR"/>
              </w:rPr>
              <w:t>4:</w:t>
            </w:r>
            <w:proofErr w:type="gramEnd"/>
            <w:r w:rsidRPr="003B0BB6" w:rsidR="006C2FEF">
              <w:rPr>
                <w:rFonts w:ascii="Calibri" w:hAnsi="Calibri" w:cs="Calibri"/>
                <w:sz w:val="20"/>
                <w:szCs w:val="20"/>
                <w:lang w:val="fr-FR"/>
              </w:rPr>
              <w:t xml:space="preserve"> </w:t>
            </w:r>
            <w:r w:rsidRPr="003B0BB6" w:rsidR="003B0BB6">
              <w:rPr>
                <w:rFonts w:ascii="Calibri" w:hAnsi="Calibri" w:cs="Calibri"/>
                <w:sz w:val="20"/>
                <w:szCs w:val="20"/>
                <w:lang w:val="fr-FR"/>
              </w:rPr>
              <w:t>Échantillon de la proposition de nutrition pour la s</w:t>
            </w:r>
            <w:r w:rsidR="003B0BB6">
              <w:rPr>
                <w:rFonts w:ascii="Calibri" w:hAnsi="Calibri" w:cs="Calibri"/>
                <w:sz w:val="20"/>
                <w:szCs w:val="20"/>
                <w:lang w:val="fr-FR"/>
              </w:rPr>
              <w:t>éance de mobilisation des ressources</w:t>
            </w:r>
          </w:p>
          <w:p w:rsidRPr="003B0BB6" w:rsidR="003B0BB6" w:rsidP="00F67CA5" w:rsidRDefault="236E53FE" w14:paraId="0F9BF9F2" w14:textId="4AD54D65">
            <w:pPr>
              <w:pStyle w:val="ListParagraph"/>
              <w:numPr>
                <w:ilvl w:val="0"/>
                <w:numId w:val="76"/>
              </w:numPr>
              <w:rPr>
                <w:rFonts w:ascii="Calibri" w:hAnsi="Calibri" w:cs="Calibri"/>
                <w:sz w:val="20"/>
                <w:szCs w:val="20"/>
                <w:lang w:val="fr-FR"/>
              </w:rPr>
            </w:pPr>
            <w:r w:rsidRPr="3472E502">
              <w:rPr>
                <w:rFonts w:ascii="Calibri" w:hAnsi="Calibri" w:cs="Calibri"/>
                <w:sz w:val="20"/>
                <w:szCs w:val="20"/>
                <w:lang w:val="fr-FR"/>
              </w:rPr>
              <w:t>SP</w:t>
            </w:r>
            <w:r w:rsidRPr="3472E502" w:rsidR="0ECB9E29">
              <w:rPr>
                <w:rFonts w:ascii="Calibri" w:hAnsi="Calibri" w:cs="Calibri"/>
                <w:sz w:val="20"/>
                <w:szCs w:val="20"/>
                <w:lang w:val="fr-FR"/>
              </w:rPr>
              <w:t>-</w:t>
            </w:r>
            <w:proofErr w:type="gramStart"/>
            <w:r w:rsidRPr="3472E502" w:rsidR="0ECB9E29">
              <w:rPr>
                <w:rFonts w:ascii="Calibri" w:hAnsi="Calibri" w:cs="Calibri"/>
                <w:sz w:val="20"/>
                <w:szCs w:val="20"/>
                <w:lang w:val="fr-FR"/>
              </w:rPr>
              <w:t>5:</w:t>
            </w:r>
            <w:proofErr w:type="gramEnd"/>
            <w:r w:rsidRPr="3472E502" w:rsidR="0ECB9E29">
              <w:rPr>
                <w:rFonts w:ascii="Calibri" w:hAnsi="Calibri" w:cs="Calibri"/>
                <w:sz w:val="20"/>
                <w:szCs w:val="20"/>
                <w:lang w:val="fr-FR"/>
              </w:rPr>
              <w:t xml:space="preserve"> </w:t>
            </w:r>
            <w:r w:rsidRPr="3472E502" w:rsidR="5BF98CAD">
              <w:rPr>
                <w:rFonts w:ascii="Calibri" w:hAnsi="Calibri" w:cs="Calibri"/>
                <w:sz w:val="20"/>
                <w:szCs w:val="20"/>
                <w:lang w:val="fr-FR"/>
              </w:rPr>
              <w:t>F</w:t>
            </w:r>
            <w:r w:rsidR="00834F93">
              <w:rPr>
                <w:rFonts w:ascii="Calibri" w:hAnsi="Calibri" w:cs="Calibri"/>
                <w:sz w:val="20"/>
                <w:szCs w:val="20"/>
                <w:lang w:val="fr-FR"/>
              </w:rPr>
              <w:t>i</w:t>
            </w:r>
            <w:r w:rsidRPr="3472E502" w:rsidR="3B31B2DF">
              <w:rPr>
                <w:rFonts w:ascii="Calibri" w:hAnsi="Calibri" w:cs="Calibri"/>
                <w:sz w:val="20"/>
                <w:szCs w:val="20"/>
                <w:lang w:val="fr-FR"/>
              </w:rPr>
              <w:t>che conseils de la notation genre de l’IASC pour la séance de mobilisation des ressources</w:t>
            </w:r>
          </w:p>
          <w:p w:rsidRPr="003B0BB6" w:rsidR="006C2FEF" w:rsidP="00F67CA5" w:rsidRDefault="003B527C" w14:paraId="6DD06558" w14:textId="77777777">
            <w:pPr>
              <w:pStyle w:val="ListParagraph"/>
              <w:numPr>
                <w:ilvl w:val="0"/>
                <w:numId w:val="76"/>
              </w:numPr>
              <w:rPr>
                <w:rFonts w:ascii="Calibri" w:hAnsi="Calibri" w:cs="Calibri"/>
                <w:sz w:val="20"/>
                <w:szCs w:val="20"/>
                <w:lang w:val="fr-FR"/>
              </w:rPr>
            </w:pPr>
            <w:r>
              <w:rPr>
                <w:rFonts w:ascii="Calibri" w:hAnsi="Calibri" w:cs="Calibri"/>
                <w:sz w:val="20"/>
                <w:szCs w:val="20"/>
                <w:lang w:val="fr-FR"/>
              </w:rPr>
              <w:t>SP</w:t>
            </w:r>
            <w:r w:rsidRPr="003B0BB6" w:rsidR="006C2FEF">
              <w:rPr>
                <w:rFonts w:ascii="Calibri" w:hAnsi="Calibri" w:cs="Calibri"/>
                <w:sz w:val="20"/>
                <w:szCs w:val="20"/>
                <w:lang w:val="fr-FR"/>
              </w:rPr>
              <w:t>-</w:t>
            </w:r>
            <w:proofErr w:type="gramStart"/>
            <w:r w:rsidRPr="003B0BB6" w:rsidR="006C2FEF">
              <w:rPr>
                <w:rFonts w:ascii="Calibri" w:hAnsi="Calibri" w:cs="Calibri"/>
                <w:sz w:val="20"/>
                <w:szCs w:val="20"/>
                <w:lang w:val="fr-FR"/>
              </w:rPr>
              <w:t>6:</w:t>
            </w:r>
            <w:proofErr w:type="gramEnd"/>
            <w:r w:rsidRPr="003B0BB6" w:rsidR="006C2FEF">
              <w:rPr>
                <w:rFonts w:ascii="Calibri" w:hAnsi="Calibri" w:cs="Calibri"/>
                <w:sz w:val="20"/>
                <w:szCs w:val="20"/>
                <w:lang w:val="fr-FR"/>
              </w:rPr>
              <w:t xml:space="preserve"> </w:t>
            </w:r>
            <w:r w:rsidRPr="003B0BB6" w:rsidR="003B0BB6">
              <w:rPr>
                <w:rFonts w:ascii="Calibri" w:hAnsi="Calibri" w:cs="Calibri"/>
                <w:sz w:val="20"/>
                <w:szCs w:val="20"/>
                <w:lang w:val="fr-FR"/>
              </w:rPr>
              <w:t xml:space="preserve">Guide de discussion sur la mobilisation des ressources pour la </w:t>
            </w:r>
            <w:r w:rsidR="003B0BB6">
              <w:rPr>
                <w:rFonts w:ascii="Calibri" w:hAnsi="Calibri" w:cs="Calibri"/>
                <w:sz w:val="20"/>
                <w:szCs w:val="20"/>
                <w:lang w:val="fr-FR"/>
              </w:rPr>
              <w:t>séance de mobilisation des ressources</w:t>
            </w:r>
          </w:p>
          <w:p w:rsidRPr="003B0BB6" w:rsidR="006C2FEF" w:rsidP="00F67CA5" w:rsidRDefault="003B527C" w14:paraId="6ECCD627" w14:textId="77777777">
            <w:pPr>
              <w:pStyle w:val="ListParagraph"/>
              <w:numPr>
                <w:ilvl w:val="0"/>
                <w:numId w:val="76"/>
              </w:numPr>
              <w:rPr>
                <w:rFonts w:ascii="Calibri" w:hAnsi="Calibri" w:cs="Calibri"/>
                <w:sz w:val="20"/>
                <w:szCs w:val="20"/>
                <w:lang w:val="fr-FR"/>
              </w:rPr>
            </w:pPr>
            <w:r>
              <w:rPr>
                <w:rFonts w:ascii="Calibri" w:hAnsi="Calibri" w:cs="Calibri"/>
                <w:sz w:val="20"/>
                <w:szCs w:val="20"/>
                <w:lang w:val="fr-FR"/>
              </w:rPr>
              <w:t>SP</w:t>
            </w:r>
            <w:r w:rsidRPr="003B0BB6" w:rsidR="006C2FEF">
              <w:rPr>
                <w:rFonts w:ascii="Calibri" w:hAnsi="Calibri" w:cs="Calibri"/>
                <w:sz w:val="20"/>
                <w:szCs w:val="20"/>
                <w:lang w:val="fr-FR"/>
              </w:rPr>
              <w:t>-</w:t>
            </w:r>
            <w:proofErr w:type="gramStart"/>
            <w:r w:rsidRPr="003B0BB6" w:rsidR="006C2FEF">
              <w:rPr>
                <w:rFonts w:ascii="Calibri" w:hAnsi="Calibri" w:cs="Calibri"/>
                <w:sz w:val="20"/>
                <w:szCs w:val="20"/>
                <w:lang w:val="fr-FR"/>
              </w:rPr>
              <w:t>7:</w:t>
            </w:r>
            <w:proofErr w:type="gramEnd"/>
            <w:r w:rsidRPr="003B0BB6" w:rsidR="006C2FEF">
              <w:rPr>
                <w:rFonts w:ascii="Calibri" w:hAnsi="Calibri" w:cs="Calibri"/>
                <w:sz w:val="20"/>
                <w:szCs w:val="20"/>
                <w:lang w:val="fr-FR"/>
              </w:rPr>
              <w:t xml:space="preserve"> </w:t>
            </w:r>
            <w:r w:rsidRPr="003B0BB6" w:rsidR="003B0BB6">
              <w:rPr>
                <w:rFonts w:ascii="Calibri" w:hAnsi="Calibri" w:cs="Calibri"/>
                <w:sz w:val="20"/>
                <w:szCs w:val="20"/>
                <w:lang w:val="fr-FR"/>
              </w:rPr>
              <w:t>Gui</w:t>
            </w:r>
            <w:r w:rsidR="003B0BB6">
              <w:rPr>
                <w:rFonts w:ascii="Calibri" w:hAnsi="Calibri" w:cs="Calibri"/>
                <w:sz w:val="20"/>
                <w:szCs w:val="20"/>
                <w:lang w:val="fr-FR"/>
              </w:rPr>
              <w:t xml:space="preserve">de de discussion de la mise en </w:t>
            </w:r>
            <w:r w:rsidRPr="003B0BB6" w:rsidR="003B0BB6">
              <w:rPr>
                <w:rFonts w:ascii="Calibri" w:hAnsi="Calibri" w:cs="Calibri"/>
                <w:sz w:val="20"/>
                <w:szCs w:val="20"/>
                <w:lang w:val="fr-FR"/>
              </w:rPr>
              <w:t>œuvre</w:t>
            </w:r>
            <w:r w:rsidR="003B0BB6">
              <w:rPr>
                <w:rFonts w:ascii="Calibri" w:hAnsi="Calibri" w:cs="Calibri"/>
                <w:sz w:val="20"/>
                <w:szCs w:val="20"/>
                <w:lang w:val="fr-FR"/>
              </w:rPr>
              <w:t xml:space="preserve"> pour la séance</w:t>
            </w:r>
            <w:r w:rsidRPr="003B0BB6" w:rsidR="003B0BB6">
              <w:rPr>
                <w:rFonts w:ascii="Calibri" w:hAnsi="Calibri" w:cs="Calibri"/>
                <w:sz w:val="20"/>
                <w:szCs w:val="20"/>
                <w:lang w:val="fr-FR"/>
              </w:rPr>
              <w:t xml:space="preserve"> de mise en œuvre</w:t>
            </w:r>
          </w:p>
          <w:p w:rsidRPr="008A5ECA" w:rsidR="006C2FEF" w:rsidP="00F67CA5" w:rsidRDefault="003B527C" w14:paraId="434099AB" w14:textId="77777777">
            <w:pPr>
              <w:pStyle w:val="ListParagraph"/>
              <w:numPr>
                <w:ilvl w:val="0"/>
                <w:numId w:val="76"/>
              </w:numPr>
              <w:rPr>
                <w:rFonts w:ascii="Calibri" w:hAnsi="Calibri" w:cs="Calibri"/>
                <w:sz w:val="20"/>
                <w:szCs w:val="20"/>
                <w:lang w:val="fr-FR"/>
              </w:rPr>
            </w:pPr>
            <w:r>
              <w:rPr>
                <w:rFonts w:ascii="Calibri" w:hAnsi="Calibri" w:cs="Calibri"/>
                <w:sz w:val="20"/>
                <w:szCs w:val="20"/>
                <w:lang w:val="fr-FR"/>
              </w:rPr>
              <w:t>SP</w:t>
            </w:r>
            <w:r w:rsidRPr="008A5ECA" w:rsidR="006C2FEF">
              <w:rPr>
                <w:rFonts w:ascii="Calibri" w:hAnsi="Calibri" w:cs="Calibri"/>
                <w:sz w:val="20"/>
                <w:szCs w:val="20"/>
                <w:lang w:val="fr-FR"/>
              </w:rPr>
              <w:t>-</w:t>
            </w:r>
            <w:proofErr w:type="gramStart"/>
            <w:r w:rsidRPr="008A5ECA" w:rsidR="006C2FEF">
              <w:rPr>
                <w:rFonts w:ascii="Calibri" w:hAnsi="Calibri" w:cs="Calibri"/>
                <w:sz w:val="20"/>
                <w:szCs w:val="20"/>
                <w:lang w:val="fr-FR"/>
              </w:rPr>
              <w:t>8:</w:t>
            </w:r>
            <w:proofErr w:type="gramEnd"/>
            <w:r w:rsidRPr="008A5ECA" w:rsidR="0020334F">
              <w:rPr>
                <w:rFonts w:ascii="Calibri" w:hAnsi="Calibri" w:cs="Calibri"/>
                <w:sz w:val="20"/>
                <w:szCs w:val="20"/>
                <w:lang w:val="fr-FR"/>
              </w:rPr>
              <w:t xml:space="preserve"> </w:t>
            </w:r>
            <w:r w:rsidRPr="008A5ECA" w:rsidR="003B0BB6">
              <w:rPr>
                <w:rFonts w:ascii="Calibri" w:hAnsi="Calibri" w:cs="Calibri"/>
                <w:sz w:val="20"/>
                <w:szCs w:val="20"/>
                <w:lang w:val="fr-FR"/>
              </w:rPr>
              <w:t>Guide de discussion S&amp;E pour la s</w:t>
            </w:r>
            <w:r w:rsidRPr="008A5ECA" w:rsidR="008A5ECA">
              <w:rPr>
                <w:rFonts w:ascii="Calibri" w:hAnsi="Calibri" w:cs="Calibri"/>
                <w:sz w:val="20"/>
                <w:szCs w:val="20"/>
                <w:lang w:val="fr-FR"/>
              </w:rPr>
              <w:t xml:space="preserve">éance de suivi </w:t>
            </w:r>
          </w:p>
          <w:p w:rsidRPr="008A5ECA" w:rsidR="008A5ECA" w:rsidP="00F67CA5" w:rsidRDefault="1C8B3A91" w14:paraId="20540692" w14:textId="00F47EB4">
            <w:pPr>
              <w:pStyle w:val="ListParagraph"/>
              <w:numPr>
                <w:ilvl w:val="0"/>
                <w:numId w:val="76"/>
              </w:numPr>
              <w:rPr>
                <w:rFonts w:ascii="Calibri" w:hAnsi="Calibri" w:cs="Calibri"/>
                <w:sz w:val="20"/>
                <w:szCs w:val="20"/>
                <w:lang w:val="fr-FR"/>
              </w:rPr>
            </w:pPr>
            <w:r w:rsidRPr="3472E502">
              <w:rPr>
                <w:rFonts w:ascii="Calibri" w:hAnsi="Calibri" w:cs="Calibri"/>
                <w:sz w:val="20"/>
                <w:szCs w:val="20"/>
                <w:lang w:val="fr-FR"/>
              </w:rPr>
              <w:t>R</w:t>
            </w:r>
            <w:r w:rsidRPr="3472E502" w:rsidR="0B0E63FF">
              <w:rPr>
                <w:rFonts w:ascii="Calibri" w:hAnsi="Calibri" w:cs="Calibri"/>
                <w:sz w:val="20"/>
                <w:szCs w:val="20"/>
                <w:lang w:val="fr-FR"/>
              </w:rPr>
              <w:t>-1</w:t>
            </w:r>
            <w:r w:rsidRPr="3472E502">
              <w:rPr>
                <w:rFonts w:ascii="Calibri" w:hAnsi="Calibri" w:cs="Calibri"/>
                <w:sz w:val="20"/>
                <w:szCs w:val="20"/>
                <w:lang w:val="fr-FR"/>
              </w:rPr>
              <w:t>=</w:t>
            </w:r>
            <w:r w:rsidRPr="3472E502" w:rsidR="008A5ECA">
              <w:rPr>
                <w:rFonts w:ascii="Calibri" w:hAnsi="Calibri" w:cs="Calibri"/>
                <w:sz w:val="20"/>
                <w:szCs w:val="20"/>
                <w:lang w:val="fr-FR"/>
              </w:rPr>
              <w:t xml:space="preserve"> </w:t>
            </w:r>
            <w:r w:rsidRPr="3472E502" w:rsidR="0B44A35E">
              <w:rPr>
                <w:rFonts w:ascii="Calibri" w:hAnsi="Calibri" w:cs="Calibri"/>
                <w:sz w:val="20"/>
                <w:szCs w:val="20"/>
                <w:lang w:val="fr-FR"/>
              </w:rPr>
              <w:t>D</w:t>
            </w:r>
            <w:r w:rsidRPr="3472E502" w:rsidR="008A5ECA">
              <w:rPr>
                <w:rFonts w:ascii="Calibri" w:hAnsi="Calibri" w:cs="Calibri"/>
                <w:sz w:val="20"/>
                <w:szCs w:val="20"/>
                <w:lang w:val="fr-FR"/>
              </w:rPr>
              <w:t>irectives pour l’intégration des engagements en matière de redevabilité envers les populations affectées pour la séance d’évaluation de l’analyse de risque</w:t>
            </w:r>
          </w:p>
          <w:p w:rsidRPr="008A5ECA" w:rsidR="00B7036B" w:rsidP="004C2C5C" w:rsidRDefault="0B0E63FF" w14:paraId="528CD386" w14:textId="116DC6CA">
            <w:pPr>
              <w:pStyle w:val="ListParagraph"/>
              <w:numPr>
                <w:ilvl w:val="0"/>
                <w:numId w:val="76"/>
              </w:numPr>
              <w:rPr>
                <w:rFonts w:ascii="Calibri" w:hAnsi="Calibri" w:cs="Calibri"/>
                <w:sz w:val="20"/>
                <w:szCs w:val="20"/>
                <w:lang w:val="fr-FR"/>
              </w:rPr>
            </w:pPr>
            <w:r w:rsidRPr="3472E502">
              <w:rPr>
                <w:rFonts w:ascii="Calibri" w:hAnsi="Calibri" w:cs="Calibri"/>
                <w:sz w:val="20"/>
                <w:szCs w:val="20"/>
                <w:lang w:val="fr-FR"/>
              </w:rPr>
              <w:t xml:space="preserve">R-2= </w:t>
            </w:r>
            <w:r w:rsidRPr="3472E502" w:rsidR="3743EFA1">
              <w:rPr>
                <w:rFonts w:ascii="Calibri" w:hAnsi="Calibri" w:cs="Calibri"/>
                <w:sz w:val="20"/>
                <w:szCs w:val="20"/>
                <w:lang w:val="fr-FR"/>
              </w:rPr>
              <w:t>G</w:t>
            </w:r>
            <w:r w:rsidRPr="3472E502" w:rsidR="2123BFEF">
              <w:rPr>
                <w:rFonts w:ascii="Calibri" w:hAnsi="Calibri" w:cs="Calibri"/>
                <w:sz w:val="20"/>
                <w:szCs w:val="20"/>
                <w:lang w:val="fr-FR"/>
              </w:rPr>
              <w:t>uide thématique sur la</w:t>
            </w:r>
            <w:r w:rsidRPr="3472E502" w:rsidR="008A5ECA">
              <w:rPr>
                <w:rFonts w:ascii="Calibri" w:hAnsi="Calibri" w:cs="Calibri"/>
                <w:sz w:val="20"/>
                <w:szCs w:val="20"/>
                <w:lang w:val="fr-FR"/>
              </w:rPr>
              <w:t xml:space="preserve"> nutrition des directives VBG (Nutrition TAG) </w:t>
            </w:r>
            <w:r w:rsidRPr="004C2C5C" w:rsidR="008A5ECA">
              <w:rPr>
                <w:rFonts w:cstheme="minorHAnsi"/>
                <w:sz w:val="20"/>
                <w:szCs w:val="20"/>
                <w:lang w:val="fr-FR"/>
              </w:rPr>
              <w:t xml:space="preserve">qui sera présenté pendant la séance à propos des étapes de programmes </w:t>
            </w:r>
            <w:r w:rsidR="004C2C5C">
              <w:rPr>
                <w:rFonts w:cstheme="minorHAnsi"/>
                <w:sz w:val="20"/>
                <w:szCs w:val="20"/>
                <w:lang w:val="fr-FR"/>
              </w:rPr>
              <w:t>réactifs</w:t>
            </w:r>
            <w:r w:rsidRPr="004C2C5C" w:rsidR="008A5ECA">
              <w:rPr>
                <w:rFonts w:cstheme="minorHAnsi"/>
                <w:sz w:val="20"/>
                <w:szCs w:val="20"/>
                <w:lang w:val="fr-FR"/>
              </w:rPr>
              <w:t xml:space="preserve"> au genre et à la VBG</w:t>
            </w:r>
          </w:p>
        </w:tc>
        <w:tc>
          <w:tcPr>
            <w:tcW w:w="3420" w:type="dxa"/>
          </w:tcPr>
          <w:p w:rsidRPr="004526C6" w:rsidR="004526C6" w:rsidP="00B7036B" w:rsidRDefault="004526C6" w14:paraId="7F9B9644" w14:textId="161BA85E">
            <w:pPr>
              <w:numPr>
                <w:ilvl w:val="0"/>
                <w:numId w:val="1"/>
              </w:numPr>
              <w:contextualSpacing/>
              <w:rPr>
                <w:rFonts w:ascii="Calibri" w:hAnsi="Calibri" w:cs="Calibri"/>
                <w:sz w:val="20"/>
                <w:szCs w:val="20"/>
                <w:lang w:val="fr-FR"/>
              </w:rPr>
            </w:pPr>
            <w:r w:rsidRPr="3472E502">
              <w:rPr>
                <w:rFonts w:ascii="Calibri" w:hAnsi="Calibri" w:cs="Calibri"/>
                <w:sz w:val="20"/>
                <w:szCs w:val="20"/>
                <w:lang w:val="fr-FR"/>
              </w:rPr>
              <w:lastRenderedPageBreak/>
              <w:t xml:space="preserve">Copie électronique des directives VBG, du guide </w:t>
            </w:r>
            <w:r w:rsidR="003B5CDB">
              <w:rPr>
                <w:rFonts w:ascii="Calibri" w:hAnsi="Calibri" w:cs="Calibri"/>
                <w:sz w:val="20"/>
                <w:szCs w:val="20"/>
                <w:lang w:val="fr-FR"/>
              </w:rPr>
              <w:t>sur la</w:t>
            </w:r>
            <w:r w:rsidRPr="3472E502">
              <w:rPr>
                <w:rFonts w:ascii="Calibri" w:hAnsi="Calibri" w:cs="Calibri"/>
                <w:sz w:val="20"/>
                <w:szCs w:val="20"/>
                <w:lang w:val="fr-FR"/>
              </w:rPr>
              <w:t xml:space="preserve"> VBG et d</w:t>
            </w:r>
            <w:r w:rsidRPr="3472E502" w:rsidR="406799EE">
              <w:rPr>
                <w:rFonts w:ascii="Calibri" w:hAnsi="Calibri" w:cs="Calibri"/>
                <w:sz w:val="20"/>
                <w:szCs w:val="20"/>
                <w:lang w:val="fr-FR"/>
              </w:rPr>
              <w:t>e la</w:t>
            </w:r>
            <w:r w:rsidRPr="3472E502">
              <w:rPr>
                <w:rFonts w:ascii="Calibri" w:hAnsi="Calibri" w:cs="Calibri"/>
                <w:sz w:val="20"/>
                <w:szCs w:val="20"/>
                <w:lang w:val="fr-FR"/>
              </w:rPr>
              <w:t xml:space="preserve"> guide de poche </w:t>
            </w:r>
            <w:r w:rsidR="003B5CDB">
              <w:rPr>
                <w:rFonts w:ascii="Calibri" w:hAnsi="Calibri" w:cs="Calibri"/>
                <w:sz w:val="20"/>
                <w:szCs w:val="20"/>
                <w:lang w:val="fr-FR"/>
              </w:rPr>
              <w:t>sur la</w:t>
            </w:r>
            <w:r w:rsidRPr="3472E502">
              <w:rPr>
                <w:rFonts w:ascii="Calibri" w:hAnsi="Calibri" w:cs="Calibri"/>
                <w:sz w:val="20"/>
                <w:szCs w:val="20"/>
                <w:lang w:val="fr-FR"/>
              </w:rPr>
              <w:t xml:space="preserve"> VBG </w:t>
            </w:r>
          </w:p>
        </w:tc>
      </w:tr>
    </w:tbl>
    <w:p w:rsidRPr="004526C6" w:rsidR="00B7036B" w:rsidP="00B7036B" w:rsidRDefault="00B7036B" w14:paraId="5A5B4634" w14:textId="77777777">
      <w:pPr>
        <w:spacing w:after="0" w:line="240" w:lineRule="auto"/>
        <w:rPr>
          <w:rFonts w:ascii="Calibri" w:hAnsi="Calibri" w:eastAsia="MS Mincho" w:cs="Calibri"/>
          <w:b/>
          <w:sz w:val="28"/>
          <w:szCs w:val="28"/>
          <w:lang w:val="fr-FR"/>
        </w:rPr>
      </w:pPr>
    </w:p>
    <w:p w:rsidRPr="00B7036B" w:rsidR="00B7036B" w:rsidP="00F40231" w:rsidRDefault="008A5ECA" w14:paraId="7AA13139" w14:textId="057B7F5C">
      <w:pPr>
        <w:shd w:val="clear" w:color="auto" w:fill="F2F2F2" w:themeFill="background1" w:themeFillShade="F2"/>
        <w:spacing w:after="0" w:line="240" w:lineRule="auto"/>
        <w:rPr>
          <w:rFonts w:ascii="Calibri" w:hAnsi="Calibri" w:eastAsia="MS Mincho" w:cs="Calibri"/>
          <w:b/>
          <w:bCs/>
        </w:rPr>
      </w:pPr>
      <w:r>
        <w:rPr>
          <w:rFonts w:ascii="Calibri" w:hAnsi="Calibri" w:eastAsia="MS Mincho" w:cs="Calibri"/>
          <w:b/>
          <w:bCs/>
        </w:rPr>
        <w:t xml:space="preserve">Notes de </w:t>
      </w:r>
      <w:proofErr w:type="spellStart"/>
      <w:r>
        <w:rPr>
          <w:rFonts w:ascii="Calibri" w:hAnsi="Calibri" w:eastAsia="MS Mincho" w:cs="Calibri"/>
          <w:b/>
          <w:bCs/>
        </w:rPr>
        <w:t>l’animateur</w:t>
      </w:r>
      <w:proofErr w:type="spellEnd"/>
      <w:r w:rsidR="000E24E2">
        <w:rPr>
          <w:rFonts w:ascii="Calibri" w:hAnsi="Calibri" w:eastAsia="MS Mincho" w:cs="Calibri"/>
          <w:b/>
          <w:bCs/>
        </w:rPr>
        <w:t>(</w:t>
      </w:r>
      <w:r>
        <w:rPr>
          <w:rFonts w:ascii="Calibri" w:hAnsi="Calibri" w:eastAsia="MS Mincho" w:cs="Calibri"/>
          <w:b/>
          <w:bCs/>
        </w:rPr>
        <w:t>-trice</w:t>
      </w:r>
      <w:r w:rsidR="00F2059A">
        <w:rPr>
          <w:rFonts w:ascii="Calibri" w:hAnsi="Calibri" w:eastAsia="MS Mincho" w:cs="Calibri"/>
          <w:b/>
          <w:bCs/>
        </w:rPr>
        <w:t>)</w:t>
      </w:r>
    </w:p>
    <w:p w:rsidR="003B0F9A" w:rsidP="00A45E0C" w:rsidRDefault="003B0F9A" w14:paraId="14EA4CF9" w14:textId="22520186">
      <w:pPr>
        <w:numPr>
          <w:ilvl w:val="0"/>
          <w:numId w:val="3"/>
        </w:numPr>
        <w:spacing w:after="0" w:line="240" w:lineRule="auto"/>
        <w:textAlignment w:val="baseline"/>
        <w:rPr>
          <w:rFonts w:ascii="Calibri" w:hAnsi="Calibri" w:eastAsia="MS Mincho" w:cs="Calibri"/>
          <w:lang w:val="fr-FR"/>
        </w:rPr>
      </w:pPr>
      <w:r w:rsidRPr="003B0F9A">
        <w:rPr>
          <w:rFonts w:ascii="Calibri" w:hAnsi="Calibri" w:eastAsia="MS Mincho" w:cs="Calibri"/>
          <w:lang w:val="fr-FR"/>
        </w:rPr>
        <w:t>Trois modules sont proposés comme indiqué ci-dessus. Le module d’une journée est destin</w:t>
      </w:r>
      <w:r>
        <w:rPr>
          <w:rFonts w:ascii="Calibri" w:hAnsi="Calibri" w:eastAsia="MS Mincho" w:cs="Calibri"/>
          <w:lang w:val="fr-FR"/>
        </w:rPr>
        <w:t>é au personnel de la nutrition qui travaille strictement dans la coordination et le matériel est conçu en fonction de leur rôle et de leurs besoins. Le module d’atelier de deux jours est destiné au personnel de nutrition qui travaille dans les programmes et qui est responsable du développement et de la supervision des projets de nutrition.</w:t>
      </w:r>
      <w:r w:rsidR="0055596D">
        <w:rPr>
          <w:rFonts w:ascii="Calibri" w:hAnsi="Calibri" w:eastAsia="MS Mincho" w:cs="Calibri"/>
          <w:lang w:val="fr-FR"/>
        </w:rPr>
        <w:t xml:space="preserve"> En outre, ce module est conçu pour le personnel qui a des connaissances de base sur la VBG</w:t>
      </w:r>
      <w:r w:rsidR="004A46C7">
        <w:rPr>
          <w:rFonts w:ascii="Calibri" w:hAnsi="Calibri" w:eastAsia="MS Mincho" w:cs="Calibri"/>
          <w:lang w:val="fr-FR"/>
        </w:rPr>
        <w:t>,</w:t>
      </w:r>
      <w:r w:rsidR="0055596D">
        <w:rPr>
          <w:rFonts w:ascii="Calibri" w:hAnsi="Calibri" w:eastAsia="MS Mincho" w:cs="Calibri"/>
          <w:lang w:val="fr-FR"/>
        </w:rPr>
        <w:t xml:space="preserve"> que ce soit grâce aux formations formelles, </w:t>
      </w:r>
      <w:r w:rsidR="004A46C7">
        <w:rPr>
          <w:rFonts w:ascii="Calibri" w:hAnsi="Calibri" w:eastAsia="MS Mincho" w:cs="Calibri"/>
          <w:lang w:val="fr-FR"/>
        </w:rPr>
        <w:t>aux</w:t>
      </w:r>
      <w:r w:rsidR="0055596D">
        <w:rPr>
          <w:rFonts w:ascii="Calibri" w:hAnsi="Calibri" w:eastAsia="MS Mincho" w:cs="Calibri"/>
          <w:lang w:val="fr-FR"/>
        </w:rPr>
        <w:t xml:space="preserve"> ressources en ligne ou </w:t>
      </w:r>
      <w:r w:rsidR="004A46C7">
        <w:rPr>
          <w:rFonts w:ascii="Calibri" w:hAnsi="Calibri" w:eastAsia="MS Mincho" w:cs="Calibri"/>
          <w:lang w:val="fr-FR"/>
        </w:rPr>
        <w:t>à</w:t>
      </w:r>
      <w:r w:rsidR="0055596D">
        <w:rPr>
          <w:rFonts w:ascii="Calibri" w:hAnsi="Calibri" w:eastAsia="MS Mincho" w:cs="Calibri"/>
          <w:lang w:val="fr-FR"/>
        </w:rPr>
        <w:t xml:space="preserve"> l’expérience. </w:t>
      </w:r>
      <w:r w:rsidR="004A46C7">
        <w:rPr>
          <w:rFonts w:ascii="Calibri" w:hAnsi="Calibri" w:eastAsia="MS Mincho" w:cs="Calibri"/>
          <w:lang w:val="fr-FR"/>
        </w:rPr>
        <w:t>Enfin</w:t>
      </w:r>
      <w:r w:rsidR="0055596D">
        <w:rPr>
          <w:rFonts w:ascii="Calibri" w:hAnsi="Calibri" w:eastAsia="MS Mincho" w:cs="Calibri"/>
          <w:lang w:val="fr-FR"/>
        </w:rPr>
        <w:t>, le module d’atelier de 3 jours est destiné au personnel de nutrition qui travaille dans des programmes et est responsable de développer et superviser des projets de nutrition et qui n’a pas de connaissances préalables au sujet de la VBG. Il est recommandé que l’animateur</w:t>
      </w:r>
      <w:r w:rsidR="003B73B2">
        <w:rPr>
          <w:rFonts w:ascii="Calibri" w:hAnsi="Calibri" w:eastAsia="MS Mincho" w:cs="Calibri"/>
          <w:lang w:val="fr-FR"/>
        </w:rPr>
        <w:t>(</w:t>
      </w:r>
      <w:r w:rsidR="0055596D">
        <w:rPr>
          <w:rFonts w:ascii="Calibri" w:hAnsi="Calibri" w:eastAsia="MS Mincho" w:cs="Calibri"/>
          <w:lang w:val="fr-FR"/>
        </w:rPr>
        <w:t>-</w:t>
      </w:r>
      <w:proofErr w:type="spellStart"/>
      <w:r w:rsidR="0055596D">
        <w:rPr>
          <w:rFonts w:ascii="Calibri" w:hAnsi="Calibri" w:eastAsia="MS Mincho" w:cs="Calibri"/>
          <w:lang w:val="fr-FR"/>
        </w:rPr>
        <w:t>trice</w:t>
      </w:r>
      <w:proofErr w:type="spellEnd"/>
      <w:r w:rsidR="003B73B2">
        <w:rPr>
          <w:rFonts w:ascii="Calibri" w:hAnsi="Calibri" w:eastAsia="MS Mincho" w:cs="Calibri"/>
          <w:lang w:val="fr-FR"/>
        </w:rPr>
        <w:t>)</w:t>
      </w:r>
      <w:r w:rsidR="0055596D">
        <w:rPr>
          <w:rFonts w:ascii="Calibri" w:hAnsi="Calibri" w:eastAsia="MS Mincho" w:cs="Calibri"/>
          <w:lang w:val="fr-FR"/>
        </w:rPr>
        <w:t xml:space="preserve"> examine </w:t>
      </w:r>
      <w:r w:rsidR="00D07629">
        <w:rPr>
          <w:rFonts w:ascii="Calibri" w:hAnsi="Calibri" w:eastAsia="MS Mincho" w:cs="Calibri"/>
          <w:lang w:val="fr-FR"/>
        </w:rPr>
        <w:t xml:space="preserve">brièvement le profil des participant(e)s afin de décider s’il faut utiliser le module de deux jours ou de trois jours. </w:t>
      </w:r>
    </w:p>
    <w:p w:rsidRPr="00EA1139" w:rsidR="00B7036B" w:rsidP="00EA1139" w:rsidRDefault="00D07629" w14:paraId="7B97AA45" w14:textId="5C3C2DFE">
      <w:pPr>
        <w:numPr>
          <w:ilvl w:val="0"/>
          <w:numId w:val="3"/>
        </w:numPr>
        <w:spacing w:after="0" w:line="240" w:lineRule="auto"/>
        <w:textAlignment w:val="baseline"/>
        <w:rPr>
          <w:rFonts w:ascii="Calibri" w:hAnsi="Calibri" w:eastAsia="MS Mincho" w:cs="Calibri"/>
          <w:lang w:val="fr-FR"/>
        </w:rPr>
      </w:pPr>
      <w:r w:rsidRPr="3472E502">
        <w:rPr>
          <w:rFonts w:ascii="Calibri" w:hAnsi="Calibri" w:eastAsia="MS Mincho" w:cs="Calibri"/>
          <w:lang w:val="fr-FR"/>
        </w:rPr>
        <w:lastRenderedPageBreak/>
        <w:t>Dans le module de trois jours, une journée complète sur les concepts de base de la VBG est ajoutée pour s’assurer que tou</w:t>
      </w:r>
      <w:r w:rsidR="00D55BF6">
        <w:rPr>
          <w:rFonts w:ascii="Calibri" w:hAnsi="Calibri" w:eastAsia="MS Mincho" w:cs="Calibri"/>
          <w:lang w:val="fr-FR"/>
        </w:rPr>
        <w:t xml:space="preserve">s (toutes) </w:t>
      </w:r>
      <w:r w:rsidRPr="3472E502">
        <w:rPr>
          <w:rFonts w:ascii="Calibri" w:hAnsi="Calibri" w:eastAsia="MS Mincho" w:cs="Calibri"/>
          <w:lang w:val="fr-FR"/>
        </w:rPr>
        <w:t xml:space="preserve">les participant(e)s ont le même niveau </w:t>
      </w:r>
      <w:r w:rsidR="00D55BF6">
        <w:rPr>
          <w:rFonts w:ascii="Calibri" w:hAnsi="Calibri" w:eastAsia="MS Mincho" w:cs="Calibri"/>
          <w:lang w:val="fr-FR"/>
        </w:rPr>
        <w:t xml:space="preserve">d’information </w:t>
      </w:r>
      <w:r w:rsidRPr="3472E502">
        <w:rPr>
          <w:rFonts w:ascii="Calibri" w:hAnsi="Calibri" w:eastAsia="MS Mincho" w:cs="Calibri"/>
          <w:lang w:val="fr-FR"/>
        </w:rPr>
        <w:t>de base et cela permet à l’atelier de commencer à un niveau intermédiaire des concepts de base de la VBG ; l’atelier se concentra sur la compréhension et l’opérationnalisation des concepts de base de la VBG plutôt qu’à partir de rien</w:t>
      </w:r>
      <w:r w:rsidR="00D55BF6">
        <w:rPr>
          <w:rFonts w:ascii="Calibri" w:hAnsi="Calibri" w:eastAsia="MS Mincho" w:cs="Calibri"/>
          <w:lang w:val="fr-FR"/>
        </w:rPr>
        <w:t>.</w:t>
      </w:r>
    </w:p>
    <w:p w:rsidRPr="00EA1139" w:rsidR="00EA1139" w:rsidP="00EA1139" w:rsidRDefault="00EA1139" w14:paraId="046C13A7" w14:textId="41B24BF9">
      <w:pPr>
        <w:numPr>
          <w:ilvl w:val="0"/>
          <w:numId w:val="3"/>
        </w:numPr>
        <w:spacing w:after="0" w:line="240" w:lineRule="auto"/>
        <w:textAlignment w:val="baseline"/>
        <w:rPr>
          <w:rFonts w:ascii="Calibri" w:hAnsi="Calibri" w:eastAsia="MS Mincho" w:cs="Calibri"/>
          <w:b/>
          <w:bCs/>
          <w:lang w:val="fr-FR"/>
        </w:rPr>
      </w:pPr>
      <w:r w:rsidRPr="00EA1139">
        <w:rPr>
          <w:rFonts w:ascii="Calibri" w:hAnsi="Calibri" w:eastAsia="MS Mincho" w:cs="Calibri"/>
          <w:lang w:val="fr-FR"/>
        </w:rPr>
        <w:t>L’animateur</w:t>
      </w:r>
      <w:r w:rsidR="00E1548B">
        <w:rPr>
          <w:rFonts w:ascii="Calibri" w:hAnsi="Calibri" w:eastAsia="MS Mincho" w:cs="Calibri"/>
          <w:lang w:val="fr-FR"/>
        </w:rPr>
        <w:t>(</w:t>
      </w:r>
      <w:r w:rsidRPr="00EA1139">
        <w:rPr>
          <w:rFonts w:ascii="Calibri" w:hAnsi="Calibri" w:eastAsia="MS Mincho" w:cs="Calibri"/>
          <w:lang w:val="fr-FR"/>
        </w:rPr>
        <w:t>-</w:t>
      </w:r>
      <w:proofErr w:type="spellStart"/>
      <w:r w:rsidRPr="00EA1139">
        <w:rPr>
          <w:rFonts w:ascii="Calibri" w:hAnsi="Calibri" w:eastAsia="MS Mincho" w:cs="Calibri"/>
          <w:lang w:val="fr-FR"/>
        </w:rPr>
        <w:t>trice</w:t>
      </w:r>
      <w:proofErr w:type="spellEnd"/>
      <w:r w:rsidR="00E1548B">
        <w:rPr>
          <w:rFonts w:ascii="Calibri" w:hAnsi="Calibri" w:eastAsia="MS Mincho" w:cs="Calibri"/>
          <w:lang w:val="fr-FR"/>
        </w:rPr>
        <w:t>)</w:t>
      </w:r>
      <w:r w:rsidRPr="00EA1139">
        <w:rPr>
          <w:rFonts w:ascii="Calibri" w:hAnsi="Calibri" w:eastAsia="MS Mincho" w:cs="Calibri"/>
          <w:lang w:val="fr-FR"/>
        </w:rPr>
        <w:t xml:space="preserve"> de ce module devr</w:t>
      </w:r>
      <w:r>
        <w:rPr>
          <w:rFonts w:ascii="Calibri" w:hAnsi="Calibri" w:eastAsia="MS Mincho" w:cs="Calibri"/>
          <w:lang w:val="fr-FR"/>
        </w:rPr>
        <w:t>ait être un(e) spécialiste du genre et/ou de la VBG, de préférence quelqu’un</w:t>
      </w:r>
      <w:r w:rsidR="00ED54AA">
        <w:rPr>
          <w:rFonts w:ascii="Calibri" w:hAnsi="Calibri" w:eastAsia="MS Mincho" w:cs="Calibri"/>
          <w:lang w:val="fr-FR"/>
        </w:rPr>
        <w:t xml:space="preserve"> </w:t>
      </w:r>
      <w:r>
        <w:rPr>
          <w:rFonts w:ascii="Calibri" w:hAnsi="Calibri" w:eastAsia="MS Mincho" w:cs="Calibri"/>
          <w:lang w:val="fr-FR"/>
        </w:rPr>
        <w:t xml:space="preserve">possédant de l’expérience </w:t>
      </w:r>
      <w:r w:rsidR="00ED54AA">
        <w:rPr>
          <w:rFonts w:ascii="Calibri" w:hAnsi="Calibri" w:eastAsia="MS Mincho" w:cs="Calibri"/>
          <w:lang w:val="fr-FR"/>
        </w:rPr>
        <w:t>pour</w:t>
      </w:r>
      <w:r>
        <w:rPr>
          <w:rFonts w:ascii="Calibri" w:hAnsi="Calibri" w:eastAsia="MS Mincho" w:cs="Calibri"/>
          <w:lang w:val="fr-FR"/>
        </w:rPr>
        <w:t xml:space="preserve"> transversaliser le genre et la VBG</w:t>
      </w:r>
      <w:r w:rsidR="00ED54AA">
        <w:rPr>
          <w:rFonts w:ascii="Calibri" w:hAnsi="Calibri" w:eastAsia="MS Mincho" w:cs="Calibri"/>
          <w:lang w:val="fr-FR"/>
        </w:rPr>
        <w:t>.</w:t>
      </w:r>
    </w:p>
    <w:p w:rsidRPr="00693A4C" w:rsidR="00EA1139" w:rsidP="00E84C25" w:rsidRDefault="00EA1139" w14:paraId="413AA770" w14:textId="361A9D4B">
      <w:pPr>
        <w:numPr>
          <w:ilvl w:val="0"/>
          <w:numId w:val="3"/>
        </w:numPr>
        <w:spacing w:after="0" w:line="240" w:lineRule="auto"/>
        <w:textAlignment w:val="baseline"/>
        <w:rPr>
          <w:rFonts w:ascii="Calibri" w:hAnsi="Calibri" w:eastAsia="MS Mincho" w:cs="Calibri"/>
          <w:b/>
          <w:bCs/>
          <w:lang w:val="fr-FR"/>
        </w:rPr>
      </w:pPr>
      <w:r w:rsidRPr="00EA1139">
        <w:rPr>
          <w:rFonts w:ascii="Calibri" w:hAnsi="Calibri" w:eastAsia="MS Mincho" w:cs="Calibri"/>
          <w:lang w:val="fr-FR"/>
        </w:rPr>
        <w:t>Il est conseillé à l’animateur</w:t>
      </w:r>
      <w:r w:rsidR="00A85356">
        <w:rPr>
          <w:rFonts w:ascii="Calibri" w:hAnsi="Calibri" w:eastAsia="MS Mincho" w:cs="Calibri"/>
          <w:lang w:val="fr-FR"/>
        </w:rPr>
        <w:t>(</w:t>
      </w:r>
      <w:r w:rsidRPr="00EA1139">
        <w:rPr>
          <w:rFonts w:ascii="Calibri" w:hAnsi="Calibri" w:eastAsia="MS Mincho" w:cs="Calibri"/>
          <w:lang w:val="fr-FR"/>
        </w:rPr>
        <w:t>-</w:t>
      </w:r>
      <w:proofErr w:type="spellStart"/>
      <w:r w:rsidRPr="00EA1139">
        <w:rPr>
          <w:rFonts w:ascii="Calibri" w:hAnsi="Calibri" w:eastAsia="MS Mincho" w:cs="Calibri"/>
          <w:lang w:val="fr-FR"/>
        </w:rPr>
        <w:t>trice</w:t>
      </w:r>
      <w:proofErr w:type="spellEnd"/>
      <w:r w:rsidR="00A85356">
        <w:rPr>
          <w:rFonts w:ascii="Calibri" w:hAnsi="Calibri" w:eastAsia="MS Mincho" w:cs="Calibri"/>
          <w:lang w:val="fr-FR"/>
        </w:rPr>
        <w:t>)</w:t>
      </w:r>
      <w:r w:rsidRPr="00EA1139">
        <w:rPr>
          <w:rFonts w:ascii="Calibri" w:hAnsi="Calibri" w:eastAsia="MS Mincho" w:cs="Calibri"/>
          <w:lang w:val="fr-FR"/>
        </w:rPr>
        <w:t xml:space="preserve"> de se </w:t>
      </w:r>
      <w:r w:rsidRPr="00EA1139" w:rsidR="00693A4C">
        <w:rPr>
          <w:rFonts w:ascii="Calibri" w:hAnsi="Calibri" w:eastAsia="MS Mincho" w:cs="Calibri"/>
          <w:lang w:val="fr-FR"/>
        </w:rPr>
        <w:t>familiariser</w:t>
      </w:r>
      <w:r w:rsidRPr="00EA1139">
        <w:rPr>
          <w:rFonts w:ascii="Calibri" w:hAnsi="Calibri" w:eastAsia="MS Mincho" w:cs="Calibri"/>
          <w:lang w:val="fr-FR"/>
        </w:rPr>
        <w:t xml:space="preserve"> avec les directives sur la </w:t>
      </w:r>
      <w:r>
        <w:rPr>
          <w:rFonts w:ascii="Calibri" w:hAnsi="Calibri" w:eastAsia="MS Mincho" w:cs="Calibri"/>
          <w:lang w:val="fr-FR"/>
        </w:rPr>
        <w:t>VBG/le</w:t>
      </w:r>
      <w:r w:rsidR="00693A4C">
        <w:rPr>
          <w:rFonts w:ascii="Calibri" w:hAnsi="Calibri" w:eastAsia="MS Mincho" w:cs="Calibri"/>
          <w:lang w:val="fr-FR"/>
        </w:rPr>
        <w:t xml:space="preserve"> guide thématique sur la nutrition et le guide des genres avant l’atelier</w:t>
      </w:r>
      <w:r w:rsidR="00737AF1">
        <w:rPr>
          <w:rFonts w:ascii="Calibri" w:hAnsi="Calibri" w:eastAsia="MS Mincho" w:cs="Calibri"/>
          <w:lang w:val="fr-FR"/>
        </w:rPr>
        <w:t>.</w:t>
      </w:r>
    </w:p>
    <w:p w:rsidRPr="00693A4C" w:rsidR="00693A4C" w:rsidP="54D9A45D" w:rsidRDefault="00693A4C" w14:paraId="02364F41" w14:textId="5253E28D">
      <w:pPr>
        <w:numPr>
          <w:ilvl w:val="0"/>
          <w:numId w:val="3"/>
        </w:numPr>
        <w:spacing w:after="0" w:line="240" w:lineRule="auto"/>
        <w:textAlignment w:val="baseline"/>
        <w:rPr>
          <w:rFonts w:ascii="Calibri" w:hAnsi="Calibri" w:eastAsia="MS Mincho" w:cs="Calibri"/>
          <w:lang w:val="fr-FR"/>
        </w:rPr>
      </w:pPr>
      <w:r w:rsidRPr="3472E502">
        <w:rPr>
          <w:rFonts w:ascii="Calibri" w:hAnsi="Calibri" w:eastAsia="MS Mincho" w:cs="Calibri"/>
          <w:lang w:val="fr-FR"/>
        </w:rPr>
        <w:t>L'exercice sur l'intégr</w:t>
      </w:r>
      <w:r w:rsidRPr="3472E502" w:rsidR="00F11450">
        <w:rPr>
          <w:rFonts w:ascii="Calibri" w:hAnsi="Calibri" w:eastAsia="MS Mincho" w:cs="Calibri"/>
          <w:lang w:val="fr-FR"/>
        </w:rPr>
        <w:t>ation des questions de genre/VBG</w:t>
      </w:r>
      <w:r w:rsidRPr="3472E502">
        <w:rPr>
          <w:rFonts w:ascii="Calibri" w:hAnsi="Calibri" w:eastAsia="MS Mincho" w:cs="Calibri"/>
          <w:lang w:val="fr-FR"/>
        </w:rPr>
        <w:t xml:space="preserve"> dans les évaluations </w:t>
      </w:r>
      <w:r w:rsidRPr="3472E502" w:rsidR="00584F12">
        <w:rPr>
          <w:rFonts w:ascii="Calibri" w:hAnsi="Calibri" w:eastAsia="MS Mincho" w:cs="Calibri"/>
          <w:lang w:val="fr-FR"/>
        </w:rPr>
        <w:t>régulières</w:t>
      </w:r>
      <w:r w:rsidRPr="3472E502">
        <w:rPr>
          <w:rFonts w:ascii="Calibri" w:hAnsi="Calibri" w:eastAsia="MS Mincho" w:cs="Calibri"/>
          <w:lang w:val="fr-FR"/>
        </w:rPr>
        <w:t xml:space="preserve"> nécessite que l'animateur</w:t>
      </w:r>
      <w:r w:rsidR="00737AF1">
        <w:rPr>
          <w:rFonts w:ascii="Calibri" w:hAnsi="Calibri" w:eastAsia="MS Mincho" w:cs="Calibri"/>
          <w:lang w:val="fr-FR"/>
        </w:rPr>
        <w:t>(</w:t>
      </w:r>
      <w:r w:rsidRPr="3472E502">
        <w:rPr>
          <w:rFonts w:ascii="Calibri" w:hAnsi="Calibri" w:eastAsia="MS Mincho" w:cs="Calibri"/>
          <w:lang w:val="fr-FR"/>
        </w:rPr>
        <w:t>-</w:t>
      </w:r>
      <w:proofErr w:type="spellStart"/>
      <w:r w:rsidRPr="3472E502">
        <w:rPr>
          <w:rFonts w:ascii="Calibri" w:hAnsi="Calibri" w:eastAsia="MS Mincho" w:cs="Calibri"/>
          <w:lang w:val="fr-FR"/>
        </w:rPr>
        <w:t>trice</w:t>
      </w:r>
      <w:proofErr w:type="spellEnd"/>
      <w:r w:rsidR="00737AF1">
        <w:rPr>
          <w:rFonts w:ascii="Calibri" w:hAnsi="Calibri" w:eastAsia="MS Mincho" w:cs="Calibri"/>
          <w:lang w:val="fr-FR"/>
        </w:rPr>
        <w:t>)</w:t>
      </w:r>
      <w:r w:rsidRPr="3472E502">
        <w:rPr>
          <w:rFonts w:ascii="Calibri" w:hAnsi="Calibri" w:eastAsia="MS Mincho" w:cs="Calibri"/>
          <w:lang w:val="fr-FR"/>
        </w:rPr>
        <w:t xml:space="preserve"> utilise un échantillon d'une évaluation ou d'un questionnaire de nutrition réel. Il y a un échantillon parmi les supports papiers qui peut être utilisé, mais il est recommandé de rechercher des évaluations spécifiques au contexte que les participant(e)s connaissent bien et de les utiliser pour cet exercice</w:t>
      </w:r>
      <w:r w:rsidR="00737AF1">
        <w:rPr>
          <w:rFonts w:ascii="Calibri" w:hAnsi="Calibri" w:eastAsia="MS Mincho" w:cs="Calibri"/>
          <w:lang w:val="fr-FR"/>
        </w:rPr>
        <w:t>.</w:t>
      </w:r>
    </w:p>
    <w:p w:rsidRPr="00F11450" w:rsidR="00F11450" w:rsidP="00F11450" w:rsidRDefault="00F11450" w14:paraId="788B22BD" w14:textId="50B82085">
      <w:pPr>
        <w:numPr>
          <w:ilvl w:val="0"/>
          <w:numId w:val="3"/>
        </w:numPr>
        <w:spacing w:after="0" w:line="240" w:lineRule="auto"/>
        <w:textAlignment w:val="baseline"/>
        <w:rPr>
          <w:rFonts w:ascii="Calibri" w:hAnsi="Calibri" w:eastAsia="MS Mincho" w:cs="Calibri"/>
          <w:lang w:val="fr-FR"/>
        </w:rPr>
      </w:pPr>
      <w:r w:rsidRPr="00F11450">
        <w:rPr>
          <w:rFonts w:ascii="Calibri" w:hAnsi="Calibri" w:eastAsia="MS Mincho" w:cs="Calibri"/>
          <w:lang w:val="fr-FR"/>
        </w:rPr>
        <w:t xml:space="preserve">L'exercice </w:t>
      </w:r>
      <w:r>
        <w:rPr>
          <w:rFonts w:ascii="Calibri" w:hAnsi="Calibri" w:eastAsia="MS Mincho" w:cs="Calibri"/>
          <w:lang w:val="fr-FR"/>
        </w:rPr>
        <w:t>d’écrire des</w:t>
      </w:r>
      <w:r w:rsidRPr="00F11450">
        <w:rPr>
          <w:rFonts w:ascii="Calibri" w:hAnsi="Calibri" w:eastAsia="MS Mincho" w:cs="Calibri"/>
          <w:lang w:val="fr-FR"/>
        </w:rPr>
        <w:t xml:space="preserve"> propositions tenant compte des questions de genre et de VBG exige que l'animateur</w:t>
      </w:r>
      <w:r w:rsidR="00611CB5">
        <w:rPr>
          <w:rFonts w:ascii="Calibri" w:hAnsi="Calibri" w:eastAsia="MS Mincho" w:cs="Calibri"/>
          <w:lang w:val="fr-FR"/>
        </w:rPr>
        <w:t>(</w:t>
      </w:r>
      <w:r w:rsidR="00BC7D1C">
        <w:rPr>
          <w:rFonts w:ascii="Calibri" w:hAnsi="Calibri" w:eastAsia="MS Mincho" w:cs="Calibri"/>
          <w:lang w:val="fr-FR"/>
        </w:rPr>
        <w:t>-</w:t>
      </w:r>
      <w:proofErr w:type="spellStart"/>
      <w:r w:rsidR="00BC7D1C">
        <w:rPr>
          <w:rFonts w:ascii="Calibri" w:hAnsi="Calibri" w:eastAsia="MS Mincho" w:cs="Calibri"/>
          <w:lang w:val="fr-FR"/>
        </w:rPr>
        <w:t>trice</w:t>
      </w:r>
      <w:proofErr w:type="spellEnd"/>
      <w:r w:rsidR="00611CB5">
        <w:rPr>
          <w:rFonts w:ascii="Calibri" w:hAnsi="Calibri" w:eastAsia="MS Mincho" w:cs="Calibri"/>
          <w:lang w:val="fr-FR"/>
        </w:rPr>
        <w:t>)</w:t>
      </w:r>
      <w:r w:rsidRPr="00F11450">
        <w:rPr>
          <w:rFonts w:ascii="Calibri" w:hAnsi="Calibri" w:eastAsia="MS Mincho" w:cs="Calibri"/>
          <w:lang w:val="fr-FR"/>
        </w:rPr>
        <w:t xml:space="preserve"> utilise un échantillon d'une pro</w:t>
      </w:r>
      <w:r w:rsidR="00BC7D1C">
        <w:rPr>
          <w:rFonts w:ascii="Calibri" w:hAnsi="Calibri" w:eastAsia="MS Mincho" w:cs="Calibri"/>
          <w:lang w:val="fr-FR"/>
        </w:rPr>
        <w:t>position de nutrition réelle. Il y a un</w:t>
      </w:r>
      <w:r w:rsidRPr="00F11450">
        <w:rPr>
          <w:rFonts w:ascii="Calibri" w:hAnsi="Calibri" w:eastAsia="MS Mincho" w:cs="Calibri"/>
          <w:lang w:val="fr-FR"/>
        </w:rPr>
        <w:t xml:space="preserve"> échantillon </w:t>
      </w:r>
      <w:r w:rsidR="00BC7D1C">
        <w:rPr>
          <w:rFonts w:ascii="Calibri" w:hAnsi="Calibri" w:eastAsia="MS Mincho" w:cs="Calibri"/>
          <w:lang w:val="fr-FR"/>
        </w:rPr>
        <w:t xml:space="preserve">parmi les supports papiers qui </w:t>
      </w:r>
      <w:r w:rsidRPr="00F11450">
        <w:rPr>
          <w:rFonts w:ascii="Calibri" w:hAnsi="Calibri" w:eastAsia="MS Mincho" w:cs="Calibri"/>
          <w:lang w:val="fr-FR"/>
        </w:rPr>
        <w:t xml:space="preserve">peut être utilisé, mais il est recommandé de trouver une nouvelle proposition liée au contexte </w:t>
      </w:r>
      <w:r w:rsidR="00BC7D1C">
        <w:rPr>
          <w:rFonts w:ascii="Calibri" w:hAnsi="Calibri" w:eastAsia="MS Mincho" w:cs="Calibri"/>
          <w:lang w:val="fr-FR"/>
        </w:rPr>
        <w:t>que les participant(e)s peuvent utilis</w:t>
      </w:r>
      <w:r w:rsidR="00611CB5">
        <w:rPr>
          <w:rFonts w:ascii="Calibri" w:hAnsi="Calibri" w:eastAsia="MS Mincho" w:cs="Calibri"/>
          <w:lang w:val="fr-FR"/>
        </w:rPr>
        <w:t>er</w:t>
      </w:r>
      <w:r w:rsidRPr="00F11450">
        <w:rPr>
          <w:rFonts w:ascii="Calibri" w:hAnsi="Calibri" w:eastAsia="MS Mincho" w:cs="Calibri"/>
          <w:lang w:val="fr-FR"/>
        </w:rPr>
        <w:t xml:space="preserve"> pendant cet exercice. L'échantillon doit contenir toutes les sections d'une proposition, y compris la mise en œuvre et le S&amp;E, puisque la même proposition sera utilisée pour le reste des exercices.</w:t>
      </w:r>
    </w:p>
    <w:p w:rsidRPr="00BC7D1C" w:rsidR="00BC7D1C" w:rsidP="7A77F6B7" w:rsidRDefault="00BC7D1C" w14:paraId="0CC09A5C" w14:textId="3D8A863F">
      <w:pPr>
        <w:numPr>
          <w:ilvl w:val="0"/>
          <w:numId w:val="3"/>
        </w:numPr>
        <w:spacing w:after="0" w:line="240" w:lineRule="auto"/>
        <w:textAlignment w:val="baseline"/>
        <w:rPr>
          <w:rFonts w:ascii="Calibri" w:hAnsi="Calibri" w:eastAsia="MS Mincho" w:cs="Calibri"/>
          <w:lang w:val="fr-FR"/>
        </w:rPr>
      </w:pPr>
      <w:r w:rsidRPr="3472E502">
        <w:rPr>
          <w:rFonts w:ascii="Calibri" w:hAnsi="Calibri" w:eastAsia="MS Mincho" w:cs="Calibri"/>
          <w:lang w:val="fr-FR"/>
        </w:rPr>
        <w:t xml:space="preserve">Ce dossier de formation contient de nombreux exemples et des histoires de réussite auxquels vous pouvez vous référer tout au long de l'atelier, mais il est vivement recommandé de rechercher d'autres exemples spécifiques au contexte. Vous pouvez le faire en consultant le </w:t>
      </w:r>
      <w:r w:rsidR="00BA7758">
        <w:rPr>
          <w:rFonts w:ascii="Calibri" w:hAnsi="Calibri" w:eastAsia="MS Mincho" w:cs="Calibri"/>
          <w:lang w:val="fr-FR"/>
        </w:rPr>
        <w:t>groupe</w:t>
      </w:r>
      <w:r w:rsidRPr="3472E502" w:rsidR="16DFD579">
        <w:rPr>
          <w:rFonts w:ascii="Calibri" w:hAnsi="Calibri" w:eastAsia="MS Mincho" w:cs="Calibri"/>
          <w:lang w:val="fr-FR"/>
        </w:rPr>
        <w:t xml:space="preserve"> de </w:t>
      </w:r>
      <w:r w:rsidR="00BA7758">
        <w:rPr>
          <w:rFonts w:ascii="Calibri" w:hAnsi="Calibri" w:eastAsia="MS Mincho" w:cs="Calibri"/>
          <w:lang w:val="fr-FR"/>
        </w:rPr>
        <w:t xml:space="preserve">la </w:t>
      </w:r>
      <w:r w:rsidRPr="3472E502" w:rsidR="16DFD579">
        <w:rPr>
          <w:rFonts w:ascii="Calibri" w:hAnsi="Calibri" w:eastAsia="MS Mincho" w:cs="Calibri"/>
          <w:lang w:val="fr-FR"/>
        </w:rPr>
        <w:t>nutrition</w:t>
      </w:r>
      <w:r w:rsidRPr="3472E502">
        <w:rPr>
          <w:rFonts w:ascii="Calibri" w:hAnsi="Calibri" w:eastAsia="MS Mincho" w:cs="Calibri"/>
          <w:lang w:val="fr-FR"/>
        </w:rPr>
        <w:t xml:space="preserve"> dans votre pays ou en consultant les participant(e)s eux-mêmes avant la formation.</w:t>
      </w:r>
    </w:p>
    <w:p w:rsidRPr="00BC7D1C" w:rsidR="007A086D" w:rsidP="007A086D" w:rsidRDefault="007A086D" w14:paraId="53EE82FA" w14:textId="77777777">
      <w:pPr>
        <w:spacing w:after="0" w:line="240" w:lineRule="auto"/>
        <w:textAlignment w:val="baseline"/>
        <w:rPr>
          <w:rFonts w:ascii="Calibri" w:hAnsi="Calibri" w:eastAsia="MS Mincho" w:cs="Calibri"/>
          <w:b/>
          <w:bCs/>
          <w:lang w:val="fr-FR"/>
        </w:rPr>
      </w:pPr>
    </w:p>
    <w:p w:rsidRPr="00C76753" w:rsidR="00B7036B" w:rsidP="00F40231" w:rsidRDefault="003D28B5" w14:paraId="00239C92" w14:textId="77777777">
      <w:pPr>
        <w:shd w:val="clear" w:color="auto" w:fill="F2F2F2" w:themeFill="background1" w:themeFillShade="F2"/>
        <w:spacing w:after="0" w:line="240" w:lineRule="auto"/>
        <w:rPr>
          <w:rFonts w:ascii="Calibri" w:hAnsi="Calibri" w:eastAsia="MS Mincho" w:cs="Calibri"/>
          <w:b/>
          <w:bCs/>
          <w:lang w:val="fr-FR"/>
        </w:rPr>
      </w:pPr>
      <w:r w:rsidRPr="00C76753">
        <w:rPr>
          <w:rFonts w:ascii="Calibri" w:hAnsi="Calibri" w:eastAsia="MS Mincho" w:cs="Calibri"/>
          <w:b/>
          <w:bCs/>
          <w:lang w:val="fr-FR"/>
        </w:rPr>
        <w:t>Définitions introductives</w:t>
      </w:r>
      <w:r w:rsidRPr="00C76753">
        <w:rPr>
          <w:rFonts w:ascii="Calibri" w:hAnsi="Calibri" w:eastAsia="MS Mincho" w:cs="Calibri"/>
          <w:b/>
          <w:bCs/>
          <w:lang w:val="fr-FR"/>
        </w:rPr>
        <w:tab/>
      </w:r>
    </w:p>
    <w:p w:rsidRPr="003D28B5" w:rsidR="003D28B5" w:rsidP="00B14A03" w:rsidRDefault="003D28B5" w14:paraId="713A4828" w14:textId="1C3C25FC">
      <w:pPr>
        <w:spacing w:after="0" w:line="240" w:lineRule="auto"/>
        <w:rPr>
          <w:rFonts w:ascii="Calibri" w:hAnsi="Calibri" w:eastAsia="MS Mincho" w:cs="Calibri"/>
          <w:lang w:val="fr-FR"/>
        </w:rPr>
      </w:pPr>
      <w:r w:rsidRPr="003D28B5">
        <w:rPr>
          <w:rFonts w:ascii="Calibri" w:hAnsi="Calibri" w:eastAsia="MS Mincho" w:cs="Calibri"/>
          <w:lang w:val="fr-FR"/>
        </w:rPr>
        <w:t xml:space="preserve">Cette partie de la séance se concentre </w:t>
      </w:r>
      <w:r w:rsidR="002413ED">
        <w:rPr>
          <w:rFonts w:ascii="Calibri" w:hAnsi="Calibri" w:eastAsia="MS Mincho" w:cs="Calibri"/>
          <w:lang w:val="fr-FR"/>
        </w:rPr>
        <w:t>s</w:t>
      </w:r>
      <w:r w:rsidRPr="002413ED" w:rsidR="002413ED">
        <w:rPr>
          <w:rFonts w:ascii="Calibri" w:hAnsi="Calibri" w:eastAsia="MS Mincho" w:cs="Calibri"/>
          <w:lang w:val="fr-FR"/>
        </w:rPr>
        <w:t>ur l'explication de la définition des termes</w:t>
      </w:r>
      <w:r w:rsidR="002413ED">
        <w:rPr>
          <w:rFonts w:ascii="Calibri" w:hAnsi="Calibri" w:eastAsia="MS Mincho" w:cs="Calibri"/>
          <w:lang w:val="fr-FR"/>
        </w:rPr>
        <w:t xml:space="preserve"> « </w:t>
      </w:r>
      <w:r>
        <w:rPr>
          <w:rFonts w:ascii="Calibri" w:hAnsi="Calibri" w:eastAsia="MS Mincho" w:cs="Calibri"/>
          <w:lang w:val="fr-FR"/>
        </w:rPr>
        <w:t>genre</w:t>
      </w:r>
      <w:r w:rsidR="002413ED">
        <w:rPr>
          <w:rFonts w:ascii="Calibri" w:hAnsi="Calibri" w:eastAsia="MS Mincho" w:cs="Calibri"/>
          <w:lang w:val="fr-FR"/>
        </w:rPr>
        <w:t> »</w:t>
      </w:r>
      <w:r>
        <w:rPr>
          <w:rFonts w:ascii="Calibri" w:hAnsi="Calibri" w:eastAsia="MS Mincho" w:cs="Calibri"/>
          <w:lang w:val="fr-FR"/>
        </w:rPr>
        <w:t xml:space="preserve">, </w:t>
      </w:r>
      <w:r w:rsidR="002413ED">
        <w:rPr>
          <w:rFonts w:ascii="Calibri" w:hAnsi="Calibri" w:eastAsia="MS Mincho" w:cs="Calibri"/>
          <w:lang w:val="fr-FR"/>
        </w:rPr>
        <w:t>« </w:t>
      </w:r>
      <w:r>
        <w:rPr>
          <w:rFonts w:ascii="Calibri" w:hAnsi="Calibri" w:eastAsia="MS Mincho" w:cs="Calibri"/>
          <w:lang w:val="fr-FR"/>
        </w:rPr>
        <w:t>égalité des genres</w:t>
      </w:r>
      <w:r w:rsidR="002413ED">
        <w:rPr>
          <w:rFonts w:ascii="Calibri" w:hAnsi="Calibri" w:eastAsia="MS Mincho" w:cs="Calibri"/>
          <w:lang w:val="fr-FR"/>
        </w:rPr>
        <w:t> »</w:t>
      </w:r>
      <w:r>
        <w:rPr>
          <w:rFonts w:ascii="Calibri" w:hAnsi="Calibri" w:eastAsia="MS Mincho" w:cs="Calibri"/>
          <w:lang w:val="fr-FR"/>
        </w:rPr>
        <w:t xml:space="preserve">, </w:t>
      </w:r>
      <w:r w:rsidR="002413ED">
        <w:rPr>
          <w:rFonts w:ascii="Calibri" w:hAnsi="Calibri" w:eastAsia="MS Mincho" w:cs="Calibri"/>
          <w:lang w:val="fr-FR"/>
        </w:rPr>
        <w:t>«</w:t>
      </w:r>
      <w:r>
        <w:rPr>
          <w:rFonts w:ascii="Calibri" w:hAnsi="Calibri" w:eastAsia="MS Mincho" w:cs="Calibri"/>
          <w:lang w:val="fr-FR"/>
        </w:rPr>
        <w:t xml:space="preserve"> VBG</w:t>
      </w:r>
      <w:r w:rsidR="002413ED">
        <w:rPr>
          <w:rFonts w:ascii="Calibri" w:hAnsi="Calibri" w:eastAsia="MS Mincho" w:cs="Calibri"/>
          <w:lang w:val="fr-FR"/>
        </w:rPr>
        <w:t> », de même que d</w:t>
      </w:r>
      <w:r>
        <w:rPr>
          <w:rFonts w:ascii="Calibri" w:hAnsi="Calibri" w:eastAsia="MS Mincho" w:cs="Calibri"/>
          <w:lang w:val="fr-FR"/>
        </w:rPr>
        <w:t xml:space="preserve">es types </w:t>
      </w:r>
      <w:r w:rsidR="00DF3EF0">
        <w:rPr>
          <w:rFonts w:ascii="Calibri" w:hAnsi="Calibri" w:eastAsia="MS Mincho" w:cs="Calibri"/>
          <w:lang w:val="fr-FR"/>
        </w:rPr>
        <w:t>d’</w:t>
      </w:r>
      <w:r>
        <w:rPr>
          <w:rFonts w:ascii="Calibri" w:hAnsi="Calibri" w:eastAsia="MS Mincho" w:cs="Calibri"/>
          <w:lang w:val="fr-FR"/>
        </w:rPr>
        <w:t>interventions</w:t>
      </w:r>
      <w:r w:rsidR="00DF3EF0">
        <w:rPr>
          <w:rFonts w:ascii="Calibri" w:hAnsi="Calibri" w:eastAsia="MS Mincho" w:cs="Calibri"/>
          <w:lang w:val="fr-FR"/>
        </w:rPr>
        <w:t xml:space="preserve"> en matière</w:t>
      </w:r>
      <w:r>
        <w:rPr>
          <w:rFonts w:ascii="Calibri" w:hAnsi="Calibri" w:eastAsia="MS Mincho" w:cs="Calibri"/>
          <w:lang w:val="fr-FR"/>
        </w:rPr>
        <w:t xml:space="preserve"> de VBG. Elle se concentre aussi sur </w:t>
      </w:r>
      <w:r w:rsidR="00DF3EF0">
        <w:rPr>
          <w:rFonts w:ascii="Calibri" w:hAnsi="Calibri" w:eastAsia="MS Mincho" w:cs="Calibri"/>
          <w:lang w:val="fr-FR"/>
        </w:rPr>
        <w:t>la présentation</w:t>
      </w:r>
      <w:r>
        <w:rPr>
          <w:rFonts w:ascii="Calibri" w:hAnsi="Calibri" w:eastAsia="MS Mincho" w:cs="Calibri"/>
          <w:lang w:val="fr-FR"/>
        </w:rPr>
        <w:t xml:space="preserve"> </w:t>
      </w:r>
      <w:r w:rsidR="00DF3EF0">
        <w:rPr>
          <w:rFonts w:ascii="Calibri" w:hAnsi="Calibri" w:eastAsia="MS Mincho" w:cs="Calibri"/>
          <w:lang w:val="fr-FR"/>
        </w:rPr>
        <w:t>du</w:t>
      </w:r>
      <w:r>
        <w:rPr>
          <w:rFonts w:ascii="Calibri" w:hAnsi="Calibri" w:eastAsia="MS Mincho" w:cs="Calibri"/>
          <w:lang w:val="fr-FR"/>
        </w:rPr>
        <w:t xml:space="preserve"> cadre conceptuel d</w:t>
      </w:r>
      <w:r w:rsidR="00DF3EF0">
        <w:rPr>
          <w:rFonts w:ascii="Calibri" w:hAnsi="Calibri" w:eastAsia="MS Mincho" w:cs="Calibri"/>
          <w:lang w:val="fr-FR"/>
        </w:rPr>
        <w:t>e l</w:t>
      </w:r>
      <w:r>
        <w:rPr>
          <w:rFonts w:ascii="Calibri" w:hAnsi="Calibri" w:eastAsia="MS Mincho" w:cs="Calibri"/>
          <w:lang w:val="fr-FR"/>
        </w:rPr>
        <w:t xml:space="preserve">’UNICEF des causes de malnutrition afin de créer un lien entre les définitions introductives et les programmes de nutrition. </w:t>
      </w:r>
      <w:r w:rsidRPr="00934BAE" w:rsidR="00934BAE">
        <w:rPr>
          <w:rFonts w:ascii="Calibri" w:hAnsi="Calibri" w:eastAsia="MS Mincho" w:cs="Calibri"/>
          <w:lang w:val="fr-FR"/>
        </w:rPr>
        <w:t>En outre, un exercice de groupe met en évidence les différents obstacles à l'accès aux services de nutrition</w:t>
      </w:r>
      <w:r>
        <w:rPr>
          <w:rFonts w:ascii="Calibri" w:hAnsi="Calibri" w:eastAsia="MS Mincho" w:cs="Calibri"/>
          <w:lang w:val="fr-FR"/>
        </w:rPr>
        <w:t xml:space="preserve">. </w:t>
      </w:r>
    </w:p>
    <w:p w:rsidRPr="003D28B5" w:rsidR="003D28B5" w:rsidP="00B14A03" w:rsidRDefault="003D28B5" w14:paraId="63EF0C6F" w14:textId="77777777">
      <w:pPr>
        <w:spacing w:after="0" w:line="240" w:lineRule="auto"/>
        <w:rPr>
          <w:rFonts w:ascii="Calibri" w:hAnsi="Calibri" w:eastAsia="MS Mincho" w:cs="Calibri"/>
          <w:lang w:val="fr-FR"/>
        </w:rPr>
      </w:pPr>
    </w:p>
    <w:p w:rsidRPr="00584F12" w:rsidR="003D28B5" w:rsidP="00E23FD6" w:rsidRDefault="00584F12" w14:paraId="64BCE7BF" w14:textId="0BB70596">
      <w:pPr>
        <w:spacing w:after="0" w:line="240" w:lineRule="auto"/>
        <w:contextualSpacing/>
        <w:rPr>
          <w:rFonts w:ascii="Calibri" w:hAnsi="Calibri" w:eastAsia="MS Mincho" w:cs="Calibri"/>
          <w:lang w:val="fr-FR"/>
        </w:rPr>
      </w:pPr>
      <w:r w:rsidRPr="00584F12">
        <w:rPr>
          <w:rFonts w:ascii="Calibri" w:hAnsi="Calibri" w:eastAsia="MS Mincho" w:cs="Calibri"/>
          <w:lang w:val="fr-FR"/>
        </w:rPr>
        <w:t>La</w:t>
      </w:r>
      <w:r w:rsidRPr="00584F12" w:rsidR="003D28B5">
        <w:rPr>
          <w:rFonts w:ascii="Calibri" w:hAnsi="Calibri" w:eastAsia="MS Mincho" w:cs="Calibri"/>
          <w:lang w:val="fr-FR"/>
        </w:rPr>
        <w:t xml:space="preserve"> d</w:t>
      </w:r>
      <w:r w:rsidRPr="00584F12">
        <w:rPr>
          <w:rFonts w:ascii="Calibri" w:hAnsi="Calibri" w:eastAsia="MS Mincho" w:cs="Calibri"/>
          <w:lang w:val="fr-FR"/>
        </w:rPr>
        <w:t>é</w:t>
      </w:r>
      <w:r w:rsidRPr="00584F12" w:rsidR="003D28B5">
        <w:rPr>
          <w:rFonts w:ascii="Calibri" w:hAnsi="Calibri" w:eastAsia="MS Mincho" w:cs="Calibri"/>
          <w:lang w:val="fr-FR"/>
        </w:rPr>
        <w:t>finition du genre :</w:t>
      </w:r>
    </w:p>
    <w:p w:rsidR="003D28B5" w:rsidP="00187C77" w:rsidRDefault="003D28B5" w14:paraId="3E137A08" w14:textId="77777777">
      <w:pPr>
        <w:pStyle w:val="ListParagraph"/>
        <w:numPr>
          <w:ilvl w:val="0"/>
          <w:numId w:val="6"/>
        </w:numPr>
        <w:spacing w:after="0" w:line="240" w:lineRule="auto"/>
        <w:rPr>
          <w:lang w:val="fr-FR"/>
        </w:rPr>
      </w:pPr>
      <w:r w:rsidRPr="003D28B5">
        <w:rPr>
          <w:lang w:val="fr-FR"/>
        </w:rPr>
        <w:t>Demandez aux participant(e)</w:t>
      </w:r>
      <w:r>
        <w:rPr>
          <w:lang w:val="fr-FR"/>
        </w:rPr>
        <w:t xml:space="preserve">s de définir le genre et d’identifier la différence entre le genre et le sexe. </w:t>
      </w:r>
    </w:p>
    <w:p w:rsidRPr="003D28B5" w:rsidR="005E1ED1" w:rsidP="3472E502" w:rsidRDefault="005E1ED1" w14:paraId="0C3D511D" w14:textId="28BF0D34">
      <w:pPr>
        <w:pStyle w:val="ListParagraph"/>
        <w:numPr>
          <w:ilvl w:val="0"/>
          <w:numId w:val="6"/>
        </w:numPr>
        <w:spacing w:after="0" w:line="240" w:lineRule="auto"/>
        <w:rPr>
          <w:rFonts w:eastAsiaTheme="minorEastAsia"/>
          <w:lang w:val="fr-FR"/>
        </w:rPr>
      </w:pPr>
      <w:r w:rsidRPr="3472E502">
        <w:rPr>
          <w:lang w:val="fr-FR"/>
        </w:rPr>
        <w:t xml:space="preserve">Expliquez (diapositive </w:t>
      </w:r>
      <w:r w:rsidRPr="3472E502" w:rsidR="001257FC">
        <w:rPr>
          <w:lang w:val="fr-FR"/>
        </w:rPr>
        <w:t>n</w:t>
      </w:r>
      <w:r w:rsidRPr="3472E502" w:rsidR="001257FC">
        <w:rPr>
          <w:vertAlign w:val="superscript"/>
          <w:lang w:val="fr-FR"/>
        </w:rPr>
        <w:t>o</w:t>
      </w:r>
      <w:r w:rsidRPr="3472E502" w:rsidR="001257FC">
        <w:rPr>
          <w:lang w:val="fr-FR"/>
        </w:rPr>
        <w:t xml:space="preserve"> </w:t>
      </w:r>
      <w:r w:rsidRPr="3472E502">
        <w:rPr>
          <w:lang w:val="fr-FR"/>
        </w:rPr>
        <w:t xml:space="preserve">4) la définition officielle de l’OMS du genre – </w:t>
      </w:r>
      <w:r w:rsidR="004F538C">
        <w:rPr>
          <w:lang w:val="fr-FR"/>
        </w:rPr>
        <w:t>on entend par</w:t>
      </w:r>
      <w:r w:rsidRPr="3472E502">
        <w:rPr>
          <w:lang w:val="fr-FR"/>
        </w:rPr>
        <w:t xml:space="preserve"> genre les caractéristiques </w:t>
      </w:r>
      <w:r w:rsidRPr="3472E502" w:rsidR="7B32D61B">
        <w:rPr>
          <w:lang w:val="fr-FR"/>
        </w:rPr>
        <w:t xml:space="preserve">socialement </w:t>
      </w:r>
      <w:r w:rsidRPr="3472E502">
        <w:rPr>
          <w:lang w:val="fr-FR"/>
        </w:rPr>
        <w:t>construites des femmes et des hommes tel</w:t>
      </w:r>
      <w:r w:rsidR="004F538C">
        <w:rPr>
          <w:lang w:val="fr-FR"/>
        </w:rPr>
        <w:t>le</w:t>
      </w:r>
      <w:r w:rsidRPr="3472E502">
        <w:rPr>
          <w:lang w:val="fr-FR"/>
        </w:rPr>
        <w:t xml:space="preserve">s que les normes, les rôles et les relations entre des groupes </w:t>
      </w:r>
      <w:r w:rsidR="004F538C">
        <w:rPr>
          <w:lang w:val="fr-FR"/>
        </w:rPr>
        <w:t>de</w:t>
      </w:r>
      <w:r w:rsidRPr="3472E502">
        <w:rPr>
          <w:lang w:val="fr-FR"/>
        </w:rPr>
        <w:t xml:space="preserve"> femmes et d</w:t>
      </w:r>
      <w:r w:rsidR="004F538C">
        <w:rPr>
          <w:lang w:val="fr-FR"/>
        </w:rPr>
        <w:t>’</w:t>
      </w:r>
      <w:r w:rsidRPr="3472E502">
        <w:rPr>
          <w:lang w:val="fr-FR"/>
        </w:rPr>
        <w:t>hommes</w:t>
      </w:r>
    </w:p>
    <w:p w:rsidR="005E1ED1" w:rsidP="00E23FD6" w:rsidRDefault="005E1ED1" w14:paraId="275D6E99" w14:textId="32D74FBE">
      <w:pPr>
        <w:pStyle w:val="ListParagraph"/>
        <w:numPr>
          <w:ilvl w:val="0"/>
          <w:numId w:val="6"/>
        </w:numPr>
        <w:spacing w:after="0" w:line="240" w:lineRule="auto"/>
        <w:rPr>
          <w:lang w:val="fr-FR"/>
        </w:rPr>
      </w:pPr>
      <w:r w:rsidRPr="005E1ED1">
        <w:rPr>
          <w:lang w:val="fr-FR"/>
        </w:rPr>
        <w:t>Le concept du genre varie d’une soci</w:t>
      </w:r>
      <w:r>
        <w:rPr>
          <w:lang w:val="fr-FR"/>
        </w:rPr>
        <w:t>été à un</w:t>
      </w:r>
      <w:r w:rsidR="00255592">
        <w:rPr>
          <w:lang w:val="fr-FR"/>
        </w:rPr>
        <w:t>e</w:t>
      </w:r>
      <w:r>
        <w:rPr>
          <w:lang w:val="fr-FR"/>
        </w:rPr>
        <w:t xml:space="preserve"> autre et dans le temps. Donnez des exemples comme le changement du rôle des femmes </w:t>
      </w:r>
      <w:r w:rsidR="00255592">
        <w:rPr>
          <w:lang w:val="fr-FR"/>
        </w:rPr>
        <w:t>au sein de</w:t>
      </w:r>
      <w:r>
        <w:rPr>
          <w:lang w:val="fr-FR"/>
        </w:rPr>
        <w:t xml:space="preserve"> la famille avec le temps et </w:t>
      </w:r>
      <w:r w:rsidR="00255592">
        <w:rPr>
          <w:lang w:val="fr-FR"/>
        </w:rPr>
        <w:t>dans</w:t>
      </w:r>
      <w:r>
        <w:rPr>
          <w:lang w:val="fr-FR"/>
        </w:rPr>
        <w:t xml:space="preserve"> les différents lieux/</w:t>
      </w:r>
      <w:r w:rsidR="00255592">
        <w:rPr>
          <w:lang w:val="fr-FR"/>
        </w:rPr>
        <w:t xml:space="preserve">au sein des différentes </w:t>
      </w:r>
      <w:r>
        <w:rPr>
          <w:lang w:val="fr-FR"/>
        </w:rPr>
        <w:t xml:space="preserve">cultures.  </w:t>
      </w:r>
    </w:p>
    <w:p w:rsidRPr="005E1ED1" w:rsidR="000F4996" w:rsidP="00E23FD6" w:rsidRDefault="00612B78" w14:paraId="4668ABBD" w14:textId="03FF6E57">
      <w:pPr>
        <w:pStyle w:val="ListParagraph"/>
        <w:numPr>
          <w:ilvl w:val="0"/>
          <w:numId w:val="6"/>
        </w:numPr>
        <w:spacing w:after="0" w:line="240" w:lineRule="auto"/>
        <w:rPr>
          <w:lang w:val="fr-FR"/>
        </w:rPr>
      </w:pPr>
      <w:r>
        <w:rPr>
          <w:lang w:val="fr-FR"/>
        </w:rPr>
        <w:t>Il</w:t>
      </w:r>
      <w:r w:rsidR="005E1ED1">
        <w:rPr>
          <w:lang w:val="fr-FR"/>
        </w:rPr>
        <w:t xml:space="preserve"> est utilisé de façon</w:t>
      </w:r>
      <w:r w:rsidRPr="005E1ED1" w:rsidR="005E1ED1">
        <w:rPr>
          <w:lang w:val="fr-FR"/>
        </w:rPr>
        <w:t xml:space="preserve"> interchangeable avec le sexe, mais le sexe fait référence à la caractéristique biologique avec laquelle les gens sont né</w:t>
      </w:r>
      <w:r w:rsidR="001257FC">
        <w:rPr>
          <w:lang w:val="fr-FR"/>
        </w:rPr>
        <w:t xml:space="preserve">s et qui ne peut </w:t>
      </w:r>
      <w:r w:rsidR="00342D43">
        <w:rPr>
          <w:lang w:val="fr-FR"/>
        </w:rPr>
        <w:t xml:space="preserve">pas </w:t>
      </w:r>
      <w:r w:rsidR="001257FC">
        <w:rPr>
          <w:lang w:val="fr-FR"/>
        </w:rPr>
        <w:t xml:space="preserve">être modifiée </w:t>
      </w:r>
      <w:r w:rsidRPr="005E1ED1" w:rsidR="005E1ED1">
        <w:rPr>
          <w:lang w:val="fr-FR"/>
        </w:rPr>
        <w:t>(homme et femme)</w:t>
      </w:r>
      <w:r>
        <w:rPr>
          <w:lang w:val="fr-FR"/>
        </w:rPr>
        <w:t>.</w:t>
      </w:r>
    </w:p>
    <w:p w:rsidRPr="005E1ED1" w:rsidR="000F4996" w:rsidP="00E23FD6" w:rsidRDefault="000F4996" w14:paraId="3891486E" w14:textId="77777777">
      <w:pPr>
        <w:spacing w:after="0" w:line="240" w:lineRule="auto"/>
        <w:rPr>
          <w:lang w:val="fr-FR"/>
        </w:rPr>
      </w:pPr>
    </w:p>
    <w:p w:rsidRPr="00834F93" w:rsidR="00E23FD6" w:rsidP="00E23FD6" w:rsidRDefault="001257FC" w14:paraId="3894647A" w14:textId="77777777">
      <w:pPr>
        <w:spacing w:after="0" w:line="240" w:lineRule="auto"/>
        <w:rPr>
          <w:lang w:val="fr-CA"/>
        </w:rPr>
      </w:pPr>
      <w:r w:rsidRPr="00834F93">
        <w:rPr>
          <w:lang w:val="fr-CA"/>
        </w:rPr>
        <w:t xml:space="preserve">Définition de l’égalité des genres </w:t>
      </w:r>
    </w:p>
    <w:p w:rsidRPr="001257FC" w:rsidR="001257FC" w:rsidP="00187C77" w:rsidRDefault="001257FC" w14:paraId="2FDF5EDC" w14:textId="6DD6A8DC">
      <w:pPr>
        <w:pStyle w:val="ListParagraph"/>
        <w:numPr>
          <w:ilvl w:val="0"/>
          <w:numId w:val="7"/>
        </w:numPr>
        <w:spacing w:after="0" w:line="240" w:lineRule="auto"/>
        <w:rPr>
          <w:lang w:val="fr-FR"/>
        </w:rPr>
      </w:pPr>
      <w:r w:rsidRPr="001257FC">
        <w:rPr>
          <w:lang w:val="fr-FR"/>
        </w:rPr>
        <w:lastRenderedPageBreak/>
        <w:t>Expliquez (diapositive n</w:t>
      </w:r>
      <w:r w:rsidRPr="001257FC">
        <w:rPr>
          <w:vertAlign w:val="superscript"/>
          <w:lang w:val="fr-FR"/>
        </w:rPr>
        <w:t>o</w:t>
      </w:r>
      <w:r w:rsidRPr="001257FC">
        <w:rPr>
          <w:lang w:val="fr-FR"/>
        </w:rPr>
        <w:t xml:space="preserve"> 5) que l’égalité des genres fait r</w:t>
      </w:r>
      <w:r>
        <w:rPr>
          <w:lang w:val="fr-FR"/>
        </w:rPr>
        <w:t xml:space="preserve">éférence à </w:t>
      </w:r>
      <w:r w:rsidR="00300097">
        <w:rPr>
          <w:lang w:val="fr-FR"/>
        </w:rPr>
        <w:t>la jouissance</w:t>
      </w:r>
      <w:r w:rsidRPr="001257FC">
        <w:rPr>
          <w:lang w:val="fr-FR"/>
        </w:rPr>
        <w:t xml:space="preserve"> égal</w:t>
      </w:r>
      <w:r w:rsidR="00300097">
        <w:rPr>
          <w:lang w:val="fr-FR"/>
        </w:rPr>
        <w:t>e</w:t>
      </w:r>
      <w:r w:rsidRPr="001257FC">
        <w:rPr>
          <w:lang w:val="fr-FR"/>
        </w:rPr>
        <w:t xml:space="preserve"> par les femmes, filles, hommes et garçons (de tout âge, orientation sexuelle et identité de genre) des droits, biens, possibilités, ressources, récompenses et qualité de vie</w:t>
      </w:r>
      <w:r w:rsidR="00300097">
        <w:rPr>
          <w:lang w:val="fr-FR"/>
        </w:rPr>
        <w:t>.</w:t>
      </w:r>
    </w:p>
    <w:p w:rsidRPr="001257FC" w:rsidR="001257FC" w:rsidP="00187C77" w:rsidRDefault="001257FC" w14:paraId="2746DCCA" w14:textId="20CE02BF">
      <w:pPr>
        <w:pStyle w:val="ListParagraph"/>
        <w:numPr>
          <w:ilvl w:val="0"/>
          <w:numId w:val="7"/>
        </w:numPr>
        <w:spacing w:after="0" w:line="240" w:lineRule="auto"/>
        <w:rPr>
          <w:lang w:val="fr-FR"/>
        </w:rPr>
      </w:pPr>
      <w:r w:rsidRPr="3472E502">
        <w:rPr>
          <w:lang w:val="fr-FR"/>
        </w:rPr>
        <w:t xml:space="preserve">Demandez aux participant(e)s de réfléchir </w:t>
      </w:r>
      <w:r w:rsidR="00300097">
        <w:rPr>
          <w:lang w:val="fr-FR"/>
        </w:rPr>
        <w:t>à</w:t>
      </w:r>
      <w:r w:rsidRPr="3472E502" w:rsidR="00365AE5">
        <w:rPr>
          <w:lang w:val="fr-FR"/>
        </w:rPr>
        <w:t xml:space="preserve"> la définition </w:t>
      </w:r>
      <w:r w:rsidRPr="3472E502" w:rsidR="6C1B6334">
        <w:rPr>
          <w:lang w:val="fr-FR"/>
        </w:rPr>
        <w:t xml:space="preserve">en </w:t>
      </w:r>
      <w:r w:rsidRPr="3472E502" w:rsidR="00365AE5">
        <w:rPr>
          <w:lang w:val="fr-FR"/>
        </w:rPr>
        <w:t xml:space="preserve">leur </w:t>
      </w:r>
      <w:r w:rsidRPr="3472E502" w:rsidR="00834F93">
        <w:rPr>
          <w:lang w:val="fr-FR"/>
        </w:rPr>
        <w:t>demandant</w:t>
      </w:r>
      <w:r w:rsidRPr="3472E502">
        <w:rPr>
          <w:lang w:val="fr-FR"/>
        </w:rPr>
        <w:t xml:space="preserve"> s’ils/elles sont d’accord ou non sur le fait que l’inégalité des genres existent </w:t>
      </w:r>
      <w:r w:rsidR="00300097">
        <w:rPr>
          <w:lang w:val="fr-FR"/>
        </w:rPr>
        <w:t>au sein</w:t>
      </w:r>
      <w:r w:rsidRPr="3472E502">
        <w:rPr>
          <w:lang w:val="fr-FR"/>
        </w:rPr>
        <w:t xml:space="preserve"> </w:t>
      </w:r>
      <w:r w:rsidR="00300097">
        <w:rPr>
          <w:lang w:val="fr-FR"/>
        </w:rPr>
        <w:t>d</w:t>
      </w:r>
      <w:r w:rsidRPr="3472E502">
        <w:rPr>
          <w:lang w:val="fr-FR"/>
        </w:rPr>
        <w:t>e différentes cultures</w:t>
      </w:r>
    </w:p>
    <w:p w:rsidR="001257FC" w:rsidP="00187C77" w:rsidRDefault="001257FC" w14:paraId="6490F411" w14:textId="4896E989">
      <w:pPr>
        <w:pStyle w:val="ListParagraph"/>
        <w:numPr>
          <w:ilvl w:val="0"/>
          <w:numId w:val="7"/>
        </w:numPr>
        <w:spacing w:after="0" w:line="240" w:lineRule="auto"/>
        <w:rPr>
          <w:lang w:val="fr-FR"/>
        </w:rPr>
      </w:pPr>
      <w:r w:rsidRPr="001257FC">
        <w:rPr>
          <w:lang w:val="fr-FR"/>
        </w:rPr>
        <w:t xml:space="preserve">Concluez que l’inégalité des genres </w:t>
      </w:r>
      <w:r w:rsidR="00A32B23">
        <w:rPr>
          <w:lang w:val="fr-FR"/>
        </w:rPr>
        <w:t>est</w:t>
      </w:r>
      <w:r w:rsidRPr="001257FC">
        <w:rPr>
          <w:lang w:val="fr-FR"/>
        </w:rPr>
        <w:t xml:space="preserve"> pr</w:t>
      </w:r>
      <w:r w:rsidR="00342D43">
        <w:rPr>
          <w:lang w:val="fr-FR"/>
        </w:rPr>
        <w:t>ésente</w:t>
      </w:r>
      <w:r>
        <w:rPr>
          <w:lang w:val="fr-FR"/>
        </w:rPr>
        <w:t xml:space="preserve"> presque partout et </w:t>
      </w:r>
      <w:r w:rsidR="00682B80">
        <w:rPr>
          <w:lang w:val="fr-FR"/>
        </w:rPr>
        <w:t>il est</w:t>
      </w:r>
      <w:r>
        <w:rPr>
          <w:lang w:val="fr-FR"/>
        </w:rPr>
        <w:t xml:space="preserve"> très important de la </w:t>
      </w:r>
      <w:r w:rsidR="00365AE5">
        <w:rPr>
          <w:lang w:val="fr-FR"/>
        </w:rPr>
        <w:t>prendre</w:t>
      </w:r>
      <w:r>
        <w:rPr>
          <w:lang w:val="fr-FR"/>
        </w:rPr>
        <w:t xml:space="preserve"> en compte lors de la conception des programmes</w:t>
      </w:r>
      <w:r w:rsidR="00A32B23">
        <w:rPr>
          <w:lang w:val="fr-FR"/>
        </w:rPr>
        <w:t>.</w:t>
      </w:r>
    </w:p>
    <w:p w:rsidRPr="001257FC" w:rsidR="001257FC" w:rsidP="00187C77" w:rsidRDefault="001257FC" w14:paraId="27F02358" w14:textId="14DE9CBF">
      <w:pPr>
        <w:pStyle w:val="ListParagraph"/>
        <w:numPr>
          <w:ilvl w:val="0"/>
          <w:numId w:val="7"/>
        </w:numPr>
        <w:spacing w:after="0" w:line="240" w:lineRule="auto"/>
        <w:rPr>
          <w:lang w:val="fr-FR"/>
        </w:rPr>
      </w:pPr>
      <w:r>
        <w:rPr>
          <w:lang w:val="fr-FR"/>
        </w:rPr>
        <w:t xml:space="preserve">Si vous recevez plus de questions au sujet de la programmation en matière d’égalité des genres dans l’action humanitaire, il est recommandé que vous donniez des réponses brèves et </w:t>
      </w:r>
      <w:r w:rsidRPr="00DF0AD0" w:rsidR="00DF0AD0">
        <w:rPr>
          <w:lang w:val="fr-FR"/>
        </w:rPr>
        <w:t>de renvoyer les participants à des ressources dont ils pourront s'inspirer s'ils s'y intéressent davantage</w:t>
      </w:r>
      <w:r w:rsidR="0027762B">
        <w:rPr>
          <w:lang w:val="fr-FR"/>
        </w:rPr>
        <w:t xml:space="preserve">. Par exemple : Le guide des genres pour les actions humanitaires (IASC) </w:t>
      </w:r>
      <w:hyperlink w:history="1" r:id="rId11">
        <w:r w:rsidRPr="0027762B" w:rsidR="0027762B">
          <w:rPr>
            <w:rStyle w:val="Hyperlink"/>
            <w:lang w:val="fr-FR"/>
          </w:rPr>
          <w:t>https://interagencystandingcommittee.org/system/files/iasc_le_guide_des_genres_pour_les_actions_humanitaires.pdf</w:t>
        </w:r>
      </w:hyperlink>
    </w:p>
    <w:p w:rsidRPr="00C76753" w:rsidR="00E65B49" w:rsidP="00E65B49" w:rsidRDefault="00E65B49" w14:paraId="4288A16A" w14:textId="77777777">
      <w:pPr>
        <w:pStyle w:val="ListParagraph"/>
        <w:spacing w:after="0" w:line="240" w:lineRule="auto"/>
        <w:rPr>
          <w:lang w:val="fr-FR"/>
        </w:rPr>
      </w:pPr>
    </w:p>
    <w:p w:rsidRPr="00496D9E" w:rsidR="00583DDE" w:rsidP="00583DDE" w:rsidRDefault="00496D9E" w14:paraId="0EA52D10" w14:textId="77777777">
      <w:pPr>
        <w:spacing w:after="0" w:line="240" w:lineRule="auto"/>
        <w:rPr>
          <w:lang w:val="fr-FR"/>
        </w:rPr>
      </w:pPr>
      <w:r w:rsidRPr="00496D9E">
        <w:rPr>
          <w:lang w:val="fr-FR"/>
        </w:rPr>
        <w:t>Définition de la violence basée sur le genre (</w:t>
      </w:r>
      <w:r>
        <w:rPr>
          <w:lang w:val="fr-FR"/>
        </w:rPr>
        <w:t>VBG)</w:t>
      </w:r>
    </w:p>
    <w:p w:rsidRPr="00496D9E" w:rsidR="00496D9E" w:rsidP="00187C77" w:rsidRDefault="00496D9E" w14:paraId="71BE7236" w14:textId="77777777">
      <w:pPr>
        <w:pStyle w:val="ListParagraph"/>
        <w:numPr>
          <w:ilvl w:val="0"/>
          <w:numId w:val="4"/>
        </w:numPr>
        <w:spacing w:after="0" w:line="240" w:lineRule="auto"/>
        <w:rPr>
          <w:rFonts w:eastAsia="MS Mincho" w:cstheme="minorHAnsi"/>
          <w:lang w:val="fr-FR"/>
        </w:rPr>
      </w:pPr>
      <w:r w:rsidRPr="00496D9E">
        <w:rPr>
          <w:rFonts w:eastAsia="MS Mincho" w:cstheme="minorHAnsi"/>
          <w:lang w:val="fr-FR"/>
        </w:rPr>
        <w:t>Demandez à des volontaires de d</w:t>
      </w:r>
      <w:r>
        <w:rPr>
          <w:rFonts w:eastAsia="MS Mincho" w:cstheme="minorHAnsi"/>
          <w:lang w:val="fr-FR"/>
        </w:rPr>
        <w:t>éfinir la VBG eux-mêmes. Après quelques minutes de discussion, présentez et utilisez les termes suivants pour décrire la VBG :</w:t>
      </w:r>
    </w:p>
    <w:p w:rsidRPr="00496D9E" w:rsidR="00C53208" w:rsidP="00F236C1" w:rsidRDefault="00496D9E" w14:paraId="323072AF" w14:textId="77777777">
      <w:pPr>
        <w:pStyle w:val="ListParagraph"/>
        <w:spacing w:after="0" w:line="240" w:lineRule="auto"/>
        <w:rPr>
          <w:rFonts w:eastAsia="MS Mincho" w:cstheme="minorHAnsi"/>
          <w:lang w:val="fr-FR"/>
        </w:rPr>
      </w:pPr>
      <w:r w:rsidRPr="00496D9E">
        <w:rPr>
          <w:rFonts w:eastAsia="MS Mincho" w:cstheme="minorHAnsi"/>
          <w:lang w:val="fr-FR"/>
        </w:rPr>
        <w:t xml:space="preserve">Genre, pouvoir, violence, consentement éclairé, droits humains </w:t>
      </w:r>
    </w:p>
    <w:p w:rsidRPr="00496D9E" w:rsidR="00496D9E" w:rsidP="00187C77" w:rsidRDefault="00496D9E" w14:paraId="07AC812A" w14:textId="77777777">
      <w:pPr>
        <w:pStyle w:val="ListParagraph"/>
        <w:numPr>
          <w:ilvl w:val="0"/>
          <w:numId w:val="4"/>
        </w:numPr>
        <w:spacing w:after="0" w:line="240" w:lineRule="auto"/>
        <w:rPr>
          <w:rFonts w:eastAsia="MS Mincho" w:cstheme="minorHAnsi"/>
          <w:lang w:val="fr-FR"/>
        </w:rPr>
      </w:pPr>
      <w:r w:rsidRPr="00496D9E">
        <w:rPr>
          <w:rFonts w:eastAsia="MS Mincho" w:cstheme="minorHAnsi"/>
          <w:lang w:val="fr-FR"/>
        </w:rPr>
        <w:t xml:space="preserve">Montrez et lisez la </w:t>
      </w:r>
      <w:r w:rsidRPr="00496D9E" w:rsidR="00032526">
        <w:rPr>
          <w:rFonts w:eastAsia="MS Mincho" w:cstheme="minorHAnsi"/>
          <w:lang w:val="fr-FR"/>
        </w:rPr>
        <w:t>définition</w:t>
      </w:r>
      <w:r w:rsidRPr="00496D9E">
        <w:rPr>
          <w:rFonts w:eastAsia="MS Mincho" w:cstheme="minorHAnsi"/>
          <w:lang w:val="fr-FR"/>
        </w:rPr>
        <w:t xml:space="preserve"> de la </w:t>
      </w:r>
      <w:r>
        <w:rPr>
          <w:rFonts w:eastAsia="MS Mincho" w:cstheme="minorHAnsi"/>
          <w:lang w:val="fr-FR"/>
        </w:rPr>
        <w:t>VBG de la diapositive</w:t>
      </w:r>
      <w:r w:rsidR="00365AE5">
        <w:rPr>
          <w:rFonts w:eastAsia="MS Mincho" w:cstheme="minorHAnsi"/>
          <w:lang w:val="fr-FR"/>
        </w:rPr>
        <w:t xml:space="preserve"> n</w:t>
      </w:r>
      <w:r w:rsidRPr="00365AE5" w:rsidR="00365AE5">
        <w:rPr>
          <w:rFonts w:eastAsia="MS Mincho" w:cstheme="minorHAnsi"/>
          <w:vertAlign w:val="superscript"/>
          <w:lang w:val="fr-FR"/>
        </w:rPr>
        <w:t>o</w:t>
      </w:r>
      <w:r>
        <w:rPr>
          <w:rFonts w:eastAsia="MS Mincho" w:cstheme="minorHAnsi"/>
          <w:lang w:val="fr-FR"/>
        </w:rPr>
        <w:t xml:space="preserve"> 6 et </w:t>
      </w:r>
      <w:r w:rsidR="00032526">
        <w:rPr>
          <w:rFonts w:eastAsia="MS Mincho" w:cstheme="minorHAnsi"/>
          <w:lang w:val="fr-FR"/>
        </w:rPr>
        <w:t xml:space="preserve">mentionnez le guide thématique sur la nutrition aux participant(e)s </w:t>
      </w:r>
    </w:p>
    <w:p w:rsidRPr="00F236C1" w:rsidR="005F1B14" w:rsidP="00F236C1" w:rsidRDefault="005F1B14" w14:paraId="7FE3D6B6" w14:textId="15DE1820">
      <w:pPr>
        <w:pStyle w:val="ListParagraph"/>
        <w:numPr>
          <w:ilvl w:val="0"/>
          <w:numId w:val="4"/>
        </w:numPr>
        <w:spacing w:after="0" w:line="240" w:lineRule="auto"/>
        <w:rPr>
          <w:rFonts w:eastAsia="MS Mincho" w:cstheme="minorHAnsi"/>
          <w:lang w:val="fr-FR"/>
        </w:rPr>
      </w:pPr>
      <w:r w:rsidRPr="005F1B14">
        <w:rPr>
          <w:rFonts w:eastAsia="MS Mincho" w:cstheme="minorHAnsi"/>
          <w:lang w:val="fr-FR"/>
        </w:rPr>
        <w:t>Expliquez : Le viol et la violence sexuelle sont le type le plus imm</w:t>
      </w:r>
      <w:r>
        <w:rPr>
          <w:rFonts w:eastAsia="MS Mincho" w:cstheme="minorHAnsi"/>
          <w:lang w:val="fr-FR"/>
        </w:rPr>
        <w:t xml:space="preserve">édiat et le plus largement reconnu de la VBG. Il s’agit d’un problème de protection grave qui menace la survie des survivant(e)s et touche principalement les femmes et les filles. </w:t>
      </w:r>
      <w:r w:rsidRPr="00F236C1">
        <w:rPr>
          <w:rFonts w:eastAsia="MS Mincho" w:cstheme="minorHAnsi"/>
          <w:lang w:val="fr-FR"/>
        </w:rPr>
        <w:t xml:space="preserve">Cependant, toutes les formes de VBG peuvent augmenter dans les contextes humanitaires, y compris la violence </w:t>
      </w:r>
      <w:r w:rsidR="005F667A">
        <w:rPr>
          <w:rFonts w:eastAsia="MS Mincho" w:cstheme="minorHAnsi"/>
          <w:lang w:val="fr-FR"/>
        </w:rPr>
        <w:t>conjugale</w:t>
      </w:r>
      <w:r w:rsidRPr="00F236C1">
        <w:rPr>
          <w:rFonts w:eastAsia="MS Mincho" w:cstheme="minorHAnsi"/>
          <w:lang w:val="fr-FR"/>
        </w:rPr>
        <w:t>, la traite à des fins d'exploitation sexuelle, le mariage précoce et forcé, les pratiques traditionnelles néfastes, l'exploitation sexuelle et la prostitution forcée</w:t>
      </w:r>
      <w:r w:rsidRPr="00F236C1" w:rsidR="00320410">
        <w:rPr>
          <w:rFonts w:eastAsia="MS Mincho" w:cstheme="minorHAnsi"/>
          <w:lang w:val="fr-FR"/>
        </w:rPr>
        <w:t>, entre autres</w:t>
      </w:r>
      <w:r w:rsidR="00F90D5A">
        <w:rPr>
          <w:rFonts w:eastAsia="MS Mincho" w:cstheme="minorHAnsi"/>
          <w:lang w:val="fr-FR"/>
        </w:rPr>
        <w:t>.</w:t>
      </w:r>
    </w:p>
    <w:p w:rsidRPr="00320410" w:rsidR="00032526" w:rsidP="00320410" w:rsidRDefault="00032526" w14:paraId="62B0F5A2" w14:textId="77777777">
      <w:pPr>
        <w:pStyle w:val="ListParagraph"/>
        <w:spacing w:after="0" w:line="240" w:lineRule="auto"/>
        <w:rPr>
          <w:rFonts w:eastAsia="MS Mincho" w:cstheme="minorHAnsi"/>
          <w:lang w:val="fr-FR"/>
        </w:rPr>
      </w:pPr>
    </w:p>
    <w:p w:rsidRPr="00320410" w:rsidR="00320410" w:rsidP="00F2029A" w:rsidRDefault="00320410" w14:paraId="39CC28E2" w14:textId="2D66C62B">
      <w:pPr>
        <w:spacing w:after="0" w:line="240" w:lineRule="auto"/>
        <w:rPr>
          <w:rFonts w:eastAsia="MS Mincho" w:cstheme="minorHAnsi"/>
          <w:lang w:val="fr-FR"/>
        </w:rPr>
      </w:pPr>
      <w:r w:rsidRPr="00320410">
        <w:rPr>
          <w:rFonts w:eastAsia="MS Mincho" w:cstheme="minorHAnsi"/>
          <w:lang w:val="fr-FR"/>
        </w:rPr>
        <w:t>La prévention, la réponse et l’atténuation de</w:t>
      </w:r>
      <w:r w:rsidR="005F667A">
        <w:rPr>
          <w:rFonts w:eastAsia="MS Mincho" w:cstheme="minorHAnsi"/>
          <w:lang w:val="fr-FR"/>
        </w:rPr>
        <w:t>s</w:t>
      </w:r>
      <w:r w:rsidRPr="00320410">
        <w:rPr>
          <w:rFonts w:eastAsia="MS Mincho" w:cstheme="minorHAnsi"/>
          <w:lang w:val="fr-FR"/>
        </w:rPr>
        <w:t xml:space="preserve"> risque</w:t>
      </w:r>
      <w:r w:rsidR="005F667A">
        <w:rPr>
          <w:rFonts w:eastAsia="MS Mincho" w:cstheme="minorHAnsi"/>
          <w:lang w:val="fr-FR"/>
        </w:rPr>
        <w:t>s</w:t>
      </w:r>
      <w:r w:rsidRPr="00320410">
        <w:rPr>
          <w:rFonts w:eastAsia="MS Mincho" w:cstheme="minorHAnsi"/>
          <w:lang w:val="fr-FR"/>
        </w:rPr>
        <w:t xml:space="preserve"> </w:t>
      </w:r>
      <w:r w:rsidR="005F667A">
        <w:rPr>
          <w:rFonts w:eastAsia="MS Mincho" w:cstheme="minorHAnsi"/>
          <w:lang w:val="fr-FR"/>
        </w:rPr>
        <w:t>en matière de</w:t>
      </w:r>
      <w:r w:rsidRPr="00320410">
        <w:rPr>
          <w:rFonts w:eastAsia="MS Mincho" w:cstheme="minorHAnsi"/>
          <w:lang w:val="fr-FR"/>
        </w:rPr>
        <w:t xml:space="preserve"> </w:t>
      </w:r>
      <w:r>
        <w:rPr>
          <w:rFonts w:eastAsia="MS Mincho" w:cstheme="minorHAnsi"/>
          <w:lang w:val="fr-FR"/>
        </w:rPr>
        <w:t>VBG</w:t>
      </w:r>
    </w:p>
    <w:p w:rsidRPr="00320410" w:rsidR="00BC623C" w:rsidP="00BC623C" w:rsidRDefault="00320410" w14:paraId="6849488E" w14:textId="77777777">
      <w:pPr>
        <w:pStyle w:val="ListParagraph"/>
        <w:numPr>
          <w:ilvl w:val="0"/>
          <w:numId w:val="62"/>
        </w:numPr>
        <w:spacing w:after="0" w:line="240" w:lineRule="auto"/>
        <w:rPr>
          <w:rFonts w:eastAsia="MS Mincho" w:cstheme="minorHAnsi"/>
          <w:lang w:val="fr-FR"/>
        </w:rPr>
      </w:pPr>
      <w:r w:rsidRPr="00320410">
        <w:rPr>
          <w:rFonts w:eastAsia="MS Mincho" w:cstheme="minorHAnsi"/>
          <w:lang w:val="fr-FR"/>
        </w:rPr>
        <w:t xml:space="preserve">Montrez les diapositives 7 et 8 et expliquez </w:t>
      </w:r>
      <w:r>
        <w:rPr>
          <w:rFonts w:eastAsia="MS Mincho" w:cstheme="minorHAnsi"/>
          <w:lang w:val="fr-FR"/>
        </w:rPr>
        <w:t>ce qui suit tout en permettant aux participant(e)s de donner des exemples.</w:t>
      </w:r>
    </w:p>
    <w:p w:rsidRPr="00320410" w:rsidR="00F2029A" w:rsidP="00695308" w:rsidRDefault="00320410" w14:paraId="5E716359" w14:textId="77777777">
      <w:pPr>
        <w:pStyle w:val="ListParagraph"/>
        <w:numPr>
          <w:ilvl w:val="0"/>
          <w:numId w:val="62"/>
        </w:numPr>
        <w:spacing w:after="0" w:line="240" w:lineRule="auto"/>
        <w:rPr>
          <w:rFonts w:eastAsia="MS Mincho" w:cstheme="minorHAnsi"/>
          <w:lang w:val="fr-FR"/>
        </w:rPr>
      </w:pPr>
      <w:r w:rsidRPr="00320410">
        <w:rPr>
          <w:rFonts w:eastAsia="MS Mincho" w:cstheme="minorHAnsi"/>
          <w:lang w:val="fr-FR"/>
        </w:rPr>
        <w:t xml:space="preserve">La lutte contre la VBG </w:t>
      </w:r>
      <w:r>
        <w:rPr>
          <w:rFonts w:eastAsia="MS Mincho" w:cstheme="minorHAnsi"/>
          <w:lang w:val="fr-FR"/>
        </w:rPr>
        <w:t>dans les situations d’urgence nécessite qu’on travaille dans les trois domaines suivants : la prévention, l’atténuation des risques et la réponse.</w:t>
      </w:r>
    </w:p>
    <w:p w:rsidRPr="00004D9A" w:rsidR="00F2029A" w:rsidP="00695308" w:rsidRDefault="00320410" w14:paraId="3EFD3F86" w14:textId="773F5C1D">
      <w:pPr>
        <w:pStyle w:val="ListParagraph"/>
        <w:numPr>
          <w:ilvl w:val="0"/>
          <w:numId w:val="63"/>
        </w:numPr>
        <w:spacing w:after="0" w:line="240" w:lineRule="auto"/>
        <w:rPr>
          <w:rFonts w:eastAsia="MS Mincho" w:cstheme="minorHAnsi"/>
          <w:lang w:val="fr-FR"/>
        </w:rPr>
      </w:pPr>
      <w:r w:rsidRPr="00004D9A">
        <w:rPr>
          <w:rFonts w:eastAsia="MS Mincho" w:cstheme="minorHAnsi"/>
          <w:lang w:val="fr-FR"/>
        </w:rPr>
        <w:t xml:space="preserve">La prévention signifie d’empêcher </w:t>
      </w:r>
      <w:r w:rsidRPr="00004D9A" w:rsidR="00004D9A">
        <w:rPr>
          <w:rFonts w:eastAsia="MS Mincho" w:cstheme="minorHAnsi"/>
          <w:lang w:val="fr-FR"/>
        </w:rPr>
        <w:t>la VBG</w:t>
      </w:r>
      <w:r w:rsidR="00004D9A">
        <w:rPr>
          <w:rFonts w:eastAsia="MS Mincho" w:cstheme="minorHAnsi"/>
          <w:lang w:val="fr-FR"/>
        </w:rPr>
        <w:t xml:space="preserve"> de se produire dès le </w:t>
      </w:r>
      <w:r w:rsidR="00D804A8">
        <w:rPr>
          <w:rFonts w:eastAsia="MS Mincho" w:cstheme="minorHAnsi"/>
          <w:lang w:val="fr-FR"/>
        </w:rPr>
        <w:t>départ</w:t>
      </w:r>
      <w:r w:rsidR="00004D9A">
        <w:rPr>
          <w:rFonts w:eastAsia="MS Mincho" w:cstheme="minorHAnsi"/>
          <w:lang w:val="fr-FR"/>
        </w:rPr>
        <w:t>, et elle se concentre souvent sur la promotion de normes positives de genre et des dynamiques de pouvoir égalitaire (c’est-à-dire que la prévention répond aux causes profondes de la VBG). Par exemple, si une personne croit que les hom</w:t>
      </w:r>
      <w:r w:rsidR="00702C31">
        <w:rPr>
          <w:rFonts w:eastAsia="MS Mincho" w:cstheme="minorHAnsi"/>
          <w:lang w:val="fr-FR"/>
        </w:rPr>
        <w:t>mes et les femmes sont égaux</w:t>
      </w:r>
      <w:r w:rsidR="00004D9A">
        <w:rPr>
          <w:rFonts w:eastAsia="MS Mincho" w:cstheme="minorHAnsi"/>
          <w:lang w:val="fr-FR"/>
        </w:rPr>
        <w:t xml:space="preserve"> et ont des niveaux de pouvoir similaires, quelle que soit les dynamiques de la situation d’urgence, il n’y aura aucune raison pour que la VBG se produise. Ce changement transformationnel prend du temps ; cependant, des actions de soutien peuvent être intégrées dans la programmation humanitaire – par exemple, </w:t>
      </w:r>
      <w:r w:rsidR="00702C31">
        <w:rPr>
          <w:rFonts w:eastAsia="MS Mincho" w:cstheme="minorHAnsi"/>
          <w:lang w:val="fr-FR"/>
        </w:rPr>
        <w:t>en encourageant</w:t>
      </w:r>
      <w:r w:rsidR="00004D9A">
        <w:rPr>
          <w:rFonts w:eastAsia="MS Mincho" w:cstheme="minorHAnsi"/>
          <w:lang w:val="fr-FR"/>
        </w:rPr>
        <w:t xml:space="preserve"> la participation active des femmes et des filles. </w:t>
      </w:r>
    </w:p>
    <w:p w:rsidRPr="00B21104" w:rsidR="00B21104" w:rsidP="54D9A45D" w:rsidRDefault="00B21104" w14:paraId="147ACAA1" w14:textId="5442772C">
      <w:pPr>
        <w:pStyle w:val="ListParagraph"/>
        <w:numPr>
          <w:ilvl w:val="0"/>
          <w:numId w:val="63"/>
        </w:numPr>
        <w:spacing w:after="0" w:line="240" w:lineRule="auto"/>
        <w:rPr>
          <w:rFonts w:eastAsia="MS Mincho"/>
          <w:lang w:val="fr-FR"/>
        </w:rPr>
      </w:pPr>
      <w:r w:rsidRPr="3472E502">
        <w:rPr>
          <w:rFonts w:eastAsia="MS Mincho"/>
          <w:lang w:val="fr-FR"/>
        </w:rPr>
        <w:t>L’atténuation de</w:t>
      </w:r>
      <w:r w:rsidR="00513631">
        <w:rPr>
          <w:rFonts w:eastAsia="MS Mincho"/>
          <w:lang w:val="fr-FR"/>
        </w:rPr>
        <w:t>s</w:t>
      </w:r>
      <w:r w:rsidRPr="3472E502">
        <w:rPr>
          <w:rFonts w:eastAsia="MS Mincho"/>
          <w:lang w:val="fr-FR"/>
        </w:rPr>
        <w:t xml:space="preserve"> risque</w:t>
      </w:r>
      <w:r w:rsidR="00513631">
        <w:rPr>
          <w:rFonts w:eastAsia="MS Mincho"/>
          <w:lang w:val="fr-FR"/>
        </w:rPr>
        <w:t>s</w:t>
      </w:r>
      <w:r w:rsidRPr="3472E502">
        <w:rPr>
          <w:rFonts w:eastAsia="MS Mincho"/>
          <w:lang w:val="fr-FR"/>
        </w:rPr>
        <w:t xml:space="preserve"> signifie de limiter les risques d’exposition à la VBG.</w:t>
      </w:r>
      <w:r w:rsidRPr="3472E502" w:rsidR="00B01457">
        <w:rPr>
          <w:rFonts w:eastAsia="MS Mincho"/>
          <w:lang w:val="fr-FR"/>
        </w:rPr>
        <w:t xml:space="preserve"> Il s’agit d’un domaine d’intervention essentiel pour TOUS les acteurs humanitaires et offre de grandes possibilités de réduire les risques et d’améliorer les pratiques sectorielles. L’atténuation de</w:t>
      </w:r>
      <w:r w:rsidR="00513631">
        <w:rPr>
          <w:rFonts w:eastAsia="MS Mincho"/>
          <w:lang w:val="fr-FR"/>
        </w:rPr>
        <w:t>s</w:t>
      </w:r>
      <w:r w:rsidRPr="3472E502" w:rsidR="00B01457">
        <w:rPr>
          <w:rFonts w:eastAsia="MS Mincho"/>
          <w:lang w:val="fr-FR"/>
        </w:rPr>
        <w:t xml:space="preserve"> risque</w:t>
      </w:r>
      <w:r w:rsidR="00513631">
        <w:rPr>
          <w:rFonts w:eastAsia="MS Mincho"/>
          <w:lang w:val="fr-FR"/>
        </w:rPr>
        <w:t>s</w:t>
      </w:r>
      <w:r w:rsidRPr="3472E502" w:rsidR="00B01457">
        <w:rPr>
          <w:rFonts w:eastAsia="MS Mincho"/>
          <w:lang w:val="fr-FR"/>
        </w:rPr>
        <w:t xml:space="preserve"> se concentre sur </w:t>
      </w:r>
      <w:r w:rsidR="00513631">
        <w:rPr>
          <w:rFonts w:eastAsia="MS Mincho"/>
          <w:lang w:val="fr-FR"/>
        </w:rPr>
        <w:t>une réponse</w:t>
      </w:r>
      <w:r w:rsidRPr="3472E502" w:rsidR="00B01457">
        <w:rPr>
          <w:rFonts w:eastAsia="MS Mincho"/>
          <w:lang w:val="fr-FR"/>
        </w:rPr>
        <w:t xml:space="preserve"> aux facteurs contribuant </w:t>
      </w:r>
      <w:r w:rsidRPr="3472E502" w:rsidR="00B01457">
        <w:rPr>
          <w:rFonts w:ascii="Calibri" w:hAnsi="Calibri" w:eastAsia="MS Mincho" w:cs="Calibri"/>
          <w:lang w:val="fr-FR"/>
        </w:rPr>
        <w:t>à la VBG – tels que la surpopulation, la sécurité des points d’accès (</w:t>
      </w:r>
      <w:r w:rsidR="00513631">
        <w:rPr>
          <w:rFonts w:ascii="Calibri" w:hAnsi="Calibri" w:eastAsia="MS Mincho" w:cs="Calibri"/>
          <w:lang w:val="fr-FR"/>
        </w:rPr>
        <w:t xml:space="preserve">les </w:t>
      </w:r>
      <w:r w:rsidRPr="3472E502" w:rsidR="5D2795A9">
        <w:rPr>
          <w:rFonts w:ascii="Calibri" w:hAnsi="Calibri" w:eastAsia="MS Mincho" w:cs="Calibri"/>
          <w:lang w:val="fr-FR"/>
        </w:rPr>
        <w:t>articles non alimentaires</w:t>
      </w:r>
      <w:r w:rsidRPr="3472E502" w:rsidR="00B01457">
        <w:rPr>
          <w:rFonts w:ascii="Calibri" w:hAnsi="Calibri" w:eastAsia="MS Mincho" w:cs="Calibri"/>
          <w:lang w:val="fr-FR"/>
        </w:rPr>
        <w:t xml:space="preserve">, l’eau, les services de santé), la représentation des groupes à risque et </w:t>
      </w:r>
      <w:r w:rsidRPr="3472E502" w:rsidR="00B01457">
        <w:rPr>
          <w:rFonts w:ascii="Calibri" w:hAnsi="Calibri" w:eastAsia="MS Mincho" w:cs="Calibri"/>
          <w:lang w:val="fr-FR"/>
        </w:rPr>
        <w:lastRenderedPageBreak/>
        <w:t>comment ces facteurs peuvent affecter le risque immédiat. Par exemple, en assurant une répartition appropriée des abris en fonction de la structure familiale, en offrant des moyens de subsistance sûrs, en garantissant l'accès à l'éducation/aux loisirs pour les groupes à risque.</w:t>
      </w:r>
    </w:p>
    <w:p w:rsidRPr="00296258" w:rsidR="00296258" w:rsidP="54D9A45D" w:rsidRDefault="00296258" w14:paraId="45BC38E3" w14:textId="2F0D172D">
      <w:pPr>
        <w:pStyle w:val="ListParagraph"/>
        <w:numPr>
          <w:ilvl w:val="0"/>
          <w:numId w:val="63"/>
        </w:numPr>
        <w:spacing w:after="0" w:line="240" w:lineRule="auto"/>
        <w:rPr>
          <w:rFonts w:eastAsia="MS Mincho"/>
          <w:lang w:val="fr-FR"/>
        </w:rPr>
      </w:pPr>
      <w:r w:rsidRPr="3472E502">
        <w:rPr>
          <w:rFonts w:eastAsia="MS Mincho"/>
          <w:lang w:val="fr-FR"/>
        </w:rPr>
        <w:t>La réponse veut dire mettre en place des services spécialisés qui s’occupent des conséquences de la V</w:t>
      </w:r>
      <w:r w:rsidRPr="3472E502" w:rsidR="00F54DFE">
        <w:rPr>
          <w:rFonts w:eastAsia="MS Mincho"/>
          <w:lang w:val="fr-FR"/>
        </w:rPr>
        <w:t xml:space="preserve">BG après qu’elle </w:t>
      </w:r>
      <w:proofErr w:type="gramStart"/>
      <w:r w:rsidRPr="3472E502" w:rsidR="00F54DFE">
        <w:rPr>
          <w:rFonts w:eastAsia="MS Mincho"/>
          <w:lang w:val="fr-FR"/>
        </w:rPr>
        <w:t>a</w:t>
      </w:r>
      <w:r w:rsidR="007168DA">
        <w:rPr>
          <w:rFonts w:eastAsia="MS Mincho"/>
          <w:lang w:val="fr-FR"/>
        </w:rPr>
        <w:t>it</w:t>
      </w:r>
      <w:proofErr w:type="gramEnd"/>
      <w:r w:rsidRPr="3472E502" w:rsidR="00F54DFE">
        <w:rPr>
          <w:rFonts w:eastAsia="MS Mincho"/>
          <w:lang w:val="fr-FR"/>
        </w:rPr>
        <w:t xml:space="preserve"> eu lieu, d’</w:t>
      </w:r>
      <w:r w:rsidRPr="3472E502">
        <w:rPr>
          <w:rFonts w:eastAsia="MS Mincho"/>
          <w:lang w:val="fr-FR"/>
        </w:rPr>
        <w:t>une manière axée sur le survivant(e) (c’est-à-dire que les survivant(e)s sont éclairé</w:t>
      </w:r>
      <w:r w:rsidRPr="3472E502" w:rsidR="00F54DFE">
        <w:rPr>
          <w:rFonts w:eastAsia="MS Mincho"/>
          <w:lang w:val="fr-FR"/>
        </w:rPr>
        <w:t>s</w:t>
      </w:r>
      <w:r w:rsidRPr="3472E502">
        <w:rPr>
          <w:rFonts w:eastAsia="MS Mincho"/>
          <w:lang w:val="fr-FR"/>
        </w:rPr>
        <w:t>, sûrs, ne sont pas victimes de</w:t>
      </w:r>
      <w:r w:rsidRPr="3472E502" w:rsidR="00F54DFE">
        <w:rPr>
          <w:rFonts w:eastAsia="MS Mincho"/>
          <w:lang w:val="fr-FR"/>
        </w:rPr>
        <w:t xml:space="preserve"> discrimination et sont orientés</w:t>
      </w:r>
      <w:r w:rsidRPr="3472E502">
        <w:rPr>
          <w:rFonts w:eastAsia="MS Mincho"/>
          <w:lang w:val="fr-FR"/>
        </w:rPr>
        <w:t xml:space="preserve"> </w:t>
      </w:r>
      <w:r w:rsidR="009F25C0">
        <w:rPr>
          <w:rFonts w:eastAsia="MS Mincho"/>
          <w:lang w:val="fr-FR"/>
        </w:rPr>
        <w:t>vers les</w:t>
      </w:r>
      <w:r w:rsidRPr="3472E502">
        <w:rPr>
          <w:rFonts w:eastAsia="MS Mincho"/>
          <w:lang w:val="fr-FR"/>
        </w:rPr>
        <w:t xml:space="preserve"> services appropriées). Les acteurs concernés sont spécialistes de la VBG – par exemple, la santé, le droit, le psychosocial, la sécurité – et a donc reçu une formation spécialisée. Cependant, chaque acteur humanitaire joue un rôle dans la réponse à un incident de VBG </w:t>
      </w:r>
      <w:r w:rsidRPr="3472E502" w:rsidR="00C67262">
        <w:rPr>
          <w:rFonts w:eastAsia="MS Mincho"/>
          <w:lang w:val="fr-FR"/>
        </w:rPr>
        <w:t>et dans l</w:t>
      </w:r>
      <w:r w:rsidR="003A3012">
        <w:rPr>
          <w:rFonts w:eastAsia="MS Mincho"/>
          <w:lang w:val="fr-FR"/>
        </w:rPr>
        <w:t xml:space="preserve">’octroi </w:t>
      </w:r>
      <w:r w:rsidRPr="3472E502" w:rsidR="00C67262">
        <w:rPr>
          <w:rFonts w:eastAsia="MS Mincho"/>
          <w:lang w:val="fr-FR"/>
        </w:rPr>
        <w:t xml:space="preserve">d’un soutien </w:t>
      </w:r>
      <w:r w:rsidRPr="3472E502" w:rsidR="00C67262">
        <w:rPr>
          <w:rFonts w:ascii="Calibri" w:hAnsi="Calibri" w:eastAsia="MS Mincho" w:cs="Calibri"/>
          <w:lang w:val="fr-FR"/>
        </w:rPr>
        <w:t xml:space="preserve">à un(e) survivant(e), y compris les premiers secours psychologiques et </w:t>
      </w:r>
      <w:r w:rsidRPr="003A3012" w:rsidR="003A3012">
        <w:rPr>
          <w:rFonts w:ascii="Calibri" w:hAnsi="Calibri" w:eastAsia="MS Mincho" w:cs="Calibri"/>
          <w:lang w:val="fr-FR"/>
        </w:rPr>
        <w:t>connaissance des moyens</w:t>
      </w:r>
      <w:r w:rsidR="003A3012">
        <w:rPr>
          <w:rFonts w:ascii="Calibri" w:hAnsi="Calibri" w:eastAsia="MS Mincho" w:cs="Calibri"/>
          <w:lang w:val="fr-FR"/>
        </w:rPr>
        <w:t xml:space="preserve"> d’orientation </w:t>
      </w:r>
      <w:r w:rsidRPr="3472E502" w:rsidR="00C67262">
        <w:rPr>
          <w:rFonts w:ascii="Calibri" w:hAnsi="Calibri" w:eastAsia="MS Mincho" w:cs="Calibri"/>
          <w:lang w:val="fr-FR"/>
        </w:rPr>
        <w:t xml:space="preserve">en toute sécurité. </w:t>
      </w:r>
    </w:p>
    <w:p w:rsidR="00F2029A" w:rsidP="00C67262" w:rsidRDefault="00C67262" w14:paraId="60DF315B" w14:textId="77777777">
      <w:pPr>
        <w:pStyle w:val="ListParagraph"/>
        <w:numPr>
          <w:ilvl w:val="0"/>
          <w:numId w:val="62"/>
        </w:numPr>
        <w:spacing w:after="0" w:line="240" w:lineRule="auto"/>
        <w:rPr>
          <w:rFonts w:eastAsia="MS Mincho" w:cstheme="minorHAnsi"/>
          <w:lang w:val="fr-FR"/>
        </w:rPr>
      </w:pPr>
      <w:r w:rsidRPr="00C67262">
        <w:rPr>
          <w:rFonts w:eastAsia="MS Mincho" w:cstheme="minorHAnsi"/>
          <w:lang w:val="fr-FR"/>
        </w:rPr>
        <w:t>Veiller à ce que les participant</w:t>
      </w:r>
      <w:r>
        <w:rPr>
          <w:rFonts w:eastAsia="MS Mincho" w:cstheme="minorHAnsi"/>
          <w:lang w:val="fr-FR"/>
        </w:rPr>
        <w:t>(e)</w:t>
      </w:r>
      <w:r w:rsidRPr="00C67262">
        <w:rPr>
          <w:rFonts w:eastAsia="MS Mincho" w:cstheme="minorHAnsi"/>
          <w:lang w:val="fr-FR"/>
        </w:rPr>
        <w:t xml:space="preserve">s comprennent que l'objectif de cet atelier destiné aux </w:t>
      </w:r>
      <w:r>
        <w:rPr>
          <w:rFonts w:eastAsia="MS Mincho" w:cstheme="minorHAnsi"/>
          <w:lang w:val="fr-FR"/>
        </w:rPr>
        <w:t>non-</w:t>
      </w:r>
      <w:r w:rsidRPr="00C67262">
        <w:rPr>
          <w:rFonts w:eastAsia="MS Mincho" w:cstheme="minorHAnsi"/>
          <w:lang w:val="fr-FR"/>
        </w:rPr>
        <w:t xml:space="preserve"> spécialistes de la VBG est l'atténuation des risques de VBG. Les spécialistes de la VBG</w:t>
      </w:r>
      <w:r>
        <w:rPr>
          <w:rFonts w:eastAsia="MS Mincho" w:cstheme="minorHAnsi"/>
          <w:lang w:val="fr-FR"/>
        </w:rPr>
        <w:t xml:space="preserve"> qui ont reçu une formation spécialisée</w:t>
      </w:r>
      <w:r w:rsidRPr="00C67262">
        <w:rPr>
          <w:rFonts w:eastAsia="MS Mincho" w:cstheme="minorHAnsi"/>
          <w:lang w:val="fr-FR"/>
        </w:rPr>
        <w:t xml:space="preserve">, </w:t>
      </w:r>
      <w:proofErr w:type="gramStart"/>
      <w:r w:rsidRPr="00C67262">
        <w:rPr>
          <w:rFonts w:eastAsia="MS Mincho" w:cstheme="minorHAnsi"/>
          <w:lang w:val="fr-FR"/>
        </w:rPr>
        <w:t>par contre</w:t>
      </w:r>
      <w:proofErr w:type="gramEnd"/>
      <w:r w:rsidRPr="00C67262">
        <w:rPr>
          <w:rFonts w:eastAsia="MS Mincho" w:cstheme="minorHAnsi"/>
          <w:lang w:val="fr-FR"/>
        </w:rPr>
        <w:t>, sont charg</w:t>
      </w:r>
      <w:r>
        <w:rPr>
          <w:rFonts w:eastAsia="MS Mincho" w:cstheme="minorHAnsi"/>
          <w:lang w:val="fr-FR"/>
        </w:rPr>
        <w:t xml:space="preserve">és des activités de la prévention et de la réponse. </w:t>
      </w:r>
    </w:p>
    <w:p w:rsidRPr="00C67262" w:rsidR="00C67262" w:rsidP="54D9A45D" w:rsidRDefault="00C67262" w14:paraId="6D75688A" w14:textId="27530C60">
      <w:pPr>
        <w:pStyle w:val="ListParagraph"/>
        <w:numPr>
          <w:ilvl w:val="0"/>
          <w:numId w:val="62"/>
        </w:numPr>
        <w:spacing w:after="0" w:line="240" w:lineRule="auto"/>
        <w:rPr>
          <w:rFonts w:eastAsia="MS Mincho"/>
          <w:lang w:val="fr-FR"/>
        </w:rPr>
      </w:pPr>
      <w:r w:rsidRPr="3472E502">
        <w:rPr>
          <w:lang w:val="fr-FR"/>
        </w:rPr>
        <w:t xml:space="preserve">Si vous recevrez plus de questions au sujet des différents services </w:t>
      </w:r>
      <w:r w:rsidR="00672B80">
        <w:rPr>
          <w:lang w:val="fr-FR"/>
        </w:rPr>
        <w:t>en matière de</w:t>
      </w:r>
      <w:r w:rsidRPr="3472E502">
        <w:rPr>
          <w:lang w:val="fr-FR"/>
        </w:rPr>
        <w:t xml:space="preserve"> VBG (par ex. la gestion des cas de VBG, les espaces sûrs, etc.) il est recommandé que vous donniez des réponses brèves et d’orienter les participant(e)s </w:t>
      </w:r>
      <w:r w:rsidR="002E5A49">
        <w:rPr>
          <w:lang w:val="fr-FR"/>
        </w:rPr>
        <w:t>vers</w:t>
      </w:r>
      <w:r w:rsidRPr="3472E502">
        <w:rPr>
          <w:lang w:val="fr-FR"/>
        </w:rPr>
        <w:t xml:space="preserve"> </w:t>
      </w:r>
      <w:r w:rsidR="002E5A49">
        <w:rPr>
          <w:lang w:val="fr-FR"/>
        </w:rPr>
        <w:t>d’</w:t>
      </w:r>
      <w:r w:rsidRPr="3472E502">
        <w:rPr>
          <w:lang w:val="fr-FR"/>
        </w:rPr>
        <w:t xml:space="preserve">autres ressources </w:t>
      </w:r>
      <w:r w:rsidR="00781206">
        <w:rPr>
          <w:lang w:val="fr-FR"/>
        </w:rPr>
        <w:t>qui peuvent leur permettre</w:t>
      </w:r>
      <w:r w:rsidRPr="3472E502">
        <w:rPr>
          <w:lang w:val="fr-FR"/>
        </w:rPr>
        <w:t xml:space="preserve"> </w:t>
      </w:r>
      <w:r w:rsidR="00781206">
        <w:rPr>
          <w:lang w:val="fr-FR"/>
        </w:rPr>
        <w:t>d’</w:t>
      </w:r>
      <w:r w:rsidR="00725062">
        <w:rPr>
          <w:lang w:val="fr-FR"/>
        </w:rPr>
        <w:t>en</w:t>
      </w:r>
      <w:r w:rsidRPr="3472E502">
        <w:rPr>
          <w:lang w:val="fr-FR"/>
        </w:rPr>
        <w:t xml:space="preserve"> apprendre </w:t>
      </w:r>
      <w:r w:rsidR="00781206">
        <w:rPr>
          <w:lang w:val="fr-FR"/>
        </w:rPr>
        <w:t>davantage</w:t>
      </w:r>
      <w:r w:rsidRPr="3472E502">
        <w:rPr>
          <w:lang w:val="fr-FR"/>
        </w:rPr>
        <w:t>.</w:t>
      </w:r>
      <w:r w:rsidRPr="3472E502" w:rsidR="009A3EA2">
        <w:rPr>
          <w:lang w:val="fr-FR"/>
        </w:rPr>
        <w:t xml:space="preserve"> Exemple : Les directives de l’IASC en vue d’interventions contre la violence basée sur le sexe dans les situations de crise humanitaire, 2005 </w:t>
      </w:r>
    </w:p>
    <w:p w:rsidRPr="009A3EA2" w:rsidR="00BC623C" w:rsidP="009A3EA2" w:rsidRDefault="0000403C" w14:paraId="4C387955" w14:textId="77777777">
      <w:pPr>
        <w:pStyle w:val="ListParagraph"/>
        <w:spacing w:after="0" w:line="240" w:lineRule="auto"/>
        <w:rPr>
          <w:rFonts w:eastAsia="MS Mincho" w:cstheme="minorHAnsi"/>
          <w:lang w:val="fr-FR"/>
        </w:rPr>
      </w:pPr>
      <w:hyperlink w:history="1" r:id="rId12">
        <w:r w:rsidRPr="009A3EA2" w:rsidR="00BC623C">
          <w:rPr>
            <w:rStyle w:val="Hyperlink"/>
            <w:rFonts w:eastAsia="MS Mincho" w:cstheme="minorHAnsi"/>
            <w:lang w:val="fr-FR"/>
          </w:rPr>
          <w:t>https://interagencystandingcommittee.org/gender-and-humanitarian-action-0/documents-public/iasc-guidelines-gender-based-violence-5</w:t>
        </w:r>
      </w:hyperlink>
    </w:p>
    <w:p w:rsidRPr="009A3EA2" w:rsidR="00F2029A" w:rsidP="00A45E0C" w:rsidRDefault="00F2029A" w14:paraId="10B45FE6" w14:textId="77777777">
      <w:pPr>
        <w:pStyle w:val="ListParagraph"/>
        <w:spacing w:after="0" w:line="240" w:lineRule="auto"/>
        <w:rPr>
          <w:rFonts w:eastAsia="MS Mincho" w:cstheme="minorHAnsi"/>
          <w:lang w:val="fr-FR"/>
        </w:rPr>
      </w:pPr>
    </w:p>
    <w:p w:rsidRPr="00797509" w:rsidR="00E23FD6" w:rsidP="004A0FA3" w:rsidRDefault="00797509" w14:paraId="72CFAD47" w14:textId="77777777">
      <w:pPr>
        <w:spacing w:after="0" w:line="240" w:lineRule="auto"/>
        <w:contextualSpacing/>
        <w:rPr>
          <w:lang w:val="fr-FR"/>
        </w:rPr>
      </w:pPr>
      <w:r w:rsidRPr="00797509">
        <w:rPr>
          <w:lang w:val="fr-FR"/>
        </w:rPr>
        <w:t xml:space="preserve">Le cadre </w:t>
      </w:r>
      <w:r w:rsidRPr="00797509" w:rsidR="00EF2F83">
        <w:rPr>
          <w:lang w:val="fr-FR"/>
        </w:rPr>
        <w:t>conceptuel</w:t>
      </w:r>
      <w:r w:rsidRPr="00797509">
        <w:rPr>
          <w:lang w:val="fr-FR"/>
        </w:rPr>
        <w:t xml:space="preserve"> d’UNICEF des causes de malnutrition</w:t>
      </w:r>
    </w:p>
    <w:p w:rsidRPr="00797509" w:rsidR="00797509" w:rsidP="00187C77" w:rsidRDefault="00797509" w14:paraId="24377BE0" w14:textId="77777777">
      <w:pPr>
        <w:pStyle w:val="NormalWeb"/>
        <w:numPr>
          <w:ilvl w:val="0"/>
          <w:numId w:val="9"/>
        </w:numPr>
        <w:spacing w:before="0" w:beforeAutospacing="0" w:after="0" w:afterAutospacing="0"/>
        <w:rPr>
          <w:rFonts w:eastAsia="MS Mincho" w:asciiTheme="minorHAnsi" w:hAnsiTheme="minorHAnsi" w:cstheme="minorHAnsi"/>
          <w:sz w:val="22"/>
          <w:szCs w:val="22"/>
          <w:lang w:val="fr-FR"/>
        </w:rPr>
      </w:pPr>
      <w:r w:rsidRPr="00797509">
        <w:rPr>
          <w:rFonts w:eastAsia="MS Mincho" w:asciiTheme="minorHAnsi" w:hAnsiTheme="minorHAnsi" w:cstheme="minorHAnsi"/>
          <w:sz w:val="22"/>
          <w:szCs w:val="22"/>
          <w:lang w:val="fr-FR"/>
        </w:rPr>
        <w:t>Montrez le cadre sur la diapositive n</w:t>
      </w:r>
      <w:r w:rsidRPr="00797509">
        <w:rPr>
          <w:rFonts w:eastAsia="MS Mincho" w:asciiTheme="minorHAnsi" w:hAnsiTheme="minorHAnsi" w:cstheme="minorHAnsi"/>
          <w:sz w:val="22"/>
          <w:szCs w:val="22"/>
          <w:vertAlign w:val="superscript"/>
          <w:lang w:val="fr-FR"/>
        </w:rPr>
        <w:t>o</w:t>
      </w:r>
      <w:r w:rsidRPr="00797509">
        <w:rPr>
          <w:rFonts w:eastAsia="MS Mincho" w:asciiTheme="minorHAnsi" w:hAnsiTheme="minorHAnsi" w:cstheme="minorHAnsi"/>
          <w:sz w:val="22"/>
          <w:szCs w:val="22"/>
          <w:lang w:val="fr-FR"/>
        </w:rPr>
        <w:t xml:space="preserve"> 9</w:t>
      </w:r>
      <w:r>
        <w:rPr>
          <w:rFonts w:eastAsia="MS Mincho" w:asciiTheme="minorHAnsi" w:hAnsiTheme="minorHAnsi" w:cstheme="minorHAnsi"/>
          <w:sz w:val="22"/>
          <w:szCs w:val="22"/>
          <w:lang w:val="fr-FR"/>
        </w:rPr>
        <w:t xml:space="preserve"> et demandez à un(e) des participant(e)s de l’expliquer</w:t>
      </w:r>
    </w:p>
    <w:p w:rsidRPr="00035C9F" w:rsidR="001D1542" w:rsidP="00187C77" w:rsidRDefault="00035C9F" w14:paraId="7F97F63F" w14:textId="77777777">
      <w:pPr>
        <w:pStyle w:val="ListParagraph"/>
        <w:numPr>
          <w:ilvl w:val="0"/>
          <w:numId w:val="4"/>
        </w:numPr>
        <w:spacing w:after="0" w:line="240" w:lineRule="auto"/>
        <w:rPr>
          <w:rFonts w:eastAsia="MS Mincho" w:cstheme="minorHAnsi"/>
          <w:lang w:val="fr-FR"/>
        </w:rPr>
      </w:pPr>
      <w:r w:rsidRPr="00035C9F">
        <w:rPr>
          <w:rFonts w:eastAsia="MS Mincho" w:cstheme="minorHAnsi"/>
          <w:lang w:val="fr-FR"/>
        </w:rPr>
        <w:t xml:space="preserve">Demandez aux participants de réfléchir au cadre </w:t>
      </w:r>
      <w:r>
        <w:rPr>
          <w:rFonts w:eastAsia="MS Mincho" w:cstheme="minorHAnsi"/>
          <w:lang w:val="fr-FR"/>
        </w:rPr>
        <w:t xml:space="preserve">et d’identifier les causes profondes du manque de nutrition pour certains groupes, en particulier pour les femmes </w:t>
      </w:r>
    </w:p>
    <w:p w:rsidRPr="00035C9F" w:rsidR="00035C9F" w:rsidP="004C1896" w:rsidRDefault="00035C9F" w14:paraId="03CEBFBC" w14:textId="77777777">
      <w:pPr>
        <w:pStyle w:val="ListParagraph"/>
        <w:numPr>
          <w:ilvl w:val="0"/>
          <w:numId w:val="8"/>
        </w:numPr>
        <w:spacing w:after="0" w:line="240" w:lineRule="auto"/>
        <w:rPr>
          <w:rFonts w:eastAsia="MS Mincho" w:cstheme="minorHAnsi"/>
          <w:lang w:val="fr-FR"/>
        </w:rPr>
      </w:pPr>
      <w:r w:rsidRPr="00035C9F">
        <w:rPr>
          <w:rFonts w:eastAsia="MS Mincho" w:cstheme="minorHAnsi"/>
          <w:lang w:val="fr-FR"/>
        </w:rPr>
        <w:t>Veiller à ce que les participant(e)</w:t>
      </w:r>
      <w:r>
        <w:rPr>
          <w:rFonts w:eastAsia="MS Mincho" w:cstheme="minorHAnsi"/>
          <w:lang w:val="fr-FR"/>
        </w:rPr>
        <w:t>s identifient l’inégalité des genres et la VBG comme des causes potentiel</w:t>
      </w:r>
      <w:r w:rsidR="00F54DFE">
        <w:rPr>
          <w:rFonts w:eastAsia="MS Mincho" w:cstheme="minorHAnsi"/>
          <w:lang w:val="fr-FR"/>
        </w:rPr>
        <w:t>le</w:t>
      </w:r>
      <w:r>
        <w:rPr>
          <w:rFonts w:eastAsia="MS Mincho" w:cstheme="minorHAnsi"/>
          <w:lang w:val="fr-FR"/>
        </w:rPr>
        <w:t>s de la malnutrition</w:t>
      </w:r>
      <w:r w:rsidR="00BF487D">
        <w:rPr>
          <w:rFonts w:eastAsia="MS Mincho" w:cstheme="minorHAnsi"/>
          <w:lang w:val="fr-FR"/>
        </w:rPr>
        <w:t xml:space="preserve"> </w:t>
      </w:r>
    </w:p>
    <w:p w:rsidRPr="00BF487D" w:rsidR="00D9452F" w:rsidP="00202EEA" w:rsidRDefault="00D9452F" w14:paraId="2D9E31B1" w14:textId="77777777">
      <w:pPr>
        <w:spacing w:after="0" w:line="240" w:lineRule="auto"/>
        <w:rPr>
          <w:rFonts w:eastAsia="MS Mincho" w:cstheme="minorHAnsi"/>
          <w:lang w:val="fr-FR"/>
        </w:rPr>
      </w:pPr>
    </w:p>
    <w:p w:rsidRPr="00651052" w:rsidR="00202EEA" w:rsidP="54D9A45D" w:rsidRDefault="706B752C" w14:paraId="28E51517" w14:textId="4A0CF428">
      <w:pPr>
        <w:spacing w:after="0" w:line="240" w:lineRule="auto"/>
        <w:rPr>
          <w:rFonts w:eastAsia="MS Mincho"/>
          <w:lang w:val="fr-FR"/>
        </w:rPr>
      </w:pPr>
      <w:r w:rsidRPr="00651052">
        <w:rPr>
          <w:rFonts w:eastAsia="MS Mincho"/>
          <w:lang w:val="fr-FR"/>
        </w:rPr>
        <w:t>E</w:t>
      </w:r>
      <w:r w:rsidRPr="00651052" w:rsidR="00F236C1">
        <w:rPr>
          <w:rFonts w:eastAsia="MS Mincho"/>
          <w:lang w:val="fr-FR"/>
        </w:rPr>
        <w:t xml:space="preserve">xercice </w:t>
      </w:r>
      <w:r w:rsidRPr="00651052" w:rsidR="00AB1451">
        <w:rPr>
          <w:rFonts w:eastAsia="MS Mincho"/>
          <w:lang w:val="fr-FR"/>
        </w:rPr>
        <w:t xml:space="preserve">de </w:t>
      </w:r>
      <w:r w:rsidRPr="00651052" w:rsidR="00BF487D">
        <w:rPr>
          <w:rFonts w:eastAsia="MS Mincho"/>
          <w:lang w:val="fr-FR"/>
        </w:rPr>
        <w:t xml:space="preserve">« </w:t>
      </w:r>
      <w:r w:rsidRPr="00651052" w:rsidR="1F36A4EF">
        <w:rPr>
          <w:rFonts w:eastAsia="MS Mincho"/>
          <w:lang w:val="fr-FR"/>
        </w:rPr>
        <w:t>marche de pouvoir</w:t>
      </w:r>
      <w:r w:rsidRPr="00651052" w:rsidR="00BF487D">
        <w:rPr>
          <w:rFonts w:eastAsia="MS Mincho"/>
          <w:lang w:val="fr-FR"/>
        </w:rPr>
        <w:t xml:space="preserve"> » </w:t>
      </w:r>
      <w:r w:rsidRPr="00651052" w:rsidR="00C3413C">
        <w:rPr>
          <w:rFonts w:eastAsia="MS Mincho"/>
          <w:lang w:val="fr-FR"/>
        </w:rPr>
        <w:t xml:space="preserve">- </w:t>
      </w:r>
      <w:r w:rsidRPr="00651052" w:rsidR="00BF487D">
        <w:rPr>
          <w:rFonts w:eastAsia="MS Mincho"/>
          <w:lang w:val="fr-FR"/>
        </w:rPr>
        <w:t>diapositive n</w:t>
      </w:r>
      <w:r w:rsidRPr="00651052" w:rsidR="00BF487D">
        <w:rPr>
          <w:rFonts w:eastAsia="MS Mincho"/>
          <w:vertAlign w:val="superscript"/>
          <w:lang w:val="fr-FR"/>
        </w:rPr>
        <w:t>o</w:t>
      </w:r>
      <w:r w:rsidRPr="00651052" w:rsidR="00BF487D">
        <w:rPr>
          <w:rFonts w:eastAsia="MS Mincho"/>
          <w:lang w:val="fr-FR"/>
        </w:rPr>
        <w:t xml:space="preserve"> 10 </w:t>
      </w:r>
    </w:p>
    <w:p w:rsidRPr="002A2EAB" w:rsidR="006B6191" w:rsidP="002A2EAB" w:rsidRDefault="002A2EAB" w14:paraId="7766D943" w14:textId="3BB5D218">
      <w:pPr>
        <w:pStyle w:val="ListParagraph"/>
        <w:numPr>
          <w:ilvl w:val="0"/>
          <w:numId w:val="8"/>
        </w:numPr>
        <w:spacing w:after="0" w:line="240" w:lineRule="auto"/>
        <w:rPr>
          <w:rFonts w:eastAsia="MS Mincho" w:cstheme="minorHAnsi"/>
          <w:lang w:val="fr-FR"/>
        </w:rPr>
      </w:pPr>
      <w:r w:rsidRPr="002A2EAB">
        <w:rPr>
          <w:rFonts w:eastAsia="MS Mincho" w:cstheme="minorHAnsi"/>
          <w:lang w:val="fr-FR"/>
        </w:rPr>
        <w:t xml:space="preserve">Expliquez l’exercice brièvement aux participant(e)s </w:t>
      </w:r>
      <w:r w:rsidRPr="002A2EAB" w:rsidR="006B6191">
        <w:rPr>
          <w:rFonts w:eastAsia="MS Mincho" w:cstheme="minorHAnsi"/>
          <w:lang w:val="fr-FR"/>
        </w:rPr>
        <w:t xml:space="preserve">: </w:t>
      </w:r>
      <w:r>
        <w:rPr>
          <w:rFonts w:eastAsia="MS Mincho" w:cstheme="minorHAnsi"/>
          <w:lang w:val="fr-FR"/>
        </w:rPr>
        <w:t>« </w:t>
      </w:r>
      <w:r w:rsidRPr="002A2EAB">
        <w:rPr>
          <w:rFonts w:eastAsia="MS Mincho" w:cstheme="minorHAnsi"/>
          <w:lang w:val="fr-FR"/>
        </w:rPr>
        <w:t>Nous allons faire un exercice sur la façon dont les différentes vulnérabilités contribuent à l'état nutritionnel. Je vais donner à chacun</w:t>
      </w:r>
      <w:r>
        <w:rPr>
          <w:rFonts w:eastAsia="MS Mincho" w:cstheme="minorHAnsi"/>
          <w:lang w:val="fr-FR"/>
        </w:rPr>
        <w:t>(e)</w:t>
      </w:r>
      <w:r w:rsidRPr="002A2EAB">
        <w:rPr>
          <w:rFonts w:eastAsia="MS Mincho" w:cstheme="minorHAnsi"/>
          <w:lang w:val="fr-FR"/>
        </w:rPr>
        <w:t xml:space="preserve"> d'entre vous un document qui décrit un personnage spécifique et ensuite, </w:t>
      </w:r>
      <w:r>
        <w:rPr>
          <w:rFonts w:eastAsia="MS Mincho" w:cstheme="minorHAnsi"/>
          <w:lang w:val="fr-FR"/>
        </w:rPr>
        <w:t>selon</w:t>
      </w:r>
      <w:r w:rsidRPr="002A2EAB">
        <w:rPr>
          <w:rFonts w:eastAsia="MS Mincho" w:cstheme="minorHAnsi"/>
          <w:lang w:val="fr-FR"/>
        </w:rPr>
        <w:t xml:space="preserve"> ce que vous savez de votre personnage, je vous demanderai de faire un pas en avant ou en arrière</w:t>
      </w:r>
      <w:r w:rsidR="007840FC">
        <w:rPr>
          <w:rFonts w:eastAsia="MS Mincho" w:cstheme="minorHAnsi"/>
          <w:lang w:val="fr-FR"/>
        </w:rPr>
        <w:t>.</w:t>
      </w:r>
      <w:r>
        <w:rPr>
          <w:rFonts w:eastAsia="MS Mincho" w:cstheme="minorHAnsi"/>
          <w:lang w:val="fr-FR"/>
        </w:rPr>
        <w:t> »</w:t>
      </w:r>
    </w:p>
    <w:p w:rsidR="00F236C1" w:rsidP="3472E502" w:rsidRDefault="003D6F0C" w14:paraId="3FA9CB3D" w14:textId="4949B451">
      <w:pPr>
        <w:pStyle w:val="ListParagraph"/>
        <w:numPr>
          <w:ilvl w:val="0"/>
          <w:numId w:val="8"/>
        </w:numPr>
        <w:spacing w:after="0" w:line="240" w:lineRule="auto"/>
        <w:rPr>
          <w:rFonts w:eastAsiaTheme="minorEastAsia"/>
          <w:lang w:val="fr-FR"/>
        </w:rPr>
      </w:pPr>
      <w:r w:rsidRPr="3472E502">
        <w:rPr>
          <w:rFonts w:eastAsia="MS Mincho"/>
          <w:lang w:val="fr-FR"/>
        </w:rPr>
        <w:t xml:space="preserve">Donnez à chacun des participants un morceau de papier sur lequel </w:t>
      </w:r>
      <w:r w:rsidRPr="3472E502" w:rsidR="3790981B">
        <w:rPr>
          <w:rFonts w:eastAsia="MS Mincho"/>
          <w:lang w:val="fr-FR"/>
        </w:rPr>
        <w:t xml:space="preserve">un personnage </w:t>
      </w:r>
      <w:r w:rsidRPr="3472E502">
        <w:rPr>
          <w:rFonts w:eastAsia="MS Mincho"/>
          <w:lang w:val="fr-FR"/>
        </w:rPr>
        <w:t xml:space="preserve">est </w:t>
      </w:r>
      <w:r w:rsidRPr="3472E502" w:rsidR="09CE7073">
        <w:rPr>
          <w:rFonts w:eastAsia="MS Mincho"/>
          <w:lang w:val="fr-FR"/>
        </w:rPr>
        <w:t>d</w:t>
      </w:r>
      <w:r w:rsidRPr="3472E502">
        <w:rPr>
          <w:rFonts w:eastAsia="MS Mincho"/>
          <w:lang w:val="fr-FR"/>
        </w:rPr>
        <w:t xml:space="preserve">écrit. S'il y a plus de 15 </w:t>
      </w:r>
      <w:proofErr w:type="gramStart"/>
      <w:r w:rsidRPr="3472E502">
        <w:rPr>
          <w:rFonts w:eastAsia="MS Mincho"/>
          <w:lang w:val="fr-FR"/>
        </w:rPr>
        <w:t>participant</w:t>
      </w:r>
      <w:proofErr w:type="gramEnd"/>
      <w:r w:rsidRPr="3472E502">
        <w:rPr>
          <w:rFonts w:eastAsia="MS Mincho"/>
          <w:lang w:val="fr-FR"/>
        </w:rPr>
        <w:t>(e)s, demandez au reste des participants d'ob</w:t>
      </w:r>
      <w:r w:rsidRPr="3472E502" w:rsidR="00F236C1">
        <w:rPr>
          <w:rFonts w:eastAsia="MS Mincho"/>
          <w:lang w:val="fr-FR"/>
        </w:rPr>
        <w:t>server cet exercice</w:t>
      </w:r>
      <w:r w:rsidR="007840FC">
        <w:rPr>
          <w:rFonts w:eastAsia="MS Mincho"/>
          <w:lang w:val="fr-FR"/>
        </w:rPr>
        <w:t>.</w:t>
      </w:r>
    </w:p>
    <w:p w:rsidRPr="003D6F0C" w:rsidR="00202EEA" w:rsidP="003D6F0C" w:rsidRDefault="003D6F0C" w14:paraId="6FE6AC36" w14:textId="77777777">
      <w:pPr>
        <w:pStyle w:val="ListParagraph"/>
        <w:numPr>
          <w:ilvl w:val="0"/>
          <w:numId w:val="8"/>
        </w:numPr>
        <w:spacing w:after="0" w:line="240" w:lineRule="auto"/>
        <w:rPr>
          <w:rFonts w:eastAsia="MS Mincho" w:cstheme="minorHAnsi"/>
          <w:lang w:val="fr-FR"/>
        </w:rPr>
      </w:pPr>
      <w:r w:rsidRPr="003D6F0C">
        <w:rPr>
          <w:rFonts w:eastAsia="MS Mincho" w:cstheme="minorHAnsi"/>
          <w:lang w:val="fr-FR"/>
        </w:rPr>
        <w:t xml:space="preserve">Demandez aux participant(e)s de se joindre </w:t>
      </w:r>
      <w:r>
        <w:rPr>
          <w:rFonts w:eastAsia="MS Mincho" w:cstheme="minorHAnsi"/>
          <w:lang w:val="fr-FR"/>
        </w:rPr>
        <w:t>à un espace ouvert pour l’exercice.</w:t>
      </w:r>
    </w:p>
    <w:p w:rsidRPr="003D6F0C" w:rsidR="00202EEA" w:rsidP="54D9A45D" w:rsidRDefault="003D6F0C" w14:paraId="7F6997A3" w14:textId="279AACD1">
      <w:pPr>
        <w:pStyle w:val="ListParagraph"/>
        <w:numPr>
          <w:ilvl w:val="0"/>
          <w:numId w:val="8"/>
        </w:numPr>
        <w:spacing w:after="0" w:line="240" w:lineRule="auto"/>
        <w:rPr>
          <w:rFonts w:eastAsia="MS Mincho"/>
          <w:lang w:val="fr-FR"/>
        </w:rPr>
      </w:pPr>
      <w:r w:rsidRPr="3472E502">
        <w:rPr>
          <w:rFonts w:eastAsia="MS Mincho"/>
          <w:lang w:val="fr-FR"/>
        </w:rPr>
        <w:t xml:space="preserve">Demandez aux participant(e)s de </w:t>
      </w:r>
      <w:r w:rsidRPr="3472E502" w:rsidR="7E16DF76">
        <w:rPr>
          <w:rFonts w:eastAsia="MS Mincho"/>
          <w:lang w:val="fr-FR"/>
        </w:rPr>
        <w:t>former une ligne</w:t>
      </w:r>
    </w:p>
    <w:p w:rsidRPr="003D6F0C" w:rsidR="00202EEA" w:rsidP="003D6F0C" w:rsidRDefault="003D6F0C" w14:paraId="10EB4A85" w14:textId="77777777">
      <w:pPr>
        <w:pStyle w:val="ListParagraph"/>
        <w:numPr>
          <w:ilvl w:val="0"/>
          <w:numId w:val="8"/>
        </w:numPr>
        <w:spacing w:after="0" w:line="240" w:lineRule="auto"/>
        <w:rPr>
          <w:rFonts w:eastAsia="MS Mincho" w:cstheme="minorHAnsi"/>
          <w:lang w:val="fr-FR"/>
        </w:rPr>
      </w:pPr>
      <w:r w:rsidRPr="003D6F0C">
        <w:rPr>
          <w:rFonts w:eastAsia="MS Mincho" w:cstheme="minorHAnsi"/>
          <w:lang w:val="fr-FR"/>
        </w:rPr>
        <w:t>Dites aux participants de faire un pas en avant ou en arrière si la déclaration s'applique à leur personnage.</w:t>
      </w:r>
    </w:p>
    <w:p w:rsidR="003D6F0C" w:rsidP="003D6F0C" w:rsidRDefault="003D6F0C" w14:paraId="2D967F00" w14:textId="77777777">
      <w:pPr>
        <w:pStyle w:val="ListParagraph"/>
        <w:numPr>
          <w:ilvl w:val="0"/>
          <w:numId w:val="61"/>
        </w:numPr>
        <w:spacing w:after="0" w:line="240" w:lineRule="auto"/>
        <w:rPr>
          <w:rFonts w:eastAsia="MS Mincho" w:cstheme="minorHAnsi"/>
          <w:lang w:val="en-CA"/>
        </w:rPr>
      </w:pPr>
      <w:proofErr w:type="spellStart"/>
      <w:r w:rsidRPr="003D6F0C">
        <w:rPr>
          <w:rFonts w:eastAsia="MS Mincho" w:cstheme="minorHAnsi"/>
          <w:lang w:val="en-CA"/>
        </w:rPr>
        <w:t>Lisez</w:t>
      </w:r>
      <w:proofErr w:type="spellEnd"/>
      <w:r w:rsidRPr="003D6F0C">
        <w:rPr>
          <w:rFonts w:eastAsia="MS Mincho" w:cstheme="minorHAnsi"/>
          <w:lang w:val="en-CA"/>
        </w:rPr>
        <w:t xml:space="preserve"> les </w:t>
      </w:r>
      <w:proofErr w:type="spellStart"/>
      <w:r w:rsidRPr="003D6F0C">
        <w:rPr>
          <w:rFonts w:eastAsia="MS Mincho" w:cstheme="minorHAnsi"/>
          <w:lang w:val="en-CA"/>
        </w:rPr>
        <w:t>déclarations</w:t>
      </w:r>
      <w:proofErr w:type="spellEnd"/>
      <w:r w:rsidRPr="003D6F0C">
        <w:rPr>
          <w:rFonts w:eastAsia="MS Mincho" w:cstheme="minorHAnsi"/>
          <w:lang w:val="en-CA"/>
        </w:rPr>
        <w:t xml:space="preserve"> </w:t>
      </w:r>
      <w:proofErr w:type="spellStart"/>
      <w:proofErr w:type="gramStart"/>
      <w:r w:rsidRPr="003D6F0C">
        <w:rPr>
          <w:rFonts w:eastAsia="MS Mincho" w:cstheme="minorHAnsi"/>
          <w:lang w:val="en-CA"/>
        </w:rPr>
        <w:t>suivantes</w:t>
      </w:r>
      <w:proofErr w:type="spellEnd"/>
      <w:r w:rsidRPr="003D6F0C">
        <w:rPr>
          <w:rFonts w:eastAsia="MS Mincho" w:cstheme="minorHAnsi"/>
          <w:lang w:val="en-CA"/>
        </w:rPr>
        <w:t xml:space="preserve"> :</w:t>
      </w:r>
      <w:proofErr w:type="gramEnd"/>
    </w:p>
    <w:p w:rsidR="003D6F0C" w:rsidP="003D6F0C" w:rsidRDefault="003D6F0C" w14:paraId="0192DCB3" w14:textId="3FF4E426">
      <w:pPr>
        <w:pStyle w:val="ListParagraph"/>
        <w:numPr>
          <w:ilvl w:val="0"/>
          <w:numId w:val="61"/>
        </w:numPr>
        <w:spacing w:after="0" w:line="240" w:lineRule="auto"/>
        <w:rPr>
          <w:rFonts w:eastAsia="MS Mincho" w:cstheme="minorHAnsi"/>
          <w:lang w:val="fr-FR"/>
        </w:rPr>
      </w:pPr>
      <w:r w:rsidRPr="003D6F0C">
        <w:rPr>
          <w:rFonts w:eastAsia="MS Mincho" w:cstheme="minorHAnsi"/>
          <w:lang w:val="fr-FR"/>
        </w:rPr>
        <w:t>Faites un pas en ava</w:t>
      </w:r>
      <w:r w:rsidR="007846C5">
        <w:rPr>
          <w:rFonts w:eastAsia="MS Mincho" w:cstheme="minorHAnsi"/>
          <w:lang w:val="fr-FR"/>
        </w:rPr>
        <w:t>nt si vous ou votre famille a</w:t>
      </w:r>
      <w:r w:rsidR="00F84A1A">
        <w:rPr>
          <w:rFonts w:eastAsia="MS Mincho" w:cstheme="minorHAnsi"/>
          <w:lang w:val="fr-FR"/>
        </w:rPr>
        <w:t>vez</w:t>
      </w:r>
      <w:r w:rsidRPr="003D6F0C">
        <w:rPr>
          <w:rFonts w:eastAsia="MS Mincho" w:cstheme="minorHAnsi"/>
          <w:lang w:val="fr-FR"/>
        </w:rPr>
        <w:t xml:space="preserve"> fui avec assez d'argent pour acheter de la nourriture</w:t>
      </w:r>
      <w:r w:rsidR="00F84A1A">
        <w:rPr>
          <w:rFonts w:eastAsia="MS Mincho" w:cstheme="minorHAnsi"/>
          <w:lang w:val="fr-FR"/>
        </w:rPr>
        <w:t>.</w:t>
      </w:r>
    </w:p>
    <w:p w:rsidR="003D6F0C" w:rsidP="003D6F0C" w:rsidRDefault="003D6F0C" w14:paraId="7A296D41" w14:textId="30E15A1A">
      <w:pPr>
        <w:pStyle w:val="ListParagraph"/>
        <w:numPr>
          <w:ilvl w:val="0"/>
          <w:numId w:val="61"/>
        </w:numPr>
        <w:spacing w:after="0" w:line="240" w:lineRule="auto"/>
        <w:rPr>
          <w:rFonts w:eastAsia="MS Mincho" w:cstheme="minorHAnsi"/>
          <w:lang w:val="fr-FR"/>
        </w:rPr>
      </w:pPr>
      <w:r w:rsidRPr="003D6F0C">
        <w:rPr>
          <w:rFonts w:eastAsia="MS Mincho" w:cstheme="minorHAnsi"/>
          <w:lang w:val="fr-FR"/>
        </w:rPr>
        <w:lastRenderedPageBreak/>
        <w:t>Faites un pas en arrière si vous souffrez d'un handicap ou d'une maladie chronique qui peut compromettre votre accès aux services de nutrition</w:t>
      </w:r>
      <w:r w:rsidR="00F84A1A">
        <w:rPr>
          <w:rFonts w:eastAsia="MS Mincho" w:cstheme="minorHAnsi"/>
          <w:lang w:val="fr-FR"/>
        </w:rPr>
        <w:t>.</w:t>
      </w:r>
    </w:p>
    <w:p w:rsidR="003D6F0C" w:rsidP="003D6F0C" w:rsidRDefault="003D6F0C" w14:paraId="22515997" w14:textId="4F25DA84">
      <w:pPr>
        <w:pStyle w:val="ListParagraph"/>
        <w:numPr>
          <w:ilvl w:val="0"/>
          <w:numId w:val="61"/>
        </w:numPr>
        <w:spacing w:after="0" w:line="240" w:lineRule="auto"/>
        <w:rPr>
          <w:rFonts w:eastAsia="MS Mincho" w:cstheme="minorHAnsi"/>
          <w:lang w:val="fr-FR"/>
        </w:rPr>
      </w:pPr>
      <w:r w:rsidRPr="003D6F0C">
        <w:rPr>
          <w:rFonts w:eastAsia="MS Mincho" w:cstheme="minorHAnsi"/>
          <w:lang w:val="fr-FR"/>
        </w:rPr>
        <w:t xml:space="preserve">Faites un pas en avant si vous pouvez joindre les services de nutrition </w:t>
      </w:r>
      <w:r>
        <w:rPr>
          <w:rFonts w:eastAsia="MS Mincho" w:cstheme="minorHAnsi"/>
          <w:lang w:val="fr-FR"/>
        </w:rPr>
        <w:t>vous-mêmes</w:t>
      </w:r>
      <w:r w:rsidR="00F84A1A">
        <w:rPr>
          <w:rFonts w:eastAsia="MS Mincho" w:cstheme="minorHAnsi"/>
          <w:lang w:val="fr-FR"/>
        </w:rPr>
        <w:t>.</w:t>
      </w:r>
    </w:p>
    <w:p w:rsidR="003D6F0C" w:rsidP="003D6F0C" w:rsidRDefault="003D6F0C" w14:paraId="25E6C85A" w14:textId="7A3CD2D1">
      <w:pPr>
        <w:pStyle w:val="ListParagraph"/>
        <w:numPr>
          <w:ilvl w:val="0"/>
          <w:numId w:val="61"/>
        </w:numPr>
        <w:spacing w:after="0" w:line="240" w:lineRule="auto"/>
        <w:rPr>
          <w:rFonts w:eastAsia="MS Mincho" w:cstheme="minorHAnsi"/>
          <w:lang w:val="fr-FR"/>
        </w:rPr>
      </w:pPr>
      <w:r w:rsidRPr="003D6F0C">
        <w:rPr>
          <w:rFonts w:eastAsia="MS Mincho" w:cstheme="minorHAnsi"/>
          <w:lang w:val="fr-FR"/>
        </w:rPr>
        <w:t>Faites un pas en avant si vous pouvez obtenir des informations sur les services de nutrition</w:t>
      </w:r>
      <w:r w:rsidR="00F84A1A">
        <w:rPr>
          <w:rFonts w:eastAsia="MS Mincho" w:cstheme="minorHAnsi"/>
          <w:lang w:val="fr-FR"/>
        </w:rPr>
        <w:t>.</w:t>
      </w:r>
    </w:p>
    <w:p w:rsidRPr="00397C8C" w:rsidR="00397C8C" w:rsidP="005038A9" w:rsidRDefault="003D6F0C" w14:paraId="21A0FE03" w14:textId="12E22B02">
      <w:pPr>
        <w:pStyle w:val="ListParagraph"/>
        <w:numPr>
          <w:ilvl w:val="0"/>
          <w:numId w:val="61"/>
        </w:numPr>
        <w:spacing w:after="0" w:line="240" w:lineRule="auto"/>
        <w:rPr>
          <w:rFonts w:eastAsia="MS Mincho" w:cstheme="minorHAnsi"/>
          <w:lang w:val="fr-FR"/>
        </w:rPr>
      </w:pPr>
      <w:r w:rsidRPr="00397C8C">
        <w:rPr>
          <w:rFonts w:eastAsia="MS Mincho" w:cstheme="minorHAnsi"/>
          <w:lang w:val="fr-FR"/>
        </w:rPr>
        <w:t>Fa</w:t>
      </w:r>
      <w:r w:rsidR="00397C8C">
        <w:rPr>
          <w:rFonts w:eastAsia="MS Mincho" w:cstheme="minorHAnsi"/>
          <w:lang w:val="fr-FR"/>
        </w:rPr>
        <w:t>ites u</w:t>
      </w:r>
      <w:r w:rsidR="00851639">
        <w:rPr>
          <w:rFonts w:eastAsia="MS Mincho" w:cstheme="minorHAnsi"/>
          <w:lang w:val="fr-FR"/>
        </w:rPr>
        <w:t>n pas en avant si vous n’</w:t>
      </w:r>
      <w:r w:rsidR="00397C8C">
        <w:rPr>
          <w:rFonts w:eastAsia="MS Mincho" w:cstheme="minorHAnsi"/>
          <w:lang w:val="fr-FR"/>
        </w:rPr>
        <w:t>êtes</w:t>
      </w:r>
      <w:r w:rsidR="00851639">
        <w:rPr>
          <w:rFonts w:eastAsia="MS Mincho" w:cstheme="minorHAnsi"/>
          <w:lang w:val="fr-FR"/>
        </w:rPr>
        <w:t xml:space="preserve"> pas</w:t>
      </w:r>
      <w:r w:rsidR="00397C8C">
        <w:rPr>
          <w:rFonts w:eastAsia="MS Mincho" w:cstheme="minorHAnsi"/>
          <w:lang w:val="fr-FR"/>
        </w:rPr>
        <w:t xml:space="preserve"> exposé</w:t>
      </w:r>
      <w:r w:rsidR="00F84A1A">
        <w:rPr>
          <w:rFonts w:eastAsia="MS Mincho" w:cstheme="minorHAnsi"/>
          <w:lang w:val="fr-FR"/>
        </w:rPr>
        <w:t>(</w:t>
      </w:r>
      <w:r w:rsidR="00397C8C">
        <w:rPr>
          <w:rFonts w:eastAsia="MS Mincho" w:cstheme="minorHAnsi"/>
          <w:lang w:val="fr-FR"/>
        </w:rPr>
        <w:t>e</w:t>
      </w:r>
      <w:r w:rsidR="00F84A1A">
        <w:rPr>
          <w:rFonts w:eastAsia="MS Mincho" w:cstheme="minorHAnsi"/>
          <w:lang w:val="fr-FR"/>
        </w:rPr>
        <w:t>)</w:t>
      </w:r>
      <w:r w:rsidR="00397C8C">
        <w:rPr>
          <w:rFonts w:eastAsia="MS Mincho" w:cstheme="minorHAnsi"/>
          <w:lang w:val="fr-FR"/>
        </w:rPr>
        <w:t xml:space="preserve"> aux risques de malnutrition</w:t>
      </w:r>
      <w:r w:rsidR="00F84A1A">
        <w:rPr>
          <w:rFonts w:eastAsia="MS Mincho" w:cstheme="minorHAnsi"/>
          <w:lang w:val="fr-FR"/>
        </w:rPr>
        <w:t>.</w:t>
      </w:r>
    </w:p>
    <w:p w:rsidRPr="00397C8C" w:rsidR="00202EEA" w:rsidP="005038A9" w:rsidRDefault="00397C8C" w14:paraId="383D8059" w14:textId="145819CB">
      <w:pPr>
        <w:pStyle w:val="ListParagraph"/>
        <w:numPr>
          <w:ilvl w:val="0"/>
          <w:numId w:val="61"/>
        </w:numPr>
        <w:spacing w:after="0" w:line="240" w:lineRule="auto"/>
        <w:rPr>
          <w:rFonts w:eastAsia="MS Mincho" w:cstheme="minorHAnsi"/>
          <w:lang w:val="fr-FR"/>
        </w:rPr>
      </w:pPr>
      <w:r w:rsidRPr="00397C8C">
        <w:rPr>
          <w:rFonts w:eastAsia="MS Mincho" w:cstheme="minorHAnsi"/>
          <w:lang w:val="fr-FR"/>
        </w:rPr>
        <w:t>Faites un pas en arrière si vous ne voulez pas acc</w:t>
      </w:r>
      <w:r>
        <w:rPr>
          <w:rFonts w:eastAsia="MS Mincho" w:cstheme="minorHAnsi"/>
          <w:lang w:val="fr-FR"/>
        </w:rPr>
        <w:t>éder aux services de nutrition parce que vous vous inquiétez d’être exposé</w:t>
      </w:r>
      <w:r w:rsidR="00F84A1A">
        <w:rPr>
          <w:rFonts w:eastAsia="MS Mincho" w:cstheme="minorHAnsi"/>
          <w:lang w:val="fr-FR"/>
        </w:rPr>
        <w:t>(e)</w:t>
      </w:r>
      <w:r>
        <w:rPr>
          <w:rFonts w:eastAsia="MS Mincho" w:cstheme="minorHAnsi"/>
          <w:lang w:val="fr-FR"/>
        </w:rPr>
        <w:t xml:space="preserve"> aux violences sexuelles</w:t>
      </w:r>
      <w:r w:rsidR="00F84A1A">
        <w:rPr>
          <w:rFonts w:eastAsia="MS Mincho" w:cstheme="minorHAnsi"/>
          <w:lang w:val="fr-FR"/>
        </w:rPr>
        <w:t>.</w:t>
      </w:r>
      <w:r>
        <w:rPr>
          <w:rFonts w:eastAsia="MS Mincho" w:cstheme="minorHAnsi"/>
          <w:lang w:val="fr-FR"/>
        </w:rPr>
        <w:tab/>
      </w:r>
    </w:p>
    <w:p w:rsidRPr="00397C8C" w:rsidR="00202EEA" w:rsidP="00695308" w:rsidRDefault="00397C8C" w14:paraId="2A71A635" w14:textId="6FDB6B43">
      <w:pPr>
        <w:pStyle w:val="ListParagraph"/>
        <w:numPr>
          <w:ilvl w:val="0"/>
          <w:numId w:val="61"/>
        </w:numPr>
        <w:spacing w:after="0" w:line="240" w:lineRule="auto"/>
        <w:rPr>
          <w:rFonts w:eastAsia="MS Mincho" w:cstheme="minorHAnsi"/>
          <w:lang w:val="fr-FR"/>
        </w:rPr>
      </w:pPr>
      <w:r w:rsidRPr="00397C8C">
        <w:rPr>
          <w:rFonts w:eastAsia="MS Mincho" w:cstheme="minorHAnsi"/>
          <w:lang w:val="fr-FR"/>
        </w:rPr>
        <w:t>Faites un pas en avant si vous avez assez de temps dans la journ</w:t>
      </w:r>
      <w:r>
        <w:rPr>
          <w:rFonts w:eastAsia="MS Mincho" w:cstheme="minorHAnsi"/>
          <w:lang w:val="fr-FR"/>
        </w:rPr>
        <w:t>ée pour vous rendre aux centres de nutrition</w:t>
      </w:r>
      <w:r w:rsidR="00F84A1A">
        <w:rPr>
          <w:rFonts w:eastAsia="MS Mincho" w:cstheme="minorHAnsi"/>
          <w:lang w:val="fr-FR"/>
        </w:rPr>
        <w:t>.</w:t>
      </w:r>
    </w:p>
    <w:p w:rsidRPr="00397C8C" w:rsidR="00397C8C" w:rsidP="00397C8C" w:rsidRDefault="00397C8C" w14:paraId="65020ADB" w14:textId="0998B04A">
      <w:pPr>
        <w:pStyle w:val="ListParagraph"/>
        <w:numPr>
          <w:ilvl w:val="0"/>
          <w:numId w:val="61"/>
        </w:numPr>
        <w:spacing w:after="0" w:line="240" w:lineRule="auto"/>
        <w:rPr>
          <w:rFonts w:eastAsia="MS Mincho" w:cstheme="minorHAnsi"/>
          <w:lang w:val="fr-FR"/>
        </w:rPr>
      </w:pPr>
      <w:r w:rsidRPr="00397C8C">
        <w:rPr>
          <w:rFonts w:eastAsia="MS Mincho" w:cstheme="minorHAnsi"/>
          <w:lang w:val="fr-FR"/>
        </w:rPr>
        <w:t xml:space="preserve">Faites un pas en arrière si vous </w:t>
      </w:r>
      <w:r>
        <w:rPr>
          <w:rFonts w:eastAsia="MS Mincho" w:cstheme="minorHAnsi"/>
          <w:lang w:val="fr-FR"/>
        </w:rPr>
        <w:t>êtes exposé</w:t>
      </w:r>
      <w:r w:rsidR="00F84A1A">
        <w:rPr>
          <w:rFonts w:eastAsia="MS Mincho" w:cstheme="minorHAnsi"/>
          <w:lang w:val="fr-FR"/>
        </w:rPr>
        <w:t>(e)</w:t>
      </w:r>
      <w:r>
        <w:rPr>
          <w:rFonts w:eastAsia="MS Mincho" w:cstheme="minorHAnsi"/>
          <w:lang w:val="fr-FR"/>
        </w:rPr>
        <w:t xml:space="preserve"> à un risque accru d’exploitation sexuelle en échange de nutrition</w:t>
      </w:r>
      <w:r w:rsidR="00F84A1A">
        <w:rPr>
          <w:rFonts w:eastAsia="MS Mincho" w:cstheme="minorHAnsi"/>
          <w:lang w:val="fr-FR"/>
        </w:rPr>
        <w:t>.</w:t>
      </w:r>
    </w:p>
    <w:p w:rsidRPr="00397C8C" w:rsidR="00202EEA" w:rsidP="00695308" w:rsidRDefault="00397C8C" w14:paraId="1A6757F7" w14:textId="41AFC214">
      <w:pPr>
        <w:pStyle w:val="ListParagraph"/>
        <w:numPr>
          <w:ilvl w:val="0"/>
          <w:numId w:val="61"/>
        </w:numPr>
        <w:spacing w:after="0" w:line="240" w:lineRule="auto"/>
        <w:rPr>
          <w:rFonts w:eastAsia="MS Mincho" w:cstheme="minorHAnsi"/>
          <w:lang w:val="fr-FR"/>
        </w:rPr>
      </w:pPr>
      <w:r w:rsidRPr="00397C8C">
        <w:rPr>
          <w:rFonts w:eastAsia="MS Mincho" w:cstheme="minorHAnsi"/>
          <w:lang w:val="fr-FR"/>
        </w:rPr>
        <w:t>Faites un pas en arrière si vous ne pouvez pas acc</w:t>
      </w:r>
      <w:r>
        <w:rPr>
          <w:rFonts w:eastAsia="MS Mincho" w:cstheme="minorHAnsi"/>
          <w:lang w:val="fr-FR"/>
        </w:rPr>
        <w:t>éder à l’emplacement des centres de nutrition</w:t>
      </w:r>
      <w:r w:rsidR="00F84A1A">
        <w:rPr>
          <w:rFonts w:eastAsia="MS Mincho" w:cstheme="minorHAnsi"/>
          <w:lang w:val="fr-FR"/>
        </w:rPr>
        <w:t>.</w:t>
      </w:r>
    </w:p>
    <w:p w:rsidR="00397C8C" w:rsidP="00397C8C" w:rsidRDefault="00397C8C" w14:paraId="09A6617F" w14:textId="77777777">
      <w:pPr>
        <w:pStyle w:val="ListParagraph"/>
        <w:numPr>
          <w:ilvl w:val="0"/>
          <w:numId w:val="61"/>
        </w:numPr>
        <w:spacing w:after="0" w:line="240" w:lineRule="auto"/>
        <w:rPr>
          <w:rFonts w:eastAsia="MS Mincho" w:cstheme="minorHAnsi"/>
          <w:lang w:val="fr-FR"/>
        </w:rPr>
      </w:pPr>
      <w:r w:rsidRPr="00397C8C">
        <w:rPr>
          <w:rFonts w:eastAsia="MS Mincho" w:cstheme="minorHAnsi"/>
          <w:lang w:val="fr-FR"/>
        </w:rPr>
        <w:t>Faites un pas en arrière si vous ne pouvez pas lire les informations sur les services de nutrition dans la langue de votre pays d'accueil.</w:t>
      </w:r>
    </w:p>
    <w:p w:rsidRPr="00397C8C" w:rsidR="00397C8C" w:rsidP="00397C8C" w:rsidRDefault="00397C8C" w14:paraId="4EF6F28B" w14:textId="25BC0449">
      <w:pPr>
        <w:pStyle w:val="ListParagraph"/>
        <w:numPr>
          <w:ilvl w:val="0"/>
          <w:numId w:val="61"/>
        </w:numPr>
        <w:spacing w:after="0" w:line="240" w:lineRule="auto"/>
        <w:rPr>
          <w:rFonts w:eastAsia="MS Mincho" w:cstheme="minorHAnsi"/>
          <w:lang w:val="fr-FR"/>
        </w:rPr>
      </w:pPr>
      <w:r w:rsidRPr="00397C8C">
        <w:rPr>
          <w:rFonts w:eastAsia="MS Mincho" w:cstheme="minorHAnsi"/>
          <w:lang w:val="fr-FR"/>
        </w:rPr>
        <w:t>Faites un pas en arrière si vous ne pouvez pas d</w:t>
      </w:r>
      <w:r>
        <w:rPr>
          <w:rFonts w:eastAsia="MS Mincho" w:cstheme="minorHAnsi"/>
          <w:lang w:val="fr-FR"/>
        </w:rPr>
        <w:t>écider quels produits alimentaires</w:t>
      </w:r>
      <w:r>
        <w:rPr>
          <w:rFonts w:ascii="Calibri" w:hAnsi="Calibri" w:eastAsia="MS Mincho" w:cs="Calibri"/>
          <w:lang w:val="fr-FR"/>
        </w:rPr>
        <w:t xml:space="preserve"> acheter</w:t>
      </w:r>
      <w:r w:rsidR="00F84A1A">
        <w:rPr>
          <w:rFonts w:ascii="Calibri" w:hAnsi="Calibri" w:eastAsia="MS Mincho" w:cs="Calibri"/>
          <w:lang w:val="fr-FR"/>
        </w:rPr>
        <w:t>.</w:t>
      </w:r>
    </w:p>
    <w:p w:rsidRPr="00FA6270" w:rsidR="004C1896" w:rsidP="54D9A45D" w:rsidRDefault="00397C8C" w14:paraId="72C39B2E" w14:textId="38FD1ED1">
      <w:pPr>
        <w:pStyle w:val="ListParagraph"/>
        <w:numPr>
          <w:ilvl w:val="0"/>
          <w:numId w:val="61"/>
        </w:numPr>
        <w:spacing w:after="0" w:line="240" w:lineRule="auto"/>
        <w:rPr>
          <w:rFonts w:eastAsia="MS Mincho"/>
          <w:lang w:val="fr-FR"/>
        </w:rPr>
      </w:pPr>
      <w:r w:rsidRPr="3472E502">
        <w:rPr>
          <w:rFonts w:eastAsia="MS Mincho"/>
          <w:lang w:val="fr-FR"/>
        </w:rPr>
        <w:t xml:space="preserve">Faites un pas en avant si vous pouvez </w:t>
      </w:r>
      <w:r w:rsidRPr="3472E502" w:rsidR="5B1F9EAC">
        <w:rPr>
          <w:rFonts w:eastAsia="MS Mincho"/>
          <w:lang w:val="fr-FR"/>
        </w:rPr>
        <w:t>emmener</w:t>
      </w:r>
      <w:r w:rsidRPr="3472E502">
        <w:rPr>
          <w:rFonts w:eastAsia="MS Mincho"/>
          <w:lang w:val="fr-FR"/>
        </w:rPr>
        <w:t xml:space="preserve"> votre en</w:t>
      </w:r>
      <w:r w:rsidRPr="3472E502" w:rsidR="007720CC">
        <w:rPr>
          <w:rFonts w:eastAsia="MS Mincho"/>
          <w:lang w:val="fr-FR"/>
        </w:rPr>
        <w:t>fant</w:t>
      </w:r>
      <w:r w:rsidRPr="3472E502" w:rsidR="00C03678">
        <w:rPr>
          <w:rFonts w:eastAsia="MS Mincho"/>
          <w:lang w:val="fr-FR"/>
        </w:rPr>
        <w:t xml:space="preserve"> aux services de nutrition</w:t>
      </w:r>
      <w:r w:rsidR="00F84A1A">
        <w:rPr>
          <w:rFonts w:eastAsia="MS Mincho"/>
          <w:lang w:val="fr-FR"/>
        </w:rPr>
        <w:t>.</w:t>
      </w:r>
    </w:p>
    <w:p w:rsidRPr="00FA6270" w:rsidR="009C3160" w:rsidP="00695308" w:rsidRDefault="00FA6270" w14:paraId="55252800" w14:textId="3EC351E2">
      <w:pPr>
        <w:pStyle w:val="ListParagraph"/>
        <w:numPr>
          <w:ilvl w:val="0"/>
          <w:numId w:val="65"/>
        </w:numPr>
        <w:spacing w:after="0" w:line="240" w:lineRule="auto"/>
        <w:ind w:left="810"/>
        <w:rPr>
          <w:rFonts w:eastAsia="MS Mincho" w:cstheme="minorHAnsi"/>
          <w:lang w:val="fr-FR"/>
        </w:rPr>
      </w:pPr>
      <w:r w:rsidRPr="00FA6270">
        <w:rPr>
          <w:rFonts w:eastAsia="MS Mincho" w:cstheme="minorHAnsi"/>
          <w:lang w:val="fr-FR"/>
        </w:rPr>
        <w:t>Pendant que les participant(e)</w:t>
      </w:r>
      <w:r>
        <w:rPr>
          <w:rFonts w:eastAsia="MS Mincho" w:cstheme="minorHAnsi"/>
          <w:lang w:val="fr-FR"/>
        </w:rPr>
        <w:t>s sont encore debout, commenc</w:t>
      </w:r>
      <w:r w:rsidR="00945F06">
        <w:rPr>
          <w:rFonts w:eastAsia="MS Mincho" w:cstheme="minorHAnsi"/>
          <w:lang w:val="fr-FR"/>
        </w:rPr>
        <w:t>ez</w:t>
      </w:r>
      <w:r>
        <w:rPr>
          <w:rFonts w:eastAsia="MS Mincho" w:cstheme="minorHAnsi"/>
          <w:lang w:val="fr-FR"/>
        </w:rPr>
        <w:t xml:space="preserve"> une discussion avec eux en utilisant les questions clés suivantes :</w:t>
      </w:r>
    </w:p>
    <w:p w:rsidR="00FA6270" w:rsidP="00FA6270" w:rsidRDefault="00FA6270" w14:paraId="0D7C5E3F" w14:textId="77777777">
      <w:pPr>
        <w:pStyle w:val="ListParagraph"/>
        <w:numPr>
          <w:ilvl w:val="0"/>
          <w:numId w:val="66"/>
        </w:numPr>
        <w:spacing w:after="0" w:line="240" w:lineRule="auto"/>
        <w:rPr>
          <w:rFonts w:eastAsia="MS Mincho" w:cstheme="minorHAnsi"/>
          <w:lang w:val="fr-FR"/>
        </w:rPr>
      </w:pPr>
      <w:r w:rsidRPr="00FA6270">
        <w:rPr>
          <w:rFonts w:eastAsia="MS Mincho" w:cstheme="minorHAnsi"/>
          <w:lang w:val="fr-FR"/>
        </w:rPr>
        <w:t>Selon vous, quels sont les facteurs qui pourraient contribuer à un état nutritionnel inférieur ?</w:t>
      </w:r>
    </w:p>
    <w:p w:rsidRPr="00FA6270" w:rsidR="00FA6270" w:rsidP="00190951" w:rsidRDefault="00FA6270" w14:paraId="77384CFB" w14:textId="77777777">
      <w:pPr>
        <w:pStyle w:val="ListParagraph"/>
        <w:numPr>
          <w:ilvl w:val="0"/>
          <w:numId w:val="66"/>
        </w:numPr>
        <w:spacing w:after="0" w:line="240" w:lineRule="auto"/>
        <w:rPr>
          <w:rFonts w:eastAsia="MS Mincho" w:cstheme="minorHAnsi"/>
          <w:lang w:val="fr-FR"/>
        </w:rPr>
      </w:pPr>
      <w:r w:rsidRPr="00FA6270">
        <w:rPr>
          <w:rFonts w:eastAsia="MS Mincho" w:cstheme="minorHAnsi"/>
          <w:lang w:val="fr-FR"/>
        </w:rPr>
        <w:t xml:space="preserve">Comment pensez-vous que les différentes vulnérabilités sont liées à un mauvais état nutritionnel ? </w:t>
      </w:r>
    </w:p>
    <w:p w:rsidRPr="00C76753" w:rsidR="00190951" w:rsidP="00190951" w:rsidRDefault="00FA6270" w14:paraId="45EE3EEE" w14:textId="77777777">
      <w:pPr>
        <w:pStyle w:val="ListParagraph"/>
        <w:numPr>
          <w:ilvl w:val="0"/>
          <w:numId w:val="66"/>
        </w:numPr>
        <w:spacing w:after="0" w:line="240" w:lineRule="auto"/>
        <w:rPr>
          <w:rFonts w:eastAsia="MS Mincho" w:cstheme="minorHAnsi"/>
          <w:lang w:val="fr-FR"/>
        </w:rPr>
      </w:pPr>
      <w:r w:rsidRPr="00FA6270">
        <w:rPr>
          <w:rFonts w:eastAsia="MS Mincho" w:cstheme="minorHAnsi"/>
          <w:lang w:val="fr-FR"/>
        </w:rPr>
        <w:t>Qu'avez-vous appris de cet exercice ?</w:t>
      </w:r>
    </w:p>
    <w:p w:rsidRPr="00FA6270" w:rsidR="00FE6AF7" w:rsidP="00FE6AF7" w:rsidRDefault="00FE6AF7" w14:paraId="5FF11324" w14:textId="77777777">
      <w:pPr>
        <w:spacing w:after="0" w:line="240" w:lineRule="auto"/>
        <w:rPr>
          <w:rFonts w:eastAsia="MS Mincho" w:cstheme="minorHAnsi"/>
          <w:lang w:val="fr-FR"/>
        </w:rPr>
      </w:pPr>
    </w:p>
    <w:p w:rsidRPr="00153A8F" w:rsidR="003426DA" w:rsidP="00F40231" w:rsidRDefault="00153A8F" w14:paraId="3E782E62" w14:textId="77777777">
      <w:pPr>
        <w:shd w:val="clear" w:color="auto" w:fill="F2F2F2" w:themeFill="background1" w:themeFillShade="F2"/>
        <w:spacing w:after="0" w:line="240" w:lineRule="auto"/>
        <w:rPr>
          <w:rFonts w:eastAsia="MS Mincho" w:cstheme="minorHAnsi"/>
          <w:b/>
          <w:bCs/>
          <w:lang w:val="fr-FR"/>
        </w:rPr>
      </w:pPr>
      <w:r w:rsidRPr="00153A8F">
        <w:rPr>
          <w:rFonts w:eastAsia="MS Mincho" w:cstheme="minorHAnsi"/>
          <w:b/>
          <w:bCs/>
          <w:lang w:val="fr-FR"/>
        </w:rPr>
        <w:t>Liens entre le genre, la VBG</w:t>
      </w:r>
      <w:r>
        <w:rPr>
          <w:rFonts w:eastAsia="MS Mincho" w:cstheme="minorHAnsi"/>
          <w:b/>
          <w:bCs/>
          <w:lang w:val="fr-FR"/>
        </w:rPr>
        <w:t xml:space="preserve"> et la nutrition</w:t>
      </w:r>
    </w:p>
    <w:p w:rsidRPr="00653689" w:rsidR="00653689" w:rsidP="7A77F6B7" w:rsidRDefault="00653689" w14:paraId="23984B6E" w14:textId="18B59DEB">
      <w:pPr>
        <w:spacing w:after="0" w:line="240" w:lineRule="auto"/>
        <w:rPr>
          <w:rFonts w:eastAsia="MS Mincho"/>
          <w:lang w:val="fr-FR"/>
        </w:rPr>
      </w:pPr>
      <w:r w:rsidRPr="3472E502">
        <w:rPr>
          <w:rFonts w:eastAsia="MS Mincho"/>
          <w:lang w:val="fr-FR"/>
        </w:rPr>
        <w:t>Cette partie de la session vise à aider les participants à identifier les liens entre le genre, la VBG et les résultats nutritionnels par le biai</w:t>
      </w:r>
      <w:r w:rsidRPr="3472E502" w:rsidR="007720CC">
        <w:rPr>
          <w:rFonts w:eastAsia="MS Mincho"/>
          <w:lang w:val="fr-FR"/>
        </w:rPr>
        <w:t>s d'études de cas et d'exemples</w:t>
      </w:r>
      <w:r w:rsidRPr="3472E502">
        <w:rPr>
          <w:rFonts w:eastAsia="MS Mincho"/>
          <w:lang w:val="fr-FR"/>
        </w:rPr>
        <w:t xml:space="preserve"> et à leur fournir un</w:t>
      </w:r>
      <w:r w:rsidRPr="3472E502" w:rsidR="004C6D15">
        <w:rPr>
          <w:rFonts w:eastAsia="MS Mincho"/>
          <w:lang w:val="fr-FR"/>
        </w:rPr>
        <w:t>e brève analyse documentaire au sujet de</w:t>
      </w:r>
      <w:r w:rsidRPr="3472E502">
        <w:rPr>
          <w:rFonts w:eastAsia="MS Mincho"/>
          <w:lang w:val="fr-FR"/>
        </w:rPr>
        <w:t xml:space="preserve"> l'impact de l'expérience de la </w:t>
      </w:r>
      <w:r w:rsidRPr="3472E502" w:rsidR="004C6D15">
        <w:rPr>
          <w:rFonts w:eastAsia="MS Mincho"/>
          <w:lang w:val="fr-FR"/>
        </w:rPr>
        <w:t>VBG</w:t>
      </w:r>
      <w:r w:rsidRPr="3472E502">
        <w:rPr>
          <w:rFonts w:eastAsia="MS Mincho"/>
          <w:lang w:val="fr-FR"/>
        </w:rPr>
        <w:t xml:space="preserve"> sur les résultats nutri</w:t>
      </w:r>
      <w:r w:rsidRPr="3472E502" w:rsidR="00F236C1">
        <w:rPr>
          <w:rFonts w:eastAsia="MS Mincho"/>
          <w:lang w:val="fr-FR"/>
        </w:rPr>
        <w:t xml:space="preserve">tionnels. Elle sert également comme une </w:t>
      </w:r>
      <w:r w:rsidRPr="3472E502">
        <w:rPr>
          <w:rFonts w:eastAsia="MS Mincho"/>
          <w:lang w:val="fr-FR"/>
        </w:rPr>
        <w:t>introduc</w:t>
      </w:r>
      <w:r w:rsidRPr="3472E502" w:rsidR="00441707">
        <w:rPr>
          <w:rFonts w:eastAsia="MS Mincho"/>
          <w:lang w:val="fr-FR"/>
        </w:rPr>
        <w:t>tion solide à l'importance d'un</w:t>
      </w:r>
      <w:r w:rsidRPr="3472E502">
        <w:rPr>
          <w:rFonts w:eastAsia="MS Mincho"/>
          <w:lang w:val="fr-FR"/>
        </w:rPr>
        <w:t xml:space="preserve"> </w:t>
      </w:r>
      <w:r w:rsidRPr="3472E502" w:rsidR="00441707">
        <w:rPr>
          <w:rFonts w:eastAsia="MS Mincho"/>
          <w:lang w:val="fr-FR"/>
        </w:rPr>
        <w:t>programme de nutrition</w:t>
      </w:r>
      <w:r w:rsidRPr="3472E502">
        <w:rPr>
          <w:rFonts w:eastAsia="MS Mincho"/>
          <w:lang w:val="fr-FR"/>
        </w:rPr>
        <w:t xml:space="preserve"> </w:t>
      </w:r>
      <w:r w:rsidR="006E77A4">
        <w:rPr>
          <w:rFonts w:eastAsia="MS Mincho"/>
          <w:lang w:val="fr-FR"/>
        </w:rPr>
        <w:t>qui tient compte</w:t>
      </w:r>
      <w:r w:rsidRPr="3472E502">
        <w:rPr>
          <w:rFonts w:eastAsia="MS Mincho"/>
          <w:lang w:val="fr-FR"/>
        </w:rPr>
        <w:t xml:space="preserve"> </w:t>
      </w:r>
      <w:r w:rsidR="006E77A4">
        <w:rPr>
          <w:rFonts w:eastAsia="MS Mincho"/>
          <w:lang w:val="fr-FR"/>
        </w:rPr>
        <w:t>du</w:t>
      </w:r>
      <w:r w:rsidRPr="3472E502">
        <w:rPr>
          <w:rFonts w:eastAsia="MS Mincho"/>
          <w:lang w:val="fr-FR"/>
        </w:rPr>
        <w:t xml:space="preserve"> genre et </w:t>
      </w:r>
      <w:r w:rsidR="006E77A4">
        <w:rPr>
          <w:rFonts w:eastAsia="MS Mincho"/>
          <w:lang w:val="fr-FR"/>
        </w:rPr>
        <w:t>de</w:t>
      </w:r>
      <w:r w:rsidRPr="3472E502">
        <w:rPr>
          <w:rFonts w:eastAsia="MS Mincho"/>
          <w:lang w:val="fr-FR"/>
        </w:rPr>
        <w:t xml:space="preserve"> la </w:t>
      </w:r>
      <w:r w:rsidRPr="3472E502" w:rsidR="00441707">
        <w:rPr>
          <w:rFonts w:eastAsia="MS Mincho"/>
          <w:lang w:val="fr-FR"/>
        </w:rPr>
        <w:t>VBG.</w:t>
      </w:r>
    </w:p>
    <w:p w:rsidRPr="00653689" w:rsidR="00653689" w:rsidP="00653689" w:rsidRDefault="00653689" w14:paraId="24928F08" w14:textId="77777777">
      <w:pPr>
        <w:spacing w:after="0" w:line="240" w:lineRule="auto"/>
        <w:rPr>
          <w:rFonts w:eastAsia="MS Mincho" w:cstheme="minorHAnsi"/>
          <w:lang w:val="fr-FR"/>
        </w:rPr>
      </w:pPr>
    </w:p>
    <w:p w:rsidRPr="00441707" w:rsidR="00441707" w:rsidP="00187C77" w:rsidRDefault="00441707" w14:paraId="2585F81B" w14:textId="77777777">
      <w:pPr>
        <w:pStyle w:val="ListParagraph"/>
        <w:numPr>
          <w:ilvl w:val="0"/>
          <w:numId w:val="8"/>
        </w:numPr>
        <w:spacing w:after="0" w:line="240" w:lineRule="auto"/>
        <w:rPr>
          <w:rFonts w:eastAsia="MS Mincho" w:cstheme="minorHAnsi"/>
          <w:b/>
          <w:bCs/>
          <w:lang w:val="fr-FR"/>
        </w:rPr>
      </w:pPr>
      <w:r w:rsidRPr="00441707">
        <w:rPr>
          <w:rFonts w:eastAsia="MS Mincho" w:cstheme="minorHAnsi"/>
          <w:lang w:val="fr-FR"/>
        </w:rPr>
        <w:t xml:space="preserve">Études de cas : liens entre le genre, </w:t>
      </w:r>
      <w:r>
        <w:rPr>
          <w:rFonts w:eastAsia="MS Mincho" w:cstheme="minorHAnsi"/>
          <w:lang w:val="fr-FR"/>
        </w:rPr>
        <w:t>la VBG et la nutrition – diapositive 12</w:t>
      </w:r>
    </w:p>
    <w:p w:rsidRPr="00441707" w:rsidR="00F50D56" w:rsidP="00695308" w:rsidRDefault="00441707" w14:paraId="1F8BE141" w14:textId="50426E1C">
      <w:pPr>
        <w:pStyle w:val="ListParagraph"/>
        <w:numPr>
          <w:ilvl w:val="0"/>
          <w:numId w:val="53"/>
        </w:numPr>
        <w:spacing w:after="0" w:line="240" w:lineRule="auto"/>
        <w:rPr>
          <w:rFonts w:eastAsia="MS Mincho" w:cstheme="minorHAnsi"/>
          <w:lang w:val="fr-FR"/>
        </w:rPr>
      </w:pPr>
      <w:r w:rsidRPr="00441707">
        <w:rPr>
          <w:rFonts w:eastAsia="MS Mincho" w:cstheme="minorHAnsi"/>
          <w:lang w:val="fr-FR"/>
        </w:rPr>
        <w:t xml:space="preserve">Commencez une discussion en plénière </w:t>
      </w:r>
      <w:r w:rsidR="00992F46">
        <w:rPr>
          <w:rFonts w:eastAsia="MS Mincho" w:cstheme="minorHAnsi"/>
          <w:lang w:val="fr-FR"/>
        </w:rPr>
        <w:t>au sujet des</w:t>
      </w:r>
      <w:r w:rsidRPr="00441707">
        <w:rPr>
          <w:rFonts w:eastAsia="MS Mincho" w:cstheme="minorHAnsi"/>
          <w:lang w:val="fr-FR"/>
        </w:rPr>
        <w:t xml:space="preserve"> </w:t>
      </w:r>
      <w:r>
        <w:rPr>
          <w:rFonts w:eastAsia="MS Mincho" w:cstheme="minorHAnsi"/>
          <w:lang w:val="fr-FR"/>
        </w:rPr>
        <w:t>études de cas si vous faites le module d’atelier d’un jour, sinon faites un exercice en petit</w:t>
      </w:r>
      <w:r w:rsidR="00992F46">
        <w:rPr>
          <w:rFonts w:eastAsia="MS Mincho" w:cstheme="minorHAnsi"/>
          <w:lang w:val="fr-FR"/>
        </w:rPr>
        <w:t>s</w:t>
      </w:r>
      <w:r>
        <w:rPr>
          <w:rFonts w:eastAsia="MS Mincho" w:cstheme="minorHAnsi"/>
          <w:lang w:val="fr-FR"/>
        </w:rPr>
        <w:t xml:space="preserve"> groupe</w:t>
      </w:r>
      <w:r w:rsidR="00992F46">
        <w:rPr>
          <w:rFonts w:eastAsia="MS Mincho" w:cstheme="minorHAnsi"/>
          <w:lang w:val="fr-FR"/>
        </w:rPr>
        <w:t>s</w:t>
      </w:r>
      <w:r>
        <w:rPr>
          <w:rFonts w:eastAsia="MS Mincho" w:cstheme="minorHAnsi"/>
          <w:lang w:val="fr-FR"/>
        </w:rPr>
        <w:t xml:space="preserve"> en utilisant les questions ci-dessous pour guider la discussion/</w:t>
      </w:r>
      <w:r w:rsidR="00992F46">
        <w:rPr>
          <w:rFonts w:eastAsia="MS Mincho" w:cstheme="minorHAnsi"/>
          <w:lang w:val="fr-FR"/>
        </w:rPr>
        <w:t>l’</w:t>
      </w:r>
      <w:r>
        <w:rPr>
          <w:rFonts w:eastAsia="MS Mincho" w:cstheme="minorHAnsi"/>
          <w:lang w:val="fr-FR"/>
        </w:rPr>
        <w:t xml:space="preserve">exercice </w:t>
      </w:r>
    </w:p>
    <w:p w:rsidRPr="00441707" w:rsidR="008E7ACE" w:rsidP="00695308" w:rsidRDefault="00441707" w14:paraId="544D2BFD" w14:textId="513EB63B">
      <w:pPr>
        <w:pStyle w:val="ListParagraph"/>
        <w:numPr>
          <w:ilvl w:val="0"/>
          <w:numId w:val="53"/>
        </w:numPr>
        <w:spacing w:after="0" w:line="240" w:lineRule="auto"/>
        <w:rPr>
          <w:rFonts w:eastAsia="MS Mincho" w:cstheme="minorHAnsi"/>
          <w:lang w:val="fr-FR"/>
        </w:rPr>
      </w:pPr>
      <w:r w:rsidRPr="00441707">
        <w:rPr>
          <w:rFonts w:eastAsia="MS Mincho" w:cstheme="minorHAnsi"/>
          <w:lang w:val="fr-FR"/>
        </w:rPr>
        <w:t>Assurez-vous que les participant(e)</w:t>
      </w:r>
      <w:r>
        <w:rPr>
          <w:rFonts w:eastAsia="MS Mincho" w:cstheme="minorHAnsi"/>
          <w:lang w:val="fr-FR"/>
        </w:rPr>
        <w:t>s identifient l’inégalité des genres et les normes de genre (études de cas 1,2 et 3) et le risque de VBG (étude de cas 4) comme facteurs contribu</w:t>
      </w:r>
      <w:r w:rsidR="00992F46">
        <w:rPr>
          <w:rFonts w:eastAsia="MS Mincho" w:cstheme="minorHAnsi"/>
          <w:lang w:val="fr-FR"/>
        </w:rPr>
        <w:t>ant</w:t>
      </w:r>
      <w:r>
        <w:rPr>
          <w:rFonts w:eastAsia="MS Mincho" w:cstheme="minorHAnsi"/>
          <w:lang w:val="fr-FR"/>
        </w:rPr>
        <w:t xml:space="preserve"> à un mauvais résultat en </w:t>
      </w:r>
      <w:r w:rsidR="00072806">
        <w:rPr>
          <w:rFonts w:eastAsia="MS Mincho" w:cstheme="minorHAnsi"/>
          <w:lang w:val="fr-FR"/>
        </w:rPr>
        <w:t>mat</w:t>
      </w:r>
      <w:r>
        <w:rPr>
          <w:rFonts w:eastAsia="MS Mincho" w:cstheme="minorHAnsi"/>
          <w:lang w:val="fr-FR"/>
        </w:rPr>
        <w:t>ière de nutrition</w:t>
      </w:r>
      <w:r w:rsidR="00992F46">
        <w:rPr>
          <w:rFonts w:eastAsia="MS Mincho" w:cstheme="minorHAnsi"/>
          <w:lang w:val="fr-FR"/>
        </w:rPr>
        <w:t>.</w:t>
      </w:r>
    </w:p>
    <w:p w:rsidRPr="00441707" w:rsidR="005038A9" w:rsidP="00441707" w:rsidRDefault="00441707" w14:paraId="2F9D7DA6" w14:textId="7F43D0D6">
      <w:pPr>
        <w:pStyle w:val="ListParagraph"/>
        <w:numPr>
          <w:ilvl w:val="0"/>
          <w:numId w:val="53"/>
        </w:numPr>
        <w:spacing w:after="0" w:line="240" w:lineRule="auto"/>
        <w:rPr>
          <w:rFonts w:eastAsia="MS Mincho" w:cstheme="minorHAnsi"/>
          <w:lang w:val="fr-FR"/>
        </w:rPr>
      </w:pPr>
      <w:r w:rsidRPr="00441707">
        <w:rPr>
          <w:rFonts w:eastAsia="MS Mincho" w:cstheme="minorHAnsi"/>
          <w:lang w:val="fr-FR"/>
        </w:rPr>
        <w:t xml:space="preserve">Étude de cas 1 – </w:t>
      </w:r>
      <w:r w:rsidRPr="00441707" w:rsidR="005038A9">
        <w:rPr>
          <w:rFonts w:eastAsia="MS Mincho" w:cstheme="minorHAnsi"/>
          <w:bCs/>
          <w:lang w:val="fr-FR"/>
        </w:rPr>
        <w:t xml:space="preserve">Dans certains contextes, si la femme mange </w:t>
      </w:r>
      <w:r>
        <w:rPr>
          <w:rFonts w:eastAsia="MS Mincho" w:cstheme="minorHAnsi"/>
          <w:bCs/>
          <w:lang w:val="fr-FR"/>
        </w:rPr>
        <w:t>avant son mari, elle n’est pas « </w:t>
      </w:r>
      <w:r w:rsidRPr="00441707" w:rsidR="005038A9">
        <w:rPr>
          <w:rFonts w:eastAsia="MS Mincho" w:cstheme="minorHAnsi"/>
          <w:bCs/>
          <w:lang w:val="fr-FR"/>
        </w:rPr>
        <w:t xml:space="preserve">une bonne </w:t>
      </w:r>
      <w:r>
        <w:rPr>
          <w:rFonts w:eastAsia="MS Mincho" w:cstheme="minorHAnsi"/>
          <w:bCs/>
          <w:lang w:val="fr-FR"/>
        </w:rPr>
        <w:t>épouse »</w:t>
      </w:r>
      <w:r w:rsidR="009C475A">
        <w:rPr>
          <w:rFonts w:eastAsia="MS Mincho" w:cstheme="minorHAnsi"/>
          <w:bCs/>
          <w:lang w:val="fr-FR"/>
        </w:rPr>
        <w:t>.</w:t>
      </w:r>
    </w:p>
    <w:p w:rsidRPr="00441707" w:rsidR="00F50D56" w:rsidP="005038A9" w:rsidRDefault="00441707" w14:paraId="47EA22FE" w14:textId="77777777">
      <w:pPr>
        <w:pStyle w:val="ListParagraph"/>
        <w:numPr>
          <w:ilvl w:val="0"/>
          <w:numId w:val="54"/>
        </w:numPr>
        <w:spacing w:after="0" w:line="240" w:lineRule="auto"/>
        <w:rPr>
          <w:rFonts w:eastAsia="MS Mincho" w:cstheme="minorHAnsi"/>
          <w:lang w:val="fr-FR"/>
        </w:rPr>
      </w:pPr>
      <w:r>
        <w:rPr>
          <w:rFonts w:eastAsia="MS Mincho" w:cstheme="minorHAnsi"/>
          <w:lang w:val="fr-FR"/>
        </w:rPr>
        <w:t>Pourquoi cette tradition existe-t-elle ?</w:t>
      </w:r>
    </w:p>
    <w:p w:rsidRPr="00441707" w:rsidR="00F50D56" w:rsidP="00695308" w:rsidRDefault="00441707" w14:paraId="7C4D545E" w14:textId="77777777">
      <w:pPr>
        <w:pStyle w:val="ListParagraph"/>
        <w:numPr>
          <w:ilvl w:val="0"/>
          <w:numId w:val="54"/>
        </w:numPr>
        <w:spacing w:after="0" w:line="240" w:lineRule="auto"/>
        <w:rPr>
          <w:rFonts w:eastAsia="MS Mincho" w:cstheme="minorHAnsi"/>
          <w:lang w:val="fr-FR"/>
        </w:rPr>
      </w:pPr>
      <w:r w:rsidRPr="00441707">
        <w:rPr>
          <w:rFonts w:eastAsia="MS Mincho" w:cstheme="minorHAnsi"/>
          <w:lang w:val="fr-FR"/>
        </w:rPr>
        <w:t>Comment cette tradition affecte-t-elle les r</w:t>
      </w:r>
      <w:r>
        <w:rPr>
          <w:rFonts w:eastAsia="MS Mincho" w:cstheme="minorHAnsi"/>
          <w:lang w:val="fr-FR"/>
        </w:rPr>
        <w:t>ésultats de nutrition des femmes pendant les crises humanitaires, lorsque l’approvisionnement alimentaire est limité ?</w:t>
      </w:r>
    </w:p>
    <w:p w:rsidRPr="00692CCC" w:rsidR="00692CCC" w:rsidP="54D9A45D" w:rsidRDefault="00692CCC" w14:paraId="3DAAA225" w14:textId="25D76222">
      <w:pPr>
        <w:pStyle w:val="ListParagraph"/>
        <w:numPr>
          <w:ilvl w:val="0"/>
          <w:numId w:val="55"/>
        </w:numPr>
        <w:spacing w:after="0" w:line="240" w:lineRule="auto"/>
        <w:ind w:left="1440"/>
        <w:rPr>
          <w:rFonts w:eastAsia="MS Mincho"/>
          <w:lang w:val="fr-FR"/>
        </w:rPr>
      </w:pPr>
      <w:r w:rsidRPr="3472E502">
        <w:rPr>
          <w:rFonts w:eastAsia="MS Mincho"/>
          <w:lang w:val="fr-FR"/>
        </w:rPr>
        <w:lastRenderedPageBreak/>
        <w:t>Étude de cas</w:t>
      </w:r>
      <w:r w:rsidRPr="3472E502" w:rsidR="0012057C">
        <w:rPr>
          <w:rFonts w:eastAsia="MS Mincho"/>
          <w:lang w:val="fr-FR"/>
        </w:rPr>
        <w:t xml:space="preserve"> 2</w:t>
      </w:r>
      <w:r w:rsidR="009C475A">
        <w:rPr>
          <w:rFonts w:eastAsia="MS Mincho"/>
          <w:lang w:val="fr-FR"/>
        </w:rPr>
        <w:t xml:space="preserve"> –</w:t>
      </w:r>
      <w:r w:rsidRPr="3472E502" w:rsidR="0012057C">
        <w:rPr>
          <w:rFonts w:eastAsia="MS Mincho"/>
          <w:lang w:val="fr-FR"/>
        </w:rPr>
        <w:t xml:space="preserve"> </w:t>
      </w:r>
      <w:r w:rsidRPr="3472E502" w:rsidR="005038A9">
        <w:rPr>
          <w:rFonts w:eastAsia="MS Mincho"/>
          <w:lang w:val="fr-FR"/>
        </w:rPr>
        <w:t xml:space="preserve">Dans certains contextes, on attend des femmes qu’elles prennent soin de leurs enfants et leurs maris, </w:t>
      </w:r>
      <w:r w:rsidR="009C475A">
        <w:rPr>
          <w:rFonts w:eastAsia="MS Mincho"/>
          <w:lang w:val="fr-FR"/>
        </w:rPr>
        <w:t>fassent</w:t>
      </w:r>
      <w:r w:rsidRPr="3472E502" w:rsidR="005038A9">
        <w:rPr>
          <w:rFonts w:eastAsia="MS Mincho"/>
          <w:lang w:val="fr-FR"/>
        </w:rPr>
        <w:t xml:space="preserve"> le ménage</w:t>
      </w:r>
      <w:r w:rsidR="009C475A">
        <w:rPr>
          <w:rFonts w:eastAsia="MS Mincho"/>
          <w:lang w:val="fr-FR"/>
        </w:rPr>
        <w:t>,</w:t>
      </w:r>
      <w:r w:rsidRPr="3472E502" w:rsidR="005038A9">
        <w:rPr>
          <w:rFonts w:eastAsia="MS Mincho"/>
          <w:lang w:val="fr-FR"/>
        </w:rPr>
        <w:t xml:space="preserve"> </w:t>
      </w:r>
      <w:r w:rsidR="009C475A">
        <w:rPr>
          <w:rFonts w:eastAsia="MS Mincho"/>
          <w:lang w:val="fr-FR"/>
        </w:rPr>
        <w:t>s’occupent de</w:t>
      </w:r>
      <w:r w:rsidRPr="3472E502" w:rsidR="005038A9">
        <w:rPr>
          <w:rFonts w:eastAsia="MS Mincho"/>
          <w:lang w:val="fr-FR"/>
        </w:rPr>
        <w:t xml:space="preserve"> l’agriculture et soient responsables de la collecte d'eau et d</w:t>
      </w:r>
      <w:r w:rsidRPr="3472E502" w:rsidR="20A39CA8">
        <w:rPr>
          <w:rFonts w:eastAsia="MS Mincho"/>
          <w:lang w:val="fr-FR"/>
        </w:rPr>
        <w:t>u</w:t>
      </w:r>
      <w:r w:rsidRPr="3472E502" w:rsidR="005038A9">
        <w:rPr>
          <w:rFonts w:eastAsia="MS Mincho"/>
          <w:lang w:val="fr-FR"/>
        </w:rPr>
        <w:t xml:space="preserve"> bois de chauffage.</w:t>
      </w:r>
    </w:p>
    <w:p w:rsidRPr="00692CCC" w:rsidR="0012057C" w:rsidP="00695308" w:rsidRDefault="00692CCC" w14:paraId="561B32FE" w14:textId="77777777">
      <w:pPr>
        <w:pStyle w:val="ListParagraph"/>
        <w:numPr>
          <w:ilvl w:val="0"/>
          <w:numId w:val="56"/>
        </w:numPr>
        <w:spacing w:after="0" w:line="240" w:lineRule="auto"/>
        <w:rPr>
          <w:rFonts w:eastAsia="MS Mincho" w:cstheme="minorHAnsi"/>
          <w:lang w:val="fr-FR"/>
        </w:rPr>
      </w:pPr>
      <w:r w:rsidRPr="00692CCC">
        <w:rPr>
          <w:rFonts w:eastAsia="MS Mincho" w:cstheme="minorHAnsi"/>
          <w:lang w:val="fr-FR"/>
        </w:rPr>
        <w:t>Quelle est la raison de la surcharge de travail des femmes</w:t>
      </w:r>
      <w:r>
        <w:rPr>
          <w:rFonts w:eastAsia="MS Mincho" w:cstheme="minorHAnsi"/>
          <w:lang w:val="fr-FR"/>
        </w:rPr>
        <w:t> ?</w:t>
      </w:r>
    </w:p>
    <w:p w:rsidRPr="00692CCC" w:rsidR="0012057C" w:rsidP="00695308" w:rsidRDefault="00692CCC" w14:paraId="6C801409" w14:textId="77777777">
      <w:pPr>
        <w:pStyle w:val="ListParagraph"/>
        <w:numPr>
          <w:ilvl w:val="0"/>
          <w:numId w:val="56"/>
        </w:numPr>
        <w:spacing w:after="0" w:line="240" w:lineRule="auto"/>
        <w:rPr>
          <w:rFonts w:eastAsia="MS Mincho" w:cstheme="minorHAnsi"/>
          <w:lang w:val="fr-FR"/>
        </w:rPr>
      </w:pPr>
      <w:r w:rsidRPr="00692CCC">
        <w:rPr>
          <w:rFonts w:eastAsia="MS Mincho" w:cstheme="minorHAnsi"/>
          <w:lang w:val="fr-FR"/>
        </w:rPr>
        <w:t>Comment la surcharge de travail affecte-t-elle les r</w:t>
      </w:r>
      <w:r>
        <w:rPr>
          <w:rFonts w:eastAsia="MS Mincho" w:cstheme="minorHAnsi"/>
          <w:lang w:val="fr-FR"/>
        </w:rPr>
        <w:t>ésultats liés à la nutrition des femmes et des enfants ? Et pourquoi ?</w:t>
      </w:r>
    </w:p>
    <w:p w:rsidRPr="00692CCC" w:rsidR="0012057C" w:rsidP="00692CCC" w:rsidRDefault="00692CCC" w14:paraId="088D8E57" w14:textId="199BC087">
      <w:pPr>
        <w:pStyle w:val="ListParagraph"/>
        <w:numPr>
          <w:ilvl w:val="0"/>
          <w:numId w:val="55"/>
        </w:numPr>
        <w:spacing w:after="0" w:line="240" w:lineRule="auto"/>
        <w:ind w:left="1530"/>
        <w:rPr>
          <w:rFonts w:eastAsia="MS Mincho" w:cstheme="minorHAnsi"/>
          <w:lang w:val="fr-FR"/>
        </w:rPr>
      </w:pPr>
      <w:r w:rsidRPr="00692CCC">
        <w:rPr>
          <w:rFonts w:eastAsia="MS Mincho" w:cstheme="minorHAnsi"/>
          <w:lang w:val="fr-FR"/>
        </w:rPr>
        <w:t xml:space="preserve">Étude de cas </w:t>
      </w:r>
      <w:r w:rsidRPr="00692CCC" w:rsidR="0012057C">
        <w:rPr>
          <w:rFonts w:eastAsia="MS Mincho" w:cstheme="minorHAnsi"/>
          <w:lang w:val="fr-FR"/>
        </w:rPr>
        <w:t>3</w:t>
      </w:r>
      <w:r w:rsidR="009C475A">
        <w:rPr>
          <w:rFonts w:eastAsia="MS Mincho" w:cstheme="minorHAnsi"/>
          <w:lang w:val="fr-FR"/>
        </w:rPr>
        <w:t xml:space="preserve"> –</w:t>
      </w:r>
      <w:r w:rsidRPr="00692CCC" w:rsidR="0012057C">
        <w:rPr>
          <w:rFonts w:eastAsia="MS Mincho" w:cstheme="minorHAnsi"/>
          <w:lang w:val="fr-FR"/>
        </w:rPr>
        <w:t xml:space="preserve"> </w:t>
      </w:r>
      <w:r w:rsidRPr="00692CCC" w:rsidR="005038A9">
        <w:rPr>
          <w:rFonts w:eastAsia="MS Mincho" w:cstheme="minorHAnsi"/>
          <w:bCs/>
          <w:lang w:val="fr-FR"/>
        </w:rPr>
        <w:t xml:space="preserve">Dans certains contextes, les femmes </w:t>
      </w:r>
      <w:r w:rsidR="009C475A">
        <w:rPr>
          <w:rFonts w:eastAsia="MS Mincho" w:cstheme="minorHAnsi"/>
          <w:bCs/>
          <w:lang w:val="fr-FR"/>
        </w:rPr>
        <w:t xml:space="preserve">ne </w:t>
      </w:r>
      <w:r w:rsidRPr="00692CCC" w:rsidR="005038A9">
        <w:rPr>
          <w:rFonts w:eastAsia="MS Mincho" w:cstheme="minorHAnsi"/>
          <w:bCs/>
          <w:lang w:val="fr-FR"/>
        </w:rPr>
        <w:t xml:space="preserve">sont </w:t>
      </w:r>
      <w:r w:rsidR="009C475A">
        <w:rPr>
          <w:rFonts w:eastAsia="MS Mincho" w:cstheme="minorHAnsi"/>
          <w:bCs/>
          <w:lang w:val="fr-FR"/>
        </w:rPr>
        <w:t>pas autorisées</w:t>
      </w:r>
      <w:r w:rsidRPr="00692CCC" w:rsidR="005038A9">
        <w:rPr>
          <w:rFonts w:eastAsia="MS Mincho" w:cstheme="minorHAnsi"/>
          <w:bCs/>
          <w:lang w:val="fr-FR"/>
        </w:rPr>
        <w:t xml:space="preserve"> </w:t>
      </w:r>
      <w:r w:rsidR="009C475A">
        <w:rPr>
          <w:rFonts w:eastAsia="MS Mincho" w:cstheme="minorHAnsi"/>
          <w:bCs/>
          <w:lang w:val="fr-FR"/>
        </w:rPr>
        <w:t>à</w:t>
      </w:r>
      <w:r w:rsidRPr="00692CCC" w:rsidR="005038A9">
        <w:rPr>
          <w:rFonts w:eastAsia="MS Mincho" w:cstheme="minorHAnsi"/>
          <w:bCs/>
          <w:lang w:val="fr-FR"/>
        </w:rPr>
        <w:t xml:space="preserve"> sortir seul</w:t>
      </w:r>
      <w:r w:rsidR="009C475A">
        <w:rPr>
          <w:rFonts w:eastAsia="MS Mincho" w:cstheme="minorHAnsi"/>
          <w:bCs/>
          <w:lang w:val="fr-FR"/>
        </w:rPr>
        <w:t>e</w:t>
      </w:r>
      <w:r w:rsidRPr="00692CCC" w:rsidR="005038A9">
        <w:rPr>
          <w:rFonts w:eastAsia="MS Mincho" w:cstheme="minorHAnsi"/>
          <w:bCs/>
          <w:lang w:val="fr-FR"/>
        </w:rPr>
        <w:t>s pour accéder aux services.</w:t>
      </w:r>
      <w:r w:rsidRPr="00692CCC" w:rsidR="005038A9">
        <w:rPr>
          <w:rFonts w:eastAsia="MS Mincho" w:cstheme="minorHAnsi"/>
          <w:b/>
          <w:bCs/>
          <w:lang w:val="fr-FR"/>
        </w:rPr>
        <w:t xml:space="preserve"> </w:t>
      </w:r>
    </w:p>
    <w:p w:rsidRPr="00692CCC" w:rsidR="00692CCC" w:rsidP="00692CCC" w:rsidRDefault="00692CCC" w14:paraId="399A56D4" w14:textId="77777777">
      <w:pPr>
        <w:pStyle w:val="ListParagraph"/>
        <w:numPr>
          <w:ilvl w:val="0"/>
          <w:numId w:val="57"/>
        </w:numPr>
        <w:spacing w:after="0" w:line="240" w:lineRule="auto"/>
        <w:rPr>
          <w:rFonts w:eastAsia="MS Mincho" w:cstheme="minorHAnsi"/>
          <w:lang w:val="fr-CA"/>
        </w:rPr>
      </w:pPr>
      <w:r w:rsidRPr="00692CCC">
        <w:rPr>
          <w:rFonts w:eastAsia="MS Mincho" w:cstheme="minorHAnsi"/>
          <w:lang w:val="fr-CA"/>
        </w:rPr>
        <w:t>Qu’est-ce que la raison</w:t>
      </w:r>
      <w:r>
        <w:rPr>
          <w:rFonts w:eastAsia="MS Mincho" w:cstheme="minorHAnsi"/>
          <w:lang w:val="fr-CA"/>
        </w:rPr>
        <w:t xml:space="preserve"> ?</w:t>
      </w:r>
    </w:p>
    <w:p w:rsidRPr="00692CCC" w:rsidR="00692CCC" w:rsidP="00695308" w:rsidRDefault="00692CCC" w14:paraId="7101D7D5" w14:textId="77777777">
      <w:pPr>
        <w:pStyle w:val="ListParagraph"/>
        <w:numPr>
          <w:ilvl w:val="0"/>
          <w:numId w:val="57"/>
        </w:numPr>
        <w:spacing w:after="0" w:line="240" w:lineRule="auto"/>
        <w:rPr>
          <w:rFonts w:eastAsia="MS Mincho" w:cstheme="minorHAnsi"/>
          <w:lang w:val="fr-FR"/>
        </w:rPr>
      </w:pPr>
      <w:r w:rsidRPr="00692CCC">
        <w:rPr>
          <w:rFonts w:eastAsia="MS Mincho" w:cstheme="minorHAnsi"/>
          <w:lang w:val="fr-FR"/>
        </w:rPr>
        <w:t>Comment cela affecte les résultats de nutrition des femmes, des filles et de leurs enfants</w:t>
      </w:r>
      <w:r>
        <w:rPr>
          <w:rFonts w:eastAsia="MS Mincho" w:cstheme="minorHAnsi"/>
          <w:lang w:val="fr-FR"/>
        </w:rPr>
        <w:t> ?</w:t>
      </w:r>
    </w:p>
    <w:p w:rsidRPr="0064738F" w:rsidR="0046213E" w:rsidP="00695308" w:rsidRDefault="0064738F" w14:paraId="6EC1F7E5" w14:textId="5B9B759D">
      <w:pPr>
        <w:pStyle w:val="ListParagraph"/>
        <w:numPr>
          <w:ilvl w:val="0"/>
          <w:numId w:val="55"/>
        </w:numPr>
        <w:spacing w:after="0" w:line="240" w:lineRule="auto"/>
        <w:ind w:left="1530"/>
        <w:rPr>
          <w:rFonts w:eastAsia="MS Mincho" w:cstheme="minorHAnsi"/>
          <w:lang w:val="fr-FR"/>
        </w:rPr>
      </w:pPr>
      <w:r w:rsidRPr="0064738F">
        <w:rPr>
          <w:rFonts w:eastAsia="MS Mincho" w:cstheme="minorHAnsi"/>
          <w:lang w:val="fr-FR"/>
        </w:rPr>
        <w:t xml:space="preserve">Étude de cas </w:t>
      </w:r>
      <w:r w:rsidRPr="0064738F" w:rsidR="0046213E">
        <w:rPr>
          <w:rFonts w:eastAsia="MS Mincho" w:cstheme="minorHAnsi"/>
          <w:lang w:val="fr-FR"/>
        </w:rPr>
        <w:t>4</w:t>
      </w:r>
      <w:r w:rsidRPr="0064738F">
        <w:rPr>
          <w:rFonts w:eastAsia="MS Mincho" w:cstheme="minorHAnsi"/>
          <w:lang w:val="fr-FR"/>
        </w:rPr>
        <w:t xml:space="preserve"> </w:t>
      </w:r>
      <w:r w:rsidR="009C475A">
        <w:rPr>
          <w:rFonts w:eastAsia="MS Mincho" w:cstheme="minorHAnsi"/>
          <w:lang w:val="fr-FR"/>
        </w:rPr>
        <w:t>–</w:t>
      </w:r>
      <w:r w:rsidRPr="0064738F" w:rsidR="0046213E">
        <w:rPr>
          <w:rFonts w:eastAsia="MS Mincho" w:cstheme="minorHAnsi"/>
          <w:lang w:val="fr-FR"/>
        </w:rPr>
        <w:t xml:space="preserve"> </w:t>
      </w:r>
      <w:r w:rsidRPr="0064738F">
        <w:rPr>
          <w:rFonts w:eastAsia="MS Mincho" w:cstheme="minorHAnsi"/>
          <w:bCs/>
          <w:lang w:val="fr-FR"/>
        </w:rPr>
        <w:t>Quand les centres de nutrition sont situés à proximité aux postes de contrôle de sécurité, les femmes et les filles peuvent ne pas se sentir en sécurité pour accéder les services</w:t>
      </w:r>
    </w:p>
    <w:p w:rsidRPr="0064738F" w:rsidR="0046213E" w:rsidP="00695308" w:rsidRDefault="0064738F" w14:paraId="224FED3A" w14:textId="77777777">
      <w:pPr>
        <w:pStyle w:val="ListParagraph"/>
        <w:numPr>
          <w:ilvl w:val="0"/>
          <w:numId w:val="58"/>
        </w:numPr>
        <w:spacing w:after="0" w:line="240" w:lineRule="auto"/>
        <w:rPr>
          <w:rFonts w:eastAsia="MS Mincho" w:cstheme="minorHAnsi"/>
          <w:lang w:val="fr-FR"/>
        </w:rPr>
      </w:pPr>
      <w:r w:rsidRPr="0064738F">
        <w:rPr>
          <w:rFonts w:eastAsia="MS Mincho" w:cstheme="minorHAnsi"/>
          <w:lang w:val="fr-FR"/>
        </w:rPr>
        <w:t>Comment la perception de la s</w:t>
      </w:r>
      <w:r>
        <w:rPr>
          <w:rFonts w:eastAsia="MS Mincho" w:cstheme="minorHAnsi"/>
          <w:lang w:val="fr-FR"/>
        </w:rPr>
        <w:t>écurité des femmes et des filles affect</w:t>
      </w:r>
      <w:r w:rsidR="007720CC">
        <w:rPr>
          <w:rFonts w:eastAsia="MS Mincho" w:cstheme="minorHAnsi"/>
          <w:lang w:val="fr-FR"/>
        </w:rPr>
        <w:t>e</w:t>
      </w:r>
      <w:r>
        <w:rPr>
          <w:rFonts w:eastAsia="MS Mincho" w:cstheme="minorHAnsi"/>
          <w:lang w:val="fr-FR"/>
        </w:rPr>
        <w:t>-t-elle les résultats de nutrition ?</w:t>
      </w:r>
    </w:p>
    <w:p w:rsidRPr="00990D82" w:rsidR="003426DA" w:rsidP="00990D82" w:rsidRDefault="0064738F" w14:paraId="6F4C863C" w14:textId="61A35249">
      <w:pPr>
        <w:pStyle w:val="ListParagraph"/>
        <w:numPr>
          <w:ilvl w:val="0"/>
          <w:numId w:val="58"/>
        </w:numPr>
        <w:spacing w:after="0" w:line="240" w:lineRule="auto"/>
        <w:rPr>
          <w:rFonts w:eastAsia="MS Mincho" w:cstheme="minorHAnsi"/>
          <w:b/>
          <w:bCs/>
          <w:lang w:val="fr-FR"/>
        </w:rPr>
      </w:pPr>
      <w:r w:rsidRPr="0064738F">
        <w:rPr>
          <w:rFonts w:eastAsia="MS Mincho" w:cstheme="minorHAnsi"/>
          <w:lang w:val="fr-FR"/>
        </w:rPr>
        <w:t>Quelles sont les risques de s</w:t>
      </w:r>
      <w:r>
        <w:rPr>
          <w:rFonts w:eastAsia="MS Mincho" w:cstheme="minorHAnsi"/>
          <w:lang w:val="fr-FR"/>
        </w:rPr>
        <w:t>écurité lié</w:t>
      </w:r>
      <w:r w:rsidR="002575FE">
        <w:rPr>
          <w:rFonts w:eastAsia="MS Mincho" w:cstheme="minorHAnsi"/>
          <w:lang w:val="fr-FR"/>
        </w:rPr>
        <w:t>s</w:t>
      </w:r>
      <w:r>
        <w:rPr>
          <w:rFonts w:eastAsia="MS Mincho" w:cstheme="minorHAnsi"/>
          <w:lang w:val="fr-FR"/>
        </w:rPr>
        <w:t xml:space="preserve"> </w:t>
      </w:r>
      <w:r w:rsidR="002575FE">
        <w:rPr>
          <w:rFonts w:eastAsia="MS Mincho" w:cstheme="minorHAnsi"/>
          <w:lang w:val="fr-FR"/>
        </w:rPr>
        <w:t>à</w:t>
      </w:r>
      <w:r>
        <w:rPr>
          <w:rFonts w:eastAsia="MS Mincho" w:cstheme="minorHAnsi"/>
          <w:lang w:val="fr-FR"/>
        </w:rPr>
        <w:t xml:space="preserve"> l’emplacement des centres dans des zones peu sûr</w:t>
      </w:r>
      <w:r w:rsidR="002575FE">
        <w:rPr>
          <w:rFonts w:eastAsia="MS Mincho" w:cstheme="minorHAnsi"/>
          <w:lang w:val="fr-FR"/>
        </w:rPr>
        <w:t>e</w:t>
      </w:r>
      <w:r>
        <w:rPr>
          <w:rFonts w:eastAsia="MS Mincho" w:cstheme="minorHAnsi"/>
          <w:lang w:val="fr-FR"/>
        </w:rPr>
        <w:t>s ?</w:t>
      </w:r>
    </w:p>
    <w:p w:rsidRPr="00990D82" w:rsidR="00990D82" w:rsidP="00187C77" w:rsidRDefault="00990D82" w14:paraId="65C6A687" w14:textId="679CC6C7">
      <w:pPr>
        <w:pStyle w:val="ListParagraph"/>
        <w:numPr>
          <w:ilvl w:val="0"/>
          <w:numId w:val="8"/>
        </w:numPr>
        <w:spacing w:after="0" w:line="240" w:lineRule="auto"/>
        <w:rPr>
          <w:rFonts w:eastAsia="MS Mincho" w:cstheme="minorHAnsi"/>
          <w:b/>
          <w:bCs/>
          <w:lang w:val="fr-FR"/>
        </w:rPr>
      </w:pPr>
      <w:r w:rsidRPr="00990D82">
        <w:rPr>
          <w:rFonts w:eastAsia="MS Mincho" w:cstheme="minorHAnsi"/>
          <w:lang w:val="fr-FR"/>
        </w:rPr>
        <w:t>Expliquez en utilisant la diapositive n</w:t>
      </w:r>
      <w:r w:rsidRPr="00990D82">
        <w:rPr>
          <w:rFonts w:eastAsia="MS Mincho" w:cstheme="minorHAnsi"/>
          <w:vertAlign w:val="superscript"/>
          <w:lang w:val="fr-FR"/>
        </w:rPr>
        <w:t>o</w:t>
      </w:r>
      <w:r w:rsidRPr="00990D82">
        <w:rPr>
          <w:rFonts w:eastAsia="MS Mincho" w:cstheme="minorHAnsi"/>
          <w:lang w:val="fr-FR"/>
        </w:rPr>
        <w:t xml:space="preserve"> 13 que la VBG, le genre et la nutrition sont li</w:t>
      </w:r>
      <w:r>
        <w:rPr>
          <w:rFonts w:eastAsia="MS Mincho" w:cstheme="minorHAnsi"/>
          <w:lang w:val="fr-FR"/>
        </w:rPr>
        <w:t>és</w:t>
      </w:r>
      <w:r w:rsidR="002575FE">
        <w:rPr>
          <w:rFonts w:eastAsia="MS Mincho" w:cstheme="minorHAnsi"/>
          <w:lang w:val="fr-FR"/>
        </w:rPr>
        <w:t>.</w:t>
      </w:r>
    </w:p>
    <w:p w:rsidRPr="00990D82" w:rsidR="00990D82" w:rsidP="54D9A45D" w:rsidRDefault="005038A9" w14:paraId="10EF7744" w14:textId="77777777">
      <w:pPr>
        <w:pStyle w:val="ListParagraph"/>
        <w:numPr>
          <w:ilvl w:val="0"/>
          <w:numId w:val="8"/>
        </w:numPr>
        <w:spacing w:line="240" w:lineRule="auto"/>
        <w:rPr>
          <w:rFonts w:eastAsia="MS Mincho"/>
          <w:lang w:val="fr-FR"/>
        </w:rPr>
      </w:pPr>
      <w:r w:rsidRPr="3472E502">
        <w:rPr>
          <w:rFonts w:eastAsia="MS Mincho"/>
          <w:lang w:val="fr-FR"/>
        </w:rPr>
        <w:t xml:space="preserve">Les crises humanitaires ont des incidences différentes sur les niveaux de nutrition disponibles pour les femmes, filles, hommes et garçons, leurs pratiques alimentaires et leurs accès aux services nutritionnels. Cela est en partie attribué à l’inégalité des genres et au risque accru de la violence basée sur le genre pendant les situations d’urgence. </w:t>
      </w:r>
    </w:p>
    <w:p w:rsidRPr="00990D82" w:rsidR="00990D82" w:rsidP="00187C77" w:rsidRDefault="00990D82" w14:paraId="4DBF2699" w14:textId="25EEE785">
      <w:pPr>
        <w:pStyle w:val="ListParagraph"/>
        <w:numPr>
          <w:ilvl w:val="0"/>
          <w:numId w:val="8"/>
        </w:numPr>
        <w:spacing w:after="0" w:line="240" w:lineRule="auto"/>
        <w:rPr>
          <w:rFonts w:eastAsia="MS Mincho" w:cstheme="minorHAnsi"/>
          <w:lang w:val="fr-FR"/>
        </w:rPr>
      </w:pPr>
      <w:r w:rsidRPr="00990D82">
        <w:rPr>
          <w:rFonts w:eastAsia="MS Mincho" w:cstheme="minorHAnsi"/>
          <w:lang w:val="fr-FR"/>
        </w:rPr>
        <w:t xml:space="preserve">En utilisant un tableau de papier, </w:t>
      </w:r>
      <w:r>
        <w:rPr>
          <w:rFonts w:eastAsia="MS Mincho" w:cstheme="minorHAnsi"/>
          <w:lang w:val="fr-FR"/>
        </w:rPr>
        <w:t>fait</w:t>
      </w:r>
      <w:r w:rsidR="002575FE">
        <w:rPr>
          <w:rFonts w:eastAsia="MS Mincho" w:cstheme="minorHAnsi"/>
          <w:lang w:val="fr-FR"/>
        </w:rPr>
        <w:t>es</w:t>
      </w:r>
      <w:r>
        <w:rPr>
          <w:rFonts w:eastAsia="MS Mincho" w:cstheme="minorHAnsi"/>
          <w:lang w:val="fr-FR"/>
        </w:rPr>
        <w:t xml:space="preserve"> </w:t>
      </w:r>
      <w:r w:rsidR="007720CC">
        <w:rPr>
          <w:rFonts w:eastAsia="MS Mincho" w:cstheme="minorHAnsi"/>
          <w:lang w:val="fr-FR"/>
        </w:rPr>
        <w:t>du remue-méninge</w:t>
      </w:r>
      <w:r>
        <w:rPr>
          <w:rFonts w:eastAsia="MS Mincho" w:cstheme="minorHAnsi"/>
          <w:lang w:val="fr-FR"/>
        </w:rPr>
        <w:t xml:space="preserve"> avec les participants à propos de leurs expériences. Demandez :</w:t>
      </w:r>
    </w:p>
    <w:p w:rsidRPr="00990D82" w:rsidR="00990D82" w:rsidP="00187C77" w:rsidRDefault="00990D82" w14:paraId="39388C95" w14:textId="2D31F714">
      <w:pPr>
        <w:pStyle w:val="ListParagraph"/>
        <w:numPr>
          <w:ilvl w:val="0"/>
          <w:numId w:val="10"/>
        </w:numPr>
        <w:spacing w:after="0" w:line="240" w:lineRule="auto"/>
        <w:rPr>
          <w:rFonts w:eastAsia="MS Mincho" w:cstheme="minorHAnsi"/>
          <w:lang w:val="fr-FR"/>
        </w:rPr>
      </w:pPr>
      <w:r w:rsidRPr="00990D82">
        <w:rPr>
          <w:rFonts w:eastAsia="MS Mincho" w:cstheme="minorHAnsi"/>
          <w:lang w:val="fr-FR"/>
        </w:rPr>
        <w:t xml:space="preserve">Avez-vous rencontré un obstacle </w:t>
      </w:r>
      <w:r>
        <w:rPr>
          <w:rFonts w:eastAsia="MS Mincho" w:cstheme="minorHAnsi"/>
          <w:lang w:val="fr-FR"/>
        </w:rPr>
        <w:t xml:space="preserve">à la réalisation de vos résultats programmatiques </w:t>
      </w:r>
      <w:r w:rsidR="002575FE">
        <w:rPr>
          <w:rFonts w:eastAsia="MS Mincho" w:cstheme="minorHAnsi"/>
          <w:lang w:val="fr-FR"/>
        </w:rPr>
        <w:t>en</w:t>
      </w:r>
      <w:r>
        <w:rPr>
          <w:rFonts w:eastAsia="MS Mincho" w:cstheme="minorHAnsi"/>
          <w:lang w:val="fr-FR"/>
        </w:rPr>
        <w:t xml:space="preserve"> </w:t>
      </w:r>
      <w:r w:rsidR="002575FE">
        <w:rPr>
          <w:rFonts w:eastAsia="MS Mincho" w:cstheme="minorHAnsi"/>
          <w:lang w:val="fr-FR"/>
        </w:rPr>
        <w:t>raison</w:t>
      </w:r>
      <w:r>
        <w:rPr>
          <w:rFonts w:eastAsia="MS Mincho" w:cstheme="minorHAnsi"/>
          <w:lang w:val="fr-FR"/>
        </w:rPr>
        <w:t xml:space="preserve"> des normes de genre ?</w:t>
      </w:r>
    </w:p>
    <w:p w:rsidRPr="00990D82" w:rsidR="008B217B" w:rsidP="00990D82" w:rsidRDefault="00990D82" w14:paraId="4975F12B" w14:textId="65064F50">
      <w:pPr>
        <w:pStyle w:val="ListParagraph"/>
        <w:numPr>
          <w:ilvl w:val="0"/>
          <w:numId w:val="8"/>
        </w:numPr>
        <w:spacing w:after="0" w:line="240" w:lineRule="auto"/>
        <w:rPr>
          <w:rFonts w:eastAsia="MS Mincho" w:cstheme="minorHAnsi"/>
          <w:lang w:val="fr-FR"/>
        </w:rPr>
      </w:pPr>
      <w:r w:rsidRPr="00990D82">
        <w:rPr>
          <w:rFonts w:eastAsia="MS Mincho" w:cstheme="minorHAnsi"/>
          <w:lang w:val="fr-FR"/>
        </w:rPr>
        <w:t xml:space="preserve">Expliquez en utilisant les diapositives 14 et 15 que </w:t>
      </w:r>
      <w:r w:rsidRPr="00990D82">
        <w:rPr>
          <w:rFonts w:eastAsia="MS Mincho" w:cstheme="minorHAnsi"/>
          <w:bCs/>
          <w:lang w:val="fr-FR"/>
        </w:rPr>
        <w:t>l</w:t>
      </w:r>
      <w:r w:rsidRPr="00990D82" w:rsidR="005038A9">
        <w:rPr>
          <w:rFonts w:eastAsia="MS Mincho" w:cstheme="minorHAnsi"/>
          <w:bCs/>
          <w:lang w:val="fr-FR"/>
        </w:rPr>
        <w:t>es liens peuvent être classifiés en utilisant le cadre conceptuel d</w:t>
      </w:r>
      <w:r w:rsidR="00134798">
        <w:rPr>
          <w:rFonts w:eastAsia="MS Mincho" w:cstheme="minorHAnsi"/>
          <w:bCs/>
          <w:lang w:val="fr-FR"/>
        </w:rPr>
        <w:t>e l</w:t>
      </w:r>
      <w:r w:rsidRPr="00990D82" w:rsidR="005038A9">
        <w:rPr>
          <w:rFonts w:eastAsia="MS Mincho" w:cstheme="minorHAnsi"/>
          <w:bCs/>
          <w:lang w:val="fr-FR"/>
        </w:rPr>
        <w:t xml:space="preserve">’UNICEF et les trois niveaux </w:t>
      </w:r>
      <w:r w:rsidR="00134798">
        <w:rPr>
          <w:rFonts w:eastAsia="MS Mincho" w:cstheme="minorHAnsi"/>
          <w:bCs/>
          <w:lang w:val="fr-FR"/>
        </w:rPr>
        <w:t>du cadre analytique</w:t>
      </w:r>
      <w:r w:rsidRPr="00990D82" w:rsidR="005038A9">
        <w:rPr>
          <w:rFonts w:eastAsia="MS Mincho" w:cstheme="minorHAnsi"/>
          <w:bCs/>
          <w:lang w:val="fr-FR"/>
        </w:rPr>
        <w:t xml:space="preserve"> de la malnutrition.</w:t>
      </w:r>
      <w:r w:rsidRPr="00990D82">
        <w:rPr>
          <w:rFonts w:eastAsia="MS Mincho" w:cstheme="minorHAnsi"/>
          <w:bCs/>
          <w:lang w:val="fr-FR"/>
        </w:rPr>
        <w:t xml:space="preserve"> Donnez les exemples suivants :</w:t>
      </w:r>
    </w:p>
    <w:p w:rsidRPr="00FC51BE" w:rsidR="00990D82" w:rsidP="00990D82" w:rsidRDefault="00990D82" w14:paraId="4CB1CB92" w14:textId="77777777">
      <w:pPr>
        <w:pStyle w:val="ListParagraph"/>
        <w:numPr>
          <w:ilvl w:val="0"/>
          <w:numId w:val="10"/>
        </w:numPr>
        <w:spacing w:after="0" w:line="240" w:lineRule="auto"/>
        <w:rPr>
          <w:rFonts w:eastAsia="MS Mincho" w:cstheme="minorHAnsi"/>
          <w:lang w:val="fr-FR"/>
        </w:rPr>
      </w:pPr>
      <w:r w:rsidRPr="00FC51BE">
        <w:rPr>
          <w:rFonts w:eastAsia="MS Mincho" w:cstheme="minorHAnsi"/>
          <w:lang w:val="fr-FR"/>
        </w:rPr>
        <w:t>Causes immédiates</w:t>
      </w:r>
      <w:r w:rsidRPr="00FC51BE" w:rsidR="00FC51BE">
        <w:rPr>
          <w:rFonts w:eastAsia="MS Mincho" w:cstheme="minorHAnsi"/>
          <w:lang w:val="fr-FR"/>
        </w:rPr>
        <w:t xml:space="preserve"> : ration diététique </w:t>
      </w:r>
      <w:r w:rsidR="00FC51BE">
        <w:rPr>
          <w:rFonts w:eastAsia="MS Mincho" w:cstheme="minorHAnsi"/>
          <w:lang w:val="fr-FR"/>
        </w:rPr>
        <w:t>inadé</w:t>
      </w:r>
      <w:r w:rsidRPr="00FC51BE" w:rsidR="00FC51BE">
        <w:rPr>
          <w:rFonts w:eastAsia="MS Mincho" w:cstheme="minorHAnsi"/>
          <w:lang w:val="fr-FR"/>
        </w:rPr>
        <w:t xml:space="preserve">quate, maladie </w:t>
      </w:r>
      <w:r w:rsidRPr="00FC51BE">
        <w:rPr>
          <w:rFonts w:eastAsia="MS Mincho" w:cstheme="minorHAnsi"/>
          <w:lang w:val="fr-FR"/>
        </w:rPr>
        <w:t xml:space="preserve"> </w:t>
      </w:r>
    </w:p>
    <w:p w:rsidR="008B217B" w:rsidP="008B217B" w:rsidRDefault="00FC51BE" w14:paraId="5BDB8EC8" w14:textId="77777777">
      <w:pPr>
        <w:pStyle w:val="ListParagraph"/>
        <w:numPr>
          <w:ilvl w:val="0"/>
          <w:numId w:val="10"/>
        </w:numPr>
        <w:spacing w:after="0" w:line="240" w:lineRule="auto"/>
        <w:rPr>
          <w:rFonts w:eastAsia="MS Mincho" w:cstheme="minorHAnsi"/>
          <w:lang w:val="en-CA"/>
        </w:rPr>
      </w:pPr>
      <w:r>
        <w:rPr>
          <w:rFonts w:eastAsia="MS Mincho" w:cstheme="minorHAnsi"/>
          <w:lang w:val="en-CA"/>
        </w:rPr>
        <w:t>Causes sous-</w:t>
      </w:r>
      <w:proofErr w:type="spellStart"/>
      <w:proofErr w:type="gramStart"/>
      <w:r>
        <w:rPr>
          <w:rFonts w:eastAsia="MS Mincho" w:cstheme="minorHAnsi"/>
          <w:lang w:val="en-CA"/>
        </w:rPr>
        <w:t>jacentes</w:t>
      </w:r>
      <w:proofErr w:type="spellEnd"/>
      <w:r>
        <w:rPr>
          <w:rFonts w:eastAsia="MS Mincho" w:cstheme="minorHAnsi"/>
          <w:lang w:val="en-CA"/>
        </w:rPr>
        <w:t xml:space="preserve"> :</w:t>
      </w:r>
      <w:proofErr w:type="gramEnd"/>
    </w:p>
    <w:p w:rsidRPr="00FC51BE" w:rsidR="00FC51BE" w:rsidP="00FC51BE" w:rsidRDefault="00FC51BE" w14:paraId="11017A55" w14:textId="5E5D38F8">
      <w:pPr>
        <w:pStyle w:val="ListParagraph"/>
        <w:numPr>
          <w:ilvl w:val="0"/>
          <w:numId w:val="74"/>
        </w:numPr>
        <w:spacing w:after="0" w:line="240" w:lineRule="auto"/>
        <w:rPr>
          <w:rFonts w:eastAsia="MS Mincho" w:cstheme="minorHAnsi"/>
          <w:lang w:val="fr-FR"/>
        </w:rPr>
      </w:pPr>
      <w:r w:rsidRPr="00FC51BE">
        <w:rPr>
          <w:rFonts w:eastAsia="MS Mincho" w:cstheme="minorHAnsi"/>
          <w:lang w:val="fr-FR"/>
        </w:rPr>
        <w:t>La surcharge de travail des femmes, souvent causé</w:t>
      </w:r>
      <w:r w:rsidR="00134798">
        <w:rPr>
          <w:rFonts w:eastAsia="MS Mincho" w:cstheme="minorHAnsi"/>
          <w:lang w:val="fr-FR"/>
        </w:rPr>
        <w:t>e</w:t>
      </w:r>
      <w:r w:rsidRPr="00FC51BE">
        <w:rPr>
          <w:rFonts w:eastAsia="MS Mincho" w:cstheme="minorHAnsi"/>
          <w:lang w:val="fr-FR"/>
        </w:rPr>
        <w:t xml:space="preserve"> par l’inégalité des genres, </w:t>
      </w:r>
      <w:r w:rsidRPr="00FC51BE">
        <w:rPr>
          <w:rFonts w:eastAsia="MS Mincho" w:cstheme="minorHAnsi"/>
          <w:bCs/>
          <w:lang w:val="fr-FR"/>
        </w:rPr>
        <w:t>est identifiée majoritairement comme contribu</w:t>
      </w:r>
      <w:r w:rsidR="008A5402">
        <w:rPr>
          <w:rFonts w:eastAsia="MS Mincho" w:cstheme="minorHAnsi"/>
          <w:bCs/>
          <w:lang w:val="fr-FR"/>
        </w:rPr>
        <w:t>ant</w:t>
      </w:r>
      <w:r w:rsidRPr="00FC51BE">
        <w:rPr>
          <w:rFonts w:eastAsia="MS Mincho" w:cstheme="minorHAnsi"/>
          <w:bCs/>
          <w:lang w:val="fr-FR"/>
        </w:rPr>
        <w:t xml:space="preserve"> </w:t>
      </w:r>
      <w:r w:rsidR="008A5402">
        <w:rPr>
          <w:rFonts w:eastAsia="MS Mincho" w:cstheme="minorHAnsi"/>
          <w:bCs/>
          <w:lang w:val="fr-FR"/>
        </w:rPr>
        <w:t xml:space="preserve">de manière </w:t>
      </w:r>
      <w:r w:rsidRPr="00FC51BE">
        <w:rPr>
          <w:rFonts w:eastAsia="MS Mincho" w:cstheme="minorHAnsi"/>
          <w:bCs/>
          <w:lang w:val="fr-FR"/>
        </w:rPr>
        <w:t>important</w:t>
      </w:r>
      <w:r w:rsidR="008A5402">
        <w:rPr>
          <w:rFonts w:eastAsia="MS Mincho" w:cstheme="minorHAnsi"/>
          <w:bCs/>
          <w:lang w:val="fr-FR"/>
        </w:rPr>
        <w:t>e</w:t>
      </w:r>
      <w:r w:rsidRPr="00FC51BE">
        <w:rPr>
          <w:rFonts w:eastAsia="MS Mincho" w:cstheme="minorHAnsi"/>
          <w:bCs/>
          <w:lang w:val="fr-FR"/>
        </w:rPr>
        <w:t xml:space="preserve"> </w:t>
      </w:r>
      <w:r w:rsidR="008A5402">
        <w:rPr>
          <w:rFonts w:eastAsia="MS Mincho" w:cstheme="minorHAnsi"/>
          <w:bCs/>
          <w:lang w:val="fr-FR"/>
        </w:rPr>
        <w:t>à</w:t>
      </w:r>
      <w:r w:rsidRPr="00FC51BE">
        <w:rPr>
          <w:rFonts w:eastAsia="MS Mincho" w:cstheme="minorHAnsi"/>
          <w:bCs/>
          <w:lang w:val="fr-FR"/>
        </w:rPr>
        <w:t xml:space="preserve"> la sous-nutrition infantile.</w:t>
      </w:r>
    </w:p>
    <w:p w:rsidRPr="00DD1305" w:rsidR="00FC51BE" w:rsidP="00FC51BE" w:rsidRDefault="00FC51BE" w14:paraId="00BEC308" w14:textId="6B567EE2">
      <w:pPr>
        <w:pStyle w:val="ListParagraph"/>
        <w:numPr>
          <w:ilvl w:val="0"/>
          <w:numId w:val="74"/>
        </w:numPr>
        <w:spacing w:line="240" w:lineRule="auto"/>
        <w:rPr>
          <w:rFonts w:eastAsia="MS Mincho" w:cstheme="minorHAnsi"/>
          <w:lang w:val="fr-FR"/>
        </w:rPr>
      </w:pPr>
      <w:r w:rsidRPr="00DD1305">
        <w:rPr>
          <w:rFonts w:eastAsia="MS Mincho" w:cstheme="minorHAnsi"/>
          <w:bCs/>
          <w:lang w:val="fr-FR"/>
        </w:rPr>
        <w:t>Les r</w:t>
      </w:r>
      <w:r w:rsidRPr="00DD1305" w:rsidR="005038A9">
        <w:rPr>
          <w:rFonts w:eastAsia="MS Mincho" w:cstheme="minorHAnsi"/>
          <w:bCs/>
          <w:lang w:val="fr-FR"/>
        </w:rPr>
        <w:t>estrictions à la mobilité des femmes</w:t>
      </w:r>
      <w:r w:rsidRPr="00DD1305">
        <w:rPr>
          <w:rFonts w:eastAsia="MS Mincho" w:cstheme="minorHAnsi"/>
          <w:bCs/>
          <w:lang w:val="fr-FR"/>
        </w:rPr>
        <w:t xml:space="preserve"> peuvent limiter leurs accès aux sites de nutrition et leur capacité </w:t>
      </w:r>
      <w:r w:rsidR="00030827">
        <w:rPr>
          <w:rFonts w:eastAsia="MS Mincho" w:cstheme="minorHAnsi"/>
          <w:bCs/>
          <w:lang w:val="fr-FR"/>
        </w:rPr>
        <w:t xml:space="preserve">à </w:t>
      </w:r>
      <w:r w:rsidRPr="00DD1305">
        <w:rPr>
          <w:rFonts w:eastAsia="MS Mincho" w:cstheme="minorHAnsi"/>
          <w:bCs/>
          <w:lang w:val="fr-FR"/>
        </w:rPr>
        <w:t>accéder à des quantités suffisantes et constant</w:t>
      </w:r>
      <w:r w:rsidR="00030827">
        <w:rPr>
          <w:rFonts w:eastAsia="MS Mincho" w:cstheme="minorHAnsi"/>
          <w:bCs/>
          <w:lang w:val="fr-FR"/>
        </w:rPr>
        <w:t>e</w:t>
      </w:r>
      <w:r w:rsidRPr="00DD1305">
        <w:rPr>
          <w:rFonts w:eastAsia="MS Mincho" w:cstheme="minorHAnsi"/>
          <w:bCs/>
          <w:lang w:val="fr-FR"/>
        </w:rPr>
        <w:t>s d</w:t>
      </w:r>
      <w:r w:rsidR="004F34FA">
        <w:rPr>
          <w:rFonts w:eastAsia="MS Mincho" w:cstheme="minorHAnsi"/>
          <w:bCs/>
          <w:lang w:val="fr-FR"/>
        </w:rPr>
        <w:t>’</w:t>
      </w:r>
      <w:r w:rsidRPr="00DD1305">
        <w:rPr>
          <w:rFonts w:eastAsia="MS Mincho" w:cstheme="minorHAnsi"/>
          <w:bCs/>
          <w:lang w:val="fr-FR"/>
        </w:rPr>
        <w:t xml:space="preserve">aliments nourrissants </w:t>
      </w:r>
      <w:r w:rsidRPr="00DD1305" w:rsidR="00DD1305">
        <w:rPr>
          <w:rFonts w:eastAsia="MS Mincho" w:cstheme="minorHAnsi"/>
          <w:bCs/>
          <w:lang w:val="fr-FR"/>
        </w:rPr>
        <w:t>pour satisfai</w:t>
      </w:r>
      <w:r w:rsidR="004F34FA">
        <w:rPr>
          <w:rFonts w:eastAsia="MS Mincho" w:cstheme="minorHAnsi"/>
          <w:bCs/>
          <w:lang w:val="fr-FR"/>
        </w:rPr>
        <w:t>re</w:t>
      </w:r>
      <w:r w:rsidRPr="00DD1305" w:rsidR="00DD1305">
        <w:rPr>
          <w:rFonts w:eastAsia="MS Mincho" w:cstheme="minorHAnsi"/>
          <w:bCs/>
          <w:lang w:val="fr-FR"/>
        </w:rPr>
        <w:t xml:space="preserve"> leurs propres besoins ainsi qu</w:t>
      </w:r>
      <w:r w:rsidR="004F34FA">
        <w:rPr>
          <w:rFonts w:eastAsia="MS Mincho" w:cstheme="minorHAnsi"/>
          <w:bCs/>
          <w:lang w:val="fr-FR"/>
        </w:rPr>
        <w:t>e</w:t>
      </w:r>
      <w:r w:rsidRPr="00DD1305" w:rsidR="00DD1305">
        <w:rPr>
          <w:rFonts w:eastAsia="MS Mincho" w:cstheme="minorHAnsi"/>
          <w:bCs/>
          <w:lang w:val="fr-FR"/>
        </w:rPr>
        <w:t xml:space="preserve"> ceux de leur famille.</w:t>
      </w:r>
      <w:r w:rsidRPr="00DD1305">
        <w:rPr>
          <w:rFonts w:eastAsia="MS Mincho" w:cstheme="minorHAnsi"/>
          <w:bCs/>
          <w:lang w:val="fr-FR"/>
        </w:rPr>
        <w:t xml:space="preserve"> </w:t>
      </w:r>
    </w:p>
    <w:p w:rsidRPr="00DD1305" w:rsidR="00E1143A" w:rsidP="54D9A45D" w:rsidRDefault="00DD1305" w14:paraId="314CCD91" w14:textId="60FA7FE7">
      <w:pPr>
        <w:pStyle w:val="ListParagraph"/>
        <w:numPr>
          <w:ilvl w:val="0"/>
          <w:numId w:val="74"/>
        </w:numPr>
        <w:spacing w:after="0" w:line="240" w:lineRule="auto"/>
        <w:rPr>
          <w:rFonts w:eastAsia="MS Mincho"/>
          <w:lang w:val="fr-FR"/>
        </w:rPr>
      </w:pPr>
      <w:r w:rsidRPr="3472E502">
        <w:rPr>
          <w:rFonts w:eastAsia="MS Mincho"/>
          <w:lang w:val="fr-FR"/>
        </w:rPr>
        <w:t>Les désaccords au sujet de la g</w:t>
      </w:r>
      <w:r w:rsidRPr="3472E502" w:rsidR="005038A9">
        <w:rPr>
          <w:rFonts w:eastAsia="MS Mincho"/>
          <w:lang w:val="fr-FR"/>
        </w:rPr>
        <w:t>estion de l’approvisionnement alimentaire limité</w:t>
      </w:r>
      <w:r w:rsidRPr="3472E502">
        <w:rPr>
          <w:rFonts w:eastAsia="MS Mincho"/>
          <w:lang w:val="fr-FR"/>
        </w:rPr>
        <w:t xml:space="preserve"> des ménages ou </w:t>
      </w:r>
      <w:r w:rsidR="001E2694">
        <w:rPr>
          <w:rFonts w:eastAsia="MS Mincho"/>
          <w:lang w:val="fr-FR"/>
        </w:rPr>
        <w:t>sur</w:t>
      </w:r>
      <w:r w:rsidRPr="3472E502">
        <w:rPr>
          <w:rFonts w:eastAsia="MS Mincho"/>
          <w:lang w:val="fr-FR"/>
        </w:rPr>
        <w:t xml:space="preserve"> </w:t>
      </w:r>
      <w:r w:rsidR="001E2694">
        <w:rPr>
          <w:rFonts w:eastAsia="MS Mincho"/>
          <w:lang w:val="fr-FR"/>
        </w:rPr>
        <w:t>la manière</w:t>
      </w:r>
      <w:r w:rsidRPr="3472E502">
        <w:rPr>
          <w:rFonts w:eastAsia="MS Mincho"/>
          <w:lang w:val="fr-FR"/>
        </w:rPr>
        <w:t xml:space="preserve"> </w:t>
      </w:r>
      <w:r w:rsidR="001E2694">
        <w:rPr>
          <w:rFonts w:eastAsia="MS Mincho"/>
          <w:lang w:val="fr-FR"/>
        </w:rPr>
        <w:t>d’</w:t>
      </w:r>
      <w:r w:rsidRPr="3472E502" w:rsidR="004C2C5C">
        <w:rPr>
          <w:rFonts w:eastAsia="MS Mincho"/>
          <w:lang w:val="fr-FR"/>
        </w:rPr>
        <w:t>attribu</w:t>
      </w:r>
      <w:r w:rsidR="001E2694">
        <w:rPr>
          <w:rFonts w:eastAsia="MS Mincho"/>
          <w:lang w:val="fr-FR"/>
        </w:rPr>
        <w:t>er</w:t>
      </w:r>
      <w:r w:rsidRPr="3472E502">
        <w:rPr>
          <w:rFonts w:eastAsia="MS Mincho"/>
          <w:lang w:val="fr-FR"/>
        </w:rPr>
        <w:t xml:space="preserve"> les rations alimentaires</w:t>
      </w:r>
      <w:r w:rsidRPr="3472E502" w:rsidR="005038A9">
        <w:rPr>
          <w:rFonts w:eastAsia="MS Mincho"/>
          <w:lang w:val="fr-FR"/>
        </w:rPr>
        <w:t xml:space="preserve"> </w:t>
      </w:r>
      <w:r w:rsidRPr="3472E502">
        <w:rPr>
          <w:rFonts w:eastAsia="MS Mincho"/>
          <w:lang w:val="fr-FR"/>
        </w:rPr>
        <w:t xml:space="preserve">peuvent contribuer à </w:t>
      </w:r>
      <w:r w:rsidRPr="00A11D21" w:rsidR="00A11D21">
        <w:rPr>
          <w:rFonts w:eastAsia="MS Mincho"/>
          <w:lang w:val="fr-FR"/>
        </w:rPr>
        <w:t>La violence entre partenaires intimes (VPI)</w:t>
      </w:r>
      <w:r w:rsidR="00A11D21">
        <w:rPr>
          <w:rFonts w:eastAsia="MS Mincho"/>
          <w:lang w:val="fr-FR"/>
        </w:rPr>
        <w:t xml:space="preserve"> </w:t>
      </w:r>
      <w:r w:rsidRPr="3472E502">
        <w:rPr>
          <w:rFonts w:eastAsia="MS Mincho"/>
          <w:lang w:val="fr-FR"/>
        </w:rPr>
        <w:t xml:space="preserve">et </w:t>
      </w:r>
      <w:r w:rsidRPr="3472E502" w:rsidR="4764FB40">
        <w:rPr>
          <w:rFonts w:eastAsia="MS Mincho"/>
          <w:lang w:val="fr-FR"/>
        </w:rPr>
        <w:t xml:space="preserve">aux </w:t>
      </w:r>
      <w:r w:rsidRPr="3472E502">
        <w:rPr>
          <w:rFonts w:eastAsia="MS Mincho"/>
          <w:lang w:val="fr-FR"/>
        </w:rPr>
        <w:t xml:space="preserve">autres formes de violence </w:t>
      </w:r>
      <w:r w:rsidR="001E2694">
        <w:rPr>
          <w:rFonts w:eastAsia="MS Mincho"/>
          <w:lang w:val="fr-FR"/>
        </w:rPr>
        <w:t>familiale</w:t>
      </w:r>
      <w:r w:rsidRPr="3472E502">
        <w:rPr>
          <w:rFonts w:eastAsia="MS Mincho"/>
          <w:lang w:val="fr-FR"/>
        </w:rPr>
        <w:t xml:space="preserve">.  </w:t>
      </w:r>
    </w:p>
    <w:p w:rsidRPr="00C76753" w:rsidR="00B002B7" w:rsidP="00671F5D" w:rsidRDefault="00671F5D" w14:paraId="6A770E57" w14:textId="7E282D32">
      <w:pPr>
        <w:pStyle w:val="ListParagraph"/>
        <w:numPr>
          <w:ilvl w:val="0"/>
          <w:numId w:val="74"/>
        </w:numPr>
        <w:spacing w:after="0" w:line="240" w:lineRule="auto"/>
        <w:rPr>
          <w:rFonts w:eastAsia="MS Mincho" w:cstheme="minorHAnsi"/>
          <w:lang w:val="fr-FR"/>
        </w:rPr>
      </w:pPr>
      <w:r w:rsidRPr="00671F5D">
        <w:rPr>
          <w:rFonts w:eastAsia="MS Mincho" w:cstheme="minorHAnsi"/>
          <w:lang w:val="fr-FR"/>
        </w:rPr>
        <w:t xml:space="preserve">Les </w:t>
      </w:r>
      <w:r>
        <w:rPr>
          <w:rFonts w:eastAsia="MS Mincho" w:cstheme="minorHAnsi"/>
          <w:lang w:val="fr-FR"/>
        </w:rPr>
        <w:t>survivant(e)s de la VBG,</w:t>
      </w:r>
      <w:r w:rsidRPr="00671F5D">
        <w:rPr>
          <w:rFonts w:eastAsia="MS Mincho" w:cstheme="minorHAnsi"/>
          <w:lang w:val="fr-FR"/>
        </w:rPr>
        <w:t xml:space="preserve"> en particulier celles</w:t>
      </w:r>
      <w:r w:rsidR="001E2694">
        <w:rPr>
          <w:rFonts w:eastAsia="MS Mincho" w:cstheme="minorHAnsi"/>
          <w:lang w:val="fr-FR"/>
        </w:rPr>
        <w:t xml:space="preserve"> et ceux</w:t>
      </w:r>
      <w:r w:rsidRPr="00671F5D">
        <w:rPr>
          <w:rFonts w:eastAsia="MS Mincho" w:cstheme="minorHAnsi"/>
          <w:lang w:val="fr-FR"/>
        </w:rPr>
        <w:t xml:space="preserve"> qui sont socialement isolé</w:t>
      </w:r>
      <w:r w:rsidR="001E2694">
        <w:rPr>
          <w:rFonts w:eastAsia="MS Mincho" w:cstheme="minorHAnsi"/>
          <w:lang w:val="fr-FR"/>
        </w:rPr>
        <w:t>(</w:t>
      </w:r>
      <w:r w:rsidRPr="00671F5D">
        <w:rPr>
          <w:rFonts w:eastAsia="MS Mincho" w:cstheme="minorHAnsi"/>
          <w:lang w:val="fr-FR"/>
        </w:rPr>
        <w:t>e</w:t>
      </w:r>
      <w:r w:rsidR="001E2694">
        <w:rPr>
          <w:rFonts w:eastAsia="MS Mincho" w:cstheme="minorHAnsi"/>
          <w:lang w:val="fr-FR"/>
        </w:rPr>
        <w:t>)</w:t>
      </w:r>
      <w:r w:rsidRPr="00671F5D">
        <w:rPr>
          <w:rFonts w:eastAsia="MS Mincho" w:cstheme="minorHAnsi"/>
          <w:lang w:val="fr-FR"/>
        </w:rPr>
        <w:t xml:space="preserve">s et/ou qui ont des limitations physiques, peuvent avoir des difficultés à accéder aux services de soutien nutritionnel. Cela peut être particulièrement </w:t>
      </w:r>
      <w:r>
        <w:rPr>
          <w:rFonts w:eastAsia="MS Mincho" w:cstheme="minorHAnsi"/>
          <w:lang w:val="fr-FR"/>
        </w:rPr>
        <w:t>nuisible</w:t>
      </w:r>
      <w:r w:rsidRPr="00671F5D">
        <w:rPr>
          <w:rFonts w:eastAsia="MS Mincho" w:cstheme="minorHAnsi"/>
          <w:lang w:val="fr-FR"/>
        </w:rPr>
        <w:t xml:space="preserve"> pour </w:t>
      </w:r>
      <w:proofErr w:type="gramStart"/>
      <w:r w:rsidRPr="00671F5D">
        <w:rPr>
          <w:rFonts w:eastAsia="MS Mincho" w:cstheme="minorHAnsi"/>
          <w:lang w:val="fr-FR"/>
        </w:rPr>
        <w:t>les survivant</w:t>
      </w:r>
      <w:proofErr w:type="gramEnd"/>
      <w:r w:rsidR="00B002B7">
        <w:rPr>
          <w:rFonts w:eastAsia="MS Mincho" w:cstheme="minorHAnsi"/>
          <w:lang w:val="fr-FR"/>
        </w:rPr>
        <w:t>(e)</w:t>
      </w:r>
      <w:r w:rsidRPr="00671F5D">
        <w:rPr>
          <w:rFonts w:eastAsia="MS Mincho" w:cstheme="minorHAnsi"/>
          <w:lang w:val="fr-FR"/>
        </w:rPr>
        <w:t xml:space="preserve">s qui ont des blessures physiques et/ou doivent prendre des médicaments qui doivent être accompagnés de nourriture.  </w:t>
      </w:r>
    </w:p>
    <w:p w:rsidRPr="00B002B7" w:rsidR="00B002B7" w:rsidP="54D9A45D" w:rsidRDefault="00B002B7" w14:paraId="746DFCB3" w14:textId="505822AC">
      <w:pPr>
        <w:pStyle w:val="ListParagraph"/>
        <w:numPr>
          <w:ilvl w:val="0"/>
          <w:numId w:val="74"/>
        </w:numPr>
        <w:spacing w:after="0" w:line="240" w:lineRule="auto"/>
        <w:rPr>
          <w:rFonts w:eastAsia="MS Mincho"/>
          <w:lang w:val="fr-FR"/>
        </w:rPr>
      </w:pPr>
      <w:r w:rsidRPr="3472E502">
        <w:rPr>
          <w:rFonts w:eastAsia="MS Mincho"/>
          <w:lang w:val="fr-FR"/>
        </w:rPr>
        <w:lastRenderedPageBreak/>
        <w:t>L’</w:t>
      </w:r>
      <w:r w:rsidRPr="3472E502" w:rsidR="755F4B49">
        <w:rPr>
          <w:rFonts w:eastAsia="MS Mincho"/>
          <w:lang w:val="fr-FR"/>
        </w:rPr>
        <w:t>emplacement et l’horaire</w:t>
      </w:r>
      <w:r w:rsidRPr="3472E502">
        <w:rPr>
          <w:rFonts w:eastAsia="MS Mincho"/>
          <w:lang w:val="fr-FR"/>
        </w:rPr>
        <w:t xml:space="preserve"> des services de nutrition/les points de distribution </w:t>
      </w:r>
      <w:r w:rsidR="001E2694">
        <w:rPr>
          <w:rFonts w:eastAsia="MS Mincho"/>
          <w:lang w:val="fr-FR"/>
        </w:rPr>
        <w:t>sont des facteurs qui peuvent</w:t>
      </w:r>
      <w:r w:rsidRPr="3472E502">
        <w:rPr>
          <w:rFonts w:eastAsia="MS Mincho"/>
          <w:lang w:val="fr-FR"/>
        </w:rPr>
        <w:t xml:space="preserve"> augmenter l</w:t>
      </w:r>
      <w:r w:rsidRPr="3472E502" w:rsidR="6D470749">
        <w:rPr>
          <w:rFonts w:eastAsia="MS Mincho"/>
          <w:lang w:val="fr-FR"/>
        </w:rPr>
        <w:t>e</w:t>
      </w:r>
      <w:r w:rsidRPr="3472E502">
        <w:rPr>
          <w:rFonts w:eastAsia="MS Mincho"/>
          <w:lang w:val="fr-FR"/>
        </w:rPr>
        <w:t xml:space="preserve"> risque de VBG</w:t>
      </w:r>
      <w:r w:rsidR="001E2694">
        <w:rPr>
          <w:rFonts w:eastAsia="MS Mincho"/>
          <w:lang w:val="fr-FR"/>
        </w:rPr>
        <w:t>,</w:t>
      </w:r>
      <w:r w:rsidRPr="3472E502">
        <w:rPr>
          <w:rFonts w:eastAsia="MS Mincho"/>
          <w:lang w:val="fr-FR"/>
        </w:rPr>
        <w:t xml:space="preserve"> si les programmes ne t</w:t>
      </w:r>
      <w:r w:rsidRPr="3472E502" w:rsidR="79AF7BC4">
        <w:rPr>
          <w:rFonts w:eastAsia="MS Mincho"/>
          <w:lang w:val="fr-FR"/>
        </w:rPr>
        <w:t>iennen</w:t>
      </w:r>
      <w:r w:rsidRPr="3472E502">
        <w:rPr>
          <w:rFonts w:eastAsia="MS Mincho"/>
          <w:lang w:val="fr-FR"/>
        </w:rPr>
        <w:t xml:space="preserve">t pas en compte la sécurité des femmes et des filles pour </w:t>
      </w:r>
      <w:r w:rsidRPr="3472E502" w:rsidR="4F5D5D57">
        <w:rPr>
          <w:rFonts w:eastAsia="MS Mincho"/>
          <w:lang w:val="fr-FR"/>
        </w:rPr>
        <w:t xml:space="preserve">y </w:t>
      </w:r>
      <w:r w:rsidRPr="3472E502">
        <w:rPr>
          <w:rFonts w:eastAsia="MS Mincho"/>
          <w:lang w:val="fr-FR"/>
        </w:rPr>
        <w:t>accéder.</w:t>
      </w:r>
    </w:p>
    <w:p w:rsidR="008B217B" w:rsidP="008B217B" w:rsidRDefault="00B002B7" w14:paraId="3A846680" w14:textId="77777777">
      <w:pPr>
        <w:pStyle w:val="ListParagraph"/>
        <w:numPr>
          <w:ilvl w:val="0"/>
          <w:numId w:val="10"/>
        </w:numPr>
        <w:spacing w:after="0" w:line="240" w:lineRule="auto"/>
        <w:rPr>
          <w:rFonts w:eastAsia="MS Mincho" w:cstheme="minorHAnsi"/>
          <w:lang w:val="en-CA"/>
        </w:rPr>
      </w:pPr>
      <w:r>
        <w:rPr>
          <w:rFonts w:eastAsia="MS Mincho" w:cstheme="minorHAnsi"/>
          <w:lang w:val="en-CA"/>
        </w:rPr>
        <w:t xml:space="preserve">Les causes </w:t>
      </w:r>
      <w:proofErr w:type="spellStart"/>
      <w:proofErr w:type="gramStart"/>
      <w:r>
        <w:rPr>
          <w:rFonts w:eastAsia="MS Mincho" w:cstheme="minorHAnsi"/>
          <w:lang w:val="en-CA"/>
        </w:rPr>
        <w:t>fondamentales</w:t>
      </w:r>
      <w:proofErr w:type="spellEnd"/>
      <w:r w:rsidR="00577117">
        <w:rPr>
          <w:rFonts w:eastAsia="MS Mincho" w:cstheme="minorHAnsi"/>
          <w:lang w:val="en-CA"/>
        </w:rPr>
        <w:t xml:space="preserve"> :</w:t>
      </w:r>
      <w:proofErr w:type="gramEnd"/>
    </w:p>
    <w:p w:rsidRPr="007C6444" w:rsidR="007C6444" w:rsidP="007C6444" w:rsidRDefault="007C6444" w14:paraId="045CFF91" w14:textId="209EEB95">
      <w:pPr>
        <w:pStyle w:val="ListParagraph"/>
        <w:numPr>
          <w:ilvl w:val="0"/>
          <w:numId w:val="75"/>
        </w:numPr>
        <w:spacing w:after="0" w:line="240" w:lineRule="auto"/>
        <w:rPr>
          <w:rFonts w:eastAsia="MS Mincho" w:cstheme="minorHAnsi"/>
          <w:lang w:val="fr-FR"/>
        </w:rPr>
      </w:pPr>
      <w:r w:rsidRPr="007C6444">
        <w:rPr>
          <w:rFonts w:eastAsia="MS Mincho" w:cstheme="minorHAnsi"/>
          <w:lang w:val="fr-FR"/>
        </w:rPr>
        <w:t>Les normes sociales de genre sont préjudiciables à l'élaboration des pratiques liées à l'alimentation et à la nutrition</w:t>
      </w:r>
      <w:r w:rsidR="00BA5B37">
        <w:rPr>
          <w:rFonts w:eastAsia="MS Mincho" w:cstheme="minorHAnsi"/>
          <w:lang w:val="fr-FR"/>
        </w:rPr>
        <w:t>.</w:t>
      </w:r>
    </w:p>
    <w:p w:rsidRPr="007C6444" w:rsidR="007C6444" w:rsidP="00E1143A" w:rsidRDefault="007C6444" w14:paraId="7EC50097" w14:textId="7BEF2AC7">
      <w:pPr>
        <w:pStyle w:val="ListParagraph"/>
        <w:numPr>
          <w:ilvl w:val="0"/>
          <w:numId w:val="75"/>
        </w:numPr>
        <w:spacing w:after="0" w:line="240" w:lineRule="auto"/>
        <w:rPr>
          <w:rFonts w:eastAsia="MS Mincho" w:cstheme="minorHAnsi"/>
          <w:lang w:val="fr-FR"/>
        </w:rPr>
      </w:pPr>
      <w:r w:rsidRPr="007C6444">
        <w:rPr>
          <w:rFonts w:eastAsia="MS Mincho" w:cstheme="minorHAnsi"/>
          <w:lang w:val="fr-FR"/>
        </w:rPr>
        <w:t>Les dynamiques de genre/</w:t>
      </w:r>
      <w:r w:rsidR="00BA5B37">
        <w:rPr>
          <w:rFonts w:eastAsia="MS Mincho" w:cstheme="minorHAnsi"/>
          <w:lang w:val="fr-FR"/>
        </w:rPr>
        <w:t xml:space="preserve">de </w:t>
      </w:r>
      <w:r w:rsidRPr="007C6444">
        <w:rPr>
          <w:rFonts w:eastAsia="MS Mincho" w:cstheme="minorHAnsi"/>
          <w:lang w:val="fr-FR"/>
        </w:rPr>
        <w:t xml:space="preserve">pouvoir </w:t>
      </w:r>
      <w:r w:rsidR="00BA5B37">
        <w:rPr>
          <w:rFonts w:eastAsia="MS Mincho" w:cstheme="minorHAnsi"/>
          <w:lang w:val="fr-FR"/>
        </w:rPr>
        <w:t>au sein</w:t>
      </w:r>
      <w:r w:rsidRPr="007C6444">
        <w:rPr>
          <w:rFonts w:eastAsia="MS Mincho" w:cstheme="minorHAnsi"/>
          <w:lang w:val="fr-FR"/>
        </w:rPr>
        <w:t xml:space="preserve"> </w:t>
      </w:r>
      <w:r w:rsidR="00BA5B37">
        <w:rPr>
          <w:rFonts w:eastAsia="MS Mincho" w:cstheme="minorHAnsi"/>
          <w:lang w:val="fr-FR"/>
        </w:rPr>
        <w:t>du</w:t>
      </w:r>
      <w:r w:rsidRPr="007C6444">
        <w:rPr>
          <w:rFonts w:eastAsia="MS Mincho" w:cstheme="minorHAnsi"/>
          <w:lang w:val="fr-FR"/>
        </w:rPr>
        <w:t xml:space="preserve"> m</w:t>
      </w:r>
      <w:r>
        <w:rPr>
          <w:rFonts w:eastAsia="MS Mincho" w:cstheme="minorHAnsi"/>
          <w:lang w:val="fr-FR"/>
        </w:rPr>
        <w:t xml:space="preserve">énage affectent fortement l’efficacité des interventions de nutrition et l’utilisation des services. </w:t>
      </w:r>
    </w:p>
    <w:p w:rsidRPr="00C46E93" w:rsidR="00C46E93" w:rsidP="54D9A45D" w:rsidRDefault="004D0725" w14:paraId="66B4936B" w14:textId="184632ED">
      <w:pPr>
        <w:pStyle w:val="ListParagraph"/>
        <w:numPr>
          <w:ilvl w:val="0"/>
          <w:numId w:val="8"/>
        </w:numPr>
        <w:spacing w:after="0" w:line="240" w:lineRule="auto"/>
        <w:ind w:left="714" w:hanging="357"/>
        <w:rPr>
          <w:rFonts w:eastAsia="MS Mincho"/>
          <w:color w:val="000000" w:themeColor="text1"/>
          <w:lang w:val="fr-FR"/>
        </w:rPr>
      </w:pPr>
      <w:r w:rsidRPr="3472E502">
        <w:rPr>
          <w:rFonts w:eastAsia="MS Mincho"/>
          <w:color w:val="000000" w:themeColor="text1"/>
          <w:lang w:val="fr-FR"/>
        </w:rPr>
        <w:t xml:space="preserve">Montrez </w:t>
      </w:r>
      <w:r w:rsidR="00BA5B37">
        <w:rPr>
          <w:rFonts w:eastAsia="MS Mincho"/>
          <w:color w:val="000000" w:themeColor="text1"/>
          <w:lang w:val="fr-FR"/>
        </w:rPr>
        <w:t xml:space="preserve">la </w:t>
      </w:r>
      <w:r w:rsidRPr="3472E502">
        <w:rPr>
          <w:rFonts w:eastAsia="MS Mincho"/>
          <w:color w:val="000000" w:themeColor="text1"/>
          <w:lang w:val="fr-FR"/>
        </w:rPr>
        <w:t xml:space="preserve">diapositive 16 et expliquez </w:t>
      </w:r>
      <w:r w:rsidRPr="3472E502" w:rsidR="00F809F2">
        <w:rPr>
          <w:rFonts w:eastAsia="MS Mincho"/>
          <w:color w:val="000000" w:themeColor="text1"/>
          <w:lang w:val="fr-FR"/>
        </w:rPr>
        <w:t xml:space="preserve">: </w:t>
      </w:r>
      <w:r w:rsidR="003E0A88">
        <w:rPr>
          <w:rFonts w:eastAsia="MS Mincho"/>
          <w:color w:val="000000" w:themeColor="text1"/>
          <w:lang w:val="fr-FR"/>
        </w:rPr>
        <w:t>Notre revue</w:t>
      </w:r>
      <w:r w:rsidRPr="3472E502" w:rsidR="6303341D">
        <w:rPr>
          <w:rFonts w:eastAsia="MS Mincho"/>
          <w:color w:val="000000" w:themeColor="text1"/>
          <w:lang w:val="fr-FR"/>
        </w:rPr>
        <w:t xml:space="preserve"> </w:t>
      </w:r>
      <w:r w:rsidRPr="00BA5B37" w:rsidR="00BA5B37">
        <w:rPr>
          <w:rFonts w:eastAsia="MS Mincho"/>
          <w:color w:val="000000" w:themeColor="text1"/>
          <w:lang w:val="fr-FR"/>
        </w:rPr>
        <w:t xml:space="preserve">a </w:t>
      </w:r>
      <w:r w:rsidR="00C86C8F">
        <w:rPr>
          <w:lang w:val="fr-FR"/>
        </w:rPr>
        <w:t>révélé</w:t>
      </w:r>
      <w:r w:rsidRPr="00C46E93" w:rsidR="00C86C8F">
        <w:rPr>
          <w:lang w:val="fr-FR"/>
        </w:rPr>
        <w:t xml:space="preserve"> </w:t>
      </w:r>
      <w:r w:rsidRPr="3472E502">
        <w:rPr>
          <w:rFonts w:eastAsia="MS Mincho"/>
          <w:color w:val="000000" w:themeColor="text1"/>
          <w:lang w:val="fr-FR"/>
        </w:rPr>
        <w:t xml:space="preserve">12 études </w:t>
      </w:r>
      <w:r w:rsidR="00135696">
        <w:rPr>
          <w:rFonts w:eastAsia="MS Mincho"/>
          <w:color w:val="000000" w:themeColor="text1"/>
          <w:lang w:val="fr-FR"/>
        </w:rPr>
        <w:t>qui examinent</w:t>
      </w:r>
      <w:r w:rsidRPr="3472E502">
        <w:rPr>
          <w:rFonts w:eastAsia="MS Mincho"/>
          <w:color w:val="000000" w:themeColor="text1"/>
          <w:lang w:val="fr-FR"/>
        </w:rPr>
        <w:t xml:space="preserve"> l'association entre la VBG et la malnutrition des enfants (voir tableau 1). Ces études, qui viennent de pays à revenu faible et élevé, ont examiné le lien entre la VBG et l'insuffisance pondérale, </w:t>
      </w:r>
      <w:r w:rsidRPr="3472E502" w:rsidR="7980C209">
        <w:rPr>
          <w:rFonts w:eastAsia="MS Mincho"/>
          <w:color w:val="000000" w:themeColor="text1"/>
          <w:lang w:val="fr-FR"/>
        </w:rPr>
        <w:t xml:space="preserve">la malnutrition </w:t>
      </w:r>
      <w:r w:rsidRPr="3472E502" w:rsidR="4253F2F7">
        <w:rPr>
          <w:rFonts w:eastAsia="MS Mincho"/>
          <w:color w:val="000000" w:themeColor="text1"/>
          <w:lang w:val="fr-FR"/>
        </w:rPr>
        <w:t>chronique</w:t>
      </w:r>
      <w:r w:rsidRPr="3472E502">
        <w:rPr>
          <w:rFonts w:eastAsia="MS Mincho"/>
          <w:color w:val="000000" w:themeColor="text1"/>
          <w:lang w:val="fr-FR"/>
        </w:rPr>
        <w:t>, l’émaciation (modérée à grave et grave) et un faible IMC chez les enfants.</w:t>
      </w:r>
    </w:p>
    <w:p w:rsidRPr="00C46E93" w:rsidR="00C46E93" w:rsidP="007A3016" w:rsidRDefault="00C46E93" w14:paraId="388865BC" w14:textId="30406230">
      <w:pPr>
        <w:pStyle w:val="ListParagraph"/>
        <w:numPr>
          <w:ilvl w:val="0"/>
          <w:numId w:val="8"/>
        </w:numPr>
        <w:spacing w:line="240" w:lineRule="auto"/>
        <w:ind w:left="714" w:hanging="357"/>
        <w:rPr>
          <w:lang w:val="fr-FR"/>
        </w:rPr>
      </w:pPr>
      <w:r w:rsidRPr="3472E502">
        <w:rPr>
          <w:lang w:val="fr-FR"/>
        </w:rPr>
        <w:t xml:space="preserve">La plupart des études ont été basées sur des enquêtes démographiques </w:t>
      </w:r>
      <w:r w:rsidRPr="00024C4F" w:rsidR="00024C4F">
        <w:rPr>
          <w:lang w:val="fr-FR"/>
        </w:rPr>
        <w:t>sur la santé ou des enquêtes nationales, quelques études utilisant des modèles d'étude par observation</w:t>
      </w:r>
      <w:r w:rsidRPr="3472E502">
        <w:rPr>
          <w:lang w:val="fr-FR"/>
        </w:rPr>
        <w:t xml:space="preserve">. Toutes montrent une association positive entre l'exposition de la mère à la violence physique, sexuelle, verbale ou émotionnelle de son partenaire et les indicateurs de nutrition de l'enfant. </w:t>
      </w:r>
      <w:r w:rsidRPr="3472E502" w:rsidR="10220D02">
        <w:rPr>
          <w:lang w:val="fr-FR"/>
        </w:rPr>
        <w:t>La malnutrition chronique</w:t>
      </w:r>
      <w:r w:rsidRPr="3472E502">
        <w:rPr>
          <w:lang w:val="fr-FR"/>
        </w:rPr>
        <w:t xml:space="preserve"> - faible taille par rapport à l'âge - est un marqueur de risque bien établi de mauvais développement de l'enfant et prédit de moins bons résultats cognitifs et éducatifs à la fin de l'enfance et à l'adolescence. La malnutrition aiguë, lorsqu’elle se présente sous forme </w:t>
      </w:r>
      <w:r w:rsidRPr="3472E502" w:rsidR="04166DF3">
        <w:rPr>
          <w:lang w:val="fr-FR"/>
        </w:rPr>
        <w:t>aigue ou sévère</w:t>
      </w:r>
      <w:r w:rsidRPr="3472E502">
        <w:rPr>
          <w:lang w:val="fr-FR"/>
        </w:rPr>
        <w:t xml:space="preserve">, peut avoir des conséquences à long terme sur la croissance linéaire, selon sa gravité, sa durée et sa récurrence, en particulier si l'alimentation est insuffisante pour soutenir la guérison. Une association significative entre </w:t>
      </w:r>
      <w:r w:rsidRPr="3472E502" w:rsidR="3C3883DD">
        <w:rPr>
          <w:lang w:val="fr-FR"/>
        </w:rPr>
        <w:t>la malnutrition chronique</w:t>
      </w:r>
      <w:r w:rsidRPr="3472E502">
        <w:rPr>
          <w:lang w:val="fr-FR"/>
        </w:rPr>
        <w:t xml:space="preserve"> et l'exposition maternelle </w:t>
      </w:r>
      <w:r w:rsidR="00BC7A4D">
        <w:rPr>
          <w:lang w:val="fr-FR"/>
        </w:rPr>
        <w:t xml:space="preserve">à </w:t>
      </w:r>
      <w:r w:rsidR="00A11D21">
        <w:rPr>
          <w:lang w:val="fr-FR"/>
        </w:rPr>
        <w:t>l</w:t>
      </w:r>
      <w:r w:rsidRPr="00A11D21" w:rsidR="00A11D21">
        <w:rPr>
          <w:lang w:val="fr-FR"/>
        </w:rPr>
        <w:t>a violence entre partenaires intimes (VPI)</w:t>
      </w:r>
      <w:r w:rsidR="00BC7A4D">
        <w:rPr>
          <w:lang w:val="fr-FR"/>
        </w:rPr>
        <w:t xml:space="preserve"> </w:t>
      </w:r>
      <w:r w:rsidRPr="3472E502">
        <w:rPr>
          <w:lang w:val="fr-FR"/>
        </w:rPr>
        <w:t>a été observée dans des pays comme le Kenya, l'Inde, le Bangladesh et le Malawi.</w:t>
      </w:r>
    </w:p>
    <w:p w:rsidRPr="00C46E93" w:rsidR="00C46E93" w:rsidP="007A3016" w:rsidRDefault="00C46E93" w14:paraId="63B3AC6B" w14:textId="6E2B0EB2">
      <w:pPr>
        <w:pStyle w:val="ListParagraph"/>
        <w:numPr>
          <w:ilvl w:val="0"/>
          <w:numId w:val="8"/>
        </w:numPr>
        <w:spacing w:line="240" w:lineRule="auto"/>
        <w:ind w:left="714" w:hanging="357"/>
        <w:rPr>
          <w:lang w:val="fr-FR"/>
        </w:rPr>
      </w:pPr>
      <w:r w:rsidRPr="00C46E93">
        <w:rPr>
          <w:lang w:val="fr-FR"/>
        </w:rPr>
        <w:t>Montrez la diapositive 17 et expliquez : La</w:t>
      </w:r>
      <w:r w:rsidR="003E0A88">
        <w:rPr>
          <w:lang w:val="fr-FR"/>
        </w:rPr>
        <w:t xml:space="preserve"> revue a </w:t>
      </w:r>
      <w:r w:rsidR="00C86C8F">
        <w:rPr>
          <w:lang w:val="fr-FR"/>
        </w:rPr>
        <w:t>révélé</w:t>
      </w:r>
      <w:r w:rsidRPr="00C46E93">
        <w:rPr>
          <w:lang w:val="fr-FR"/>
        </w:rPr>
        <w:t xml:space="preserve"> 10 études </w:t>
      </w:r>
      <w:r w:rsidR="00135696">
        <w:rPr>
          <w:lang w:val="fr-FR"/>
        </w:rPr>
        <w:t>qui examinent</w:t>
      </w:r>
      <w:r w:rsidRPr="00C46E93">
        <w:rPr>
          <w:lang w:val="fr-FR"/>
        </w:rPr>
        <w:t xml:space="preserve"> l'association </w:t>
      </w:r>
      <w:r w:rsidR="00762402">
        <w:rPr>
          <w:lang w:val="fr-FR"/>
        </w:rPr>
        <w:t>entre le</w:t>
      </w:r>
      <w:r w:rsidRPr="00C46E93">
        <w:rPr>
          <w:lang w:val="fr-FR"/>
        </w:rPr>
        <w:t xml:space="preserve"> faible poids </w:t>
      </w:r>
      <w:r w:rsidR="00762402">
        <w:rPr>
          <w:lang w:val="fr-FR"/>
        </w:rPr>
        <w:t>à la</w:t>
      </w:r>
      <w:r w:rsidRPr="00C46E93">
        <w:rPr>
          <w:lang w:val="fr-FR"/>
        </w:rPr>
        <w:t xml:space="preserve"> naissance </w:t>
      </w:r>
      <w:r w:rsidR="00762402">
        <w:rPr>
          <w:lang w:val="fr-FR"/>
        </w:rPr>
        <w:t>et</w:t>
      </w:r>
      <w:r w:rsidRPr="00C46E93">
        <w:rPr>
          <w:lang w:val="fr-FR"/>
        </w:rPr>
        <w:t xml:space="preserve"> l'exposition à la </w:t>
      </w:r>
      <w:r w:rsidR="00EC352D">
        <w:rPr>
          <w:lang w:val="fr-FR"/>
        </w:rPr>
        <w:t>VC</w:t>
      </w:r>
      <w:r w:rsidRPr="00C46E93">
        <w:rPr>
          <w:lang w:val="fr-FR"/>
        </w:rPr>
        <w:t xml:space="preserve">. Les études montrent qu'il existe une association positive entre le </w:t>
      </w:r>
      <w:r w:rsidRPr="00C46E93" w:rsidR="00762402">
        <w:rPr>
          <w:lang w:val="fr-FR"/>
        </w:rPr>
        <w:t xml:space="preserve">faible poids </w:t>
      </w:r>
      <w:r w:rsidR="00762402">
        <w:rPr>
          <w:lang w:val="fr-FR"/>
        </w:rPr>
        <w:t>à la</w:t>
      </w:r>
      <w:r w:rsidRPr="00C46E93" w:rsidR="00762402">
        <w:rPr>
          <w:lang w:val="fr-FR"/>
        </w:rPr>
        <w:t xml:space="preserve"> naissanc</w:t>
      </w:r>
      <w:r w:rsidR="00762402">
        <w:rPr>
          <w:lang w:val="fr-FR"/>
        </w:rPr>
        <w:t xml:space="preserve">e </w:t>
      </w:r>
      <w:r w:rsidRPr="00C46E93">
        <w:rPr>
          <w:lang w:val="fr-FR"/>
        </w:rPr>
        <w:t xml:space="preserve">et le résultat. Un </w:t>
      </w:r>
      <w:r w:rsidRPr="00C46E93" w:rsidR="00762402">
        <w:rPr>
          <w:lang w:val="fr-FR"/>
        </w:rPr>
        <w:t xml:space="preserve">faible poids </w:t>
      </w:r>
      <w:r w:rsidR="00762402">
        <w:rPr>
          <w:lang w:val="fr-FR"/>
        </w:rPr>
        <w:t>à la</w:t>
      </w:r>
      <w:r w:rsidRPr="00C46E93" w:rsidR="00762402">
        <w:rPr>
          <w:lang w:val="fr-FR"/>
        </w:rPr>
        <w:t xml:space="preserve"> naissanc</w:t>
      </w:r>
      <w:r w:rsidR="00762402">
        <w:rPr>
          <w:lang w:val="fr-FR"/>
        </w:rPr>
        <w:t>e</w:t>
      </w:r>
      <w:r w:rsidRPr="00C46E93">
        <w:rPr>
          <w:lang w:val="fr-FR"/>
        </w:rPr>
        <w:t xml:space="preserve"> (moins de 2500 grammes) est fortement associé à la malnutrition infantile, à la mortalité néonatale, aux troubles cognitifs et neurologiques et au retard de croissance à l'adolescence et à l'âge adulte. Le </w:t>
      </w:r>
      <w:r w:rsidRPr="00C46E93" w:rsidR="00762402">
        <w:rPr>
          <w:lang w:val="fr-FR"/>
        </w:rPr>
        <w:t xml:space="preserve">faible poids </w:t>
      </w:r>
      <w:r w:rsidR="00762402">
        <w:rPr>
          <w:lang w:val="fr-FR"/>
        </w:rPr>
        <w:t>à la</w:t>
      </w:r>
      <w:r w:rsidRPr="00C46E93" w:rsidR="00762402">
        <w:rPr>
          <w:lang w:val="fr-FR"/>
        </w:rPr>
        <w:t xml:space="preserve"> naissanc</w:t>
      </w:r>
      <w:r w:rsidR="00762402">
        <w:rPr>
          <w:lang w:val="fr-FR"/>
        </w:rPr>
        <w:t xml:space="preserve">e </w:t>
      </w:r>
      <w:r w:rsidRPr="00C46E93">
        <w:rPr>
          <w:lang w:val="fr-FR"/>
        </w:rPr>
        <w:t xml:space="preserve">est également associé à d'autres résultats comme l'hypothermie, la petite taille pour l'âge gestationnel, une faible immunité et la morbidité qui en résulte. Il peut également avoir des effets intergénérationnels, car les filles qui survivent ont tendance à être sous-alimentées lorsqu'elles sont enceintes, avec une incidence relativement élevée des enfants avec un </w:t>
      </w:r>
      <w:r w:rsidRPr="00C46E93" w:rsidR="00762402">
        <w:rPr>
          <w:lang w:val="fr-FR"/>
        </w:rPr>
        <w:t xml:space="preserve">faible poids </w:t>
      </w:r>
      <w:r w:rsidR="00762402">
        <w:rPr>
          <w:lang w:val="fr-FR"/>
        </w:rPr>
        <w:t>à la</w:t>
      </w:r>
      <w:r w:rsidRPr="00C46E93" w:rsidR="00762402">
        <w:rPr>
          <w:lang w:val="fr-FR"/>
        </w:rPr>
        <w:t xml:space="preserve"> naissanc</w:t>
      </w:r>
      <w:r w:rsidR="00762402">
        <w:rPr>
          <w:lang w:val="fr-FR"/>
        </w:rPr>
        <w:t xml:space="preserve">e </w:t>
      </w:r>
      <w:r w:rsidRPr="00C46E93">
        <w:rPr>
          <w:lang w:val="fr-FR"/>
        </w:rPr>
        <w:t xml:space="preserve">(Alderman &amp; </w:t>
      </w:r>
      <w:proofErr w:type="spellStart"/>
      <w:r w:rsidRPr="00C46E93">
        <w:rPr>
          <w:lang w:val="fr-FR"/>
        </w:rPr>
        <w:t>Behrman</w:t>
      </w:r>
      <w:proofErr w:type="spellEnd"/>
      <w:r w:rsidRPr="00C46E93">
        <w:rPr>
          <w:lang w:val="fr-FR"/>
        </w:rPr>
        <w:t>, 2004).</w:t>
      </w:r>
    </w:p>
    <w:p w:rsidRPr="003D0EA3" w:rsidR="003D0EA3" w:rsidP="007A3016" w:rsidRDefault="003D0EA3" w14:paraId="7EEA7DE0" w14:textId="32921200">
      <w:pPr>
        <w:pStyle w:val="ListParagraph"/>
        <w:numPr>
          <w:ilvl w:val="0"/>
          <w:numId w:val="8"/>
        </w:numPr>
        <w:spacing w:line="240" w:lineRule="auto"/>
        <w:ind w:left="714" w:hanging="357"/>
        <w:rPr>
          <w:lang w:val="fr-FR"/>
        </w:rPr>
      </w:pPr>
      <w:r w:rsidRPr="003D0EA3">
        <w:rPr>
          <w:lang w:val="fr-FR"/>
        </w:rPr>
        <w:t xml:space="preserve">Montrez la diapositive 18 et expliquez : Les interventions en matière d'alimentation des nourrissons et des jeunes enfants sont essentielles pour améliorer la nutrition dans les situations d'urgence. Le démarrage précoce de l'allaitement maternel, l'allaitement maternel exclusif pendant 6 mois, l'initiation opportune de l'alimentation complémentaire à 6 mois, la diversité alimentaire minimale et la fréquence minimale d'alimentation (adaptée à l'âge) sont recommandés pour la santé et la nutrition des enfants pendant les </w:t>
      </w:r>
      <w:r w:rsidR="00C86C8F">
        <w:rPr>
          <w:lang w:val="fr-FR"/>
        </w:rPr>
        <w:t>deux</w:t>
      </w:r>
      <w:r w:rsidRPr="003D0EA3">
        <w:rPr>
          <w:lang w:val="fr-FR"/>
        </w:rPr>
        <w:t xml:space="preserve"> premières années de vie. Notre revue a</w:t>
      </w:r>
      <w:r w:rsidR="00C86C8F">
        <w:rPr>
          <w:lang w:val="fr-FR"/>
        </w:rPr>
        <w:t xml:space="preserve"> révélé</w:t>
      </w:r>
      <w:r w:rsidRPr="00C46E93" w:rsidR="00C86C8F">
        <w:rPr>
          <w:lang w:val="fr-FR"/>
        </w:rPr>
        <w:t xml:space="preserve"> </w:t>
      </w:r>
      <w:r w:rsidRPr="003D0EA3">
        <w:rPr>
          <w:lang w:val="fr-FR"/>
        </w:rPr>
        <w:t>11 études qui explor</w:t>
      </w:r>
      <w:r w:rsidR="00135696">
        <w:rPr>
          <w:lang w:val="fr-FR"/>
        </w:rPr>
        <w:t>ent</w:t>
      </w:r>
      <w:r w:rsidRPr="003D0EA3">
        <w:rPr>
          <w:lang w:val="fr-FR"/>
        </w:rPr>
        <w:t xml:space="preserve"> l'impact de la VBG sur l'alimentation des enfants. </w:t>
      </w:r>
      <w:r w:rsidRPr="003D0EA3">
        <w:rPr>
          <w:bCs/>
          <w:lang w:val="fr-FR"/>
        </w:rPr>
        <w:t xml:space="preserve">Les femmes qui ont été exposées à une forme quelconque de VPI pendant leur grossesse étaient plus susceptibles </w:t>
      </w:r>
      <w:r w:rsidR="00135696">
        <w:rPr>
          <w:bCs/>
          <w:lang w:val="fr-FR"/>
        </w:rPr>
        <w:t>de mettre fin à</w:t>
      </w:r>
      <w:r w:rsidRPr="003D0EA3">
        <w:rPr>
          <w:bCs/>
          <w:lang w:val="fr-FR"/>
        </w:rPr>
        <w:t xml:space="preserve"> l'allaitement exclusif dans les six mois après l’accouchement. </w:t>
      </w:r>
      <w:proofErr w:type="spellStart"/>
      <w:r w:rsidRPr="003D0EA3">
        <w:rPr>
          <w:bCs/>
          <w:lang w:val="fr-FR"/>
        </w:rPr>
        <w:t>Misch</w:t>
      </w:r>
      <w:proofErr w:type="spellEnd"/>
      <w:r w:rsidRPr="003D0EA3">
        <w:rPr>
          <w:bCs/>
          <w:lang w:val="fr-FR"/>
        </w:rPr>
        <w:t xml:space="preserve"> et </w:t>
      </w:r>
      <w:r w:rsidR="00F367DF">
        <w:rPr>
          <w:bCs/>
          <w:lang w:val="fr-FR"/>
        </w:rPr>
        <w:t>coll</w:t>
      </w:r>
      <w:r w:rsidR="00135696">
        <w:rPr>
          <w:bCs/>
          <w:lang w:val="fr-FR"/>
        </w:rPr>
        <w:t>.</w:t>
      </w:r>
      <w:r w:rsidRPr="003D0EA3">
        <w:rPr>
          <w:bCs/>
          <w:lang w:val="fr-FR"/>
        </w:rPr>
        <w:t xml:space="preserve"> ont trouvé que les mères indiennes exposées </w:t>
      </w:r>
      <w:r w:rsidR="00F367DF">
        <w:rPr>
          <w:bCs/>
          <w:lang w:val="fr-FR"/>
        </w:rPr>
        <w:t xml:space="preserve">à la VC </w:t>
      </w:r>
      <w:r w:rsidRPr="003D0EA3">
        <w:rPr>
          <w:bCs/>
          <w:lang w:val="fr-FR"/>
        </w:rPr>
        <w:t xml:space="preserve">avaient plus de chances de donner à leur enfant des liquides dans les 24 heures suivant la naissance que </w:t>
      </w:r>
      <w:r w:rsidRPr="003D0EA3">
        <w:rPr>
          <w:bCs/>
          <w:lang w:val="fr-FR"/>
        </w:rPr>
        <w:lastRenderedPageBreak/>
        <w:t>celles qui n'y étaient pas exposées (RC 0,74, 95 % IC à 0,58-0,95). Les résultats montrent que la violence psychologique est fortement associée à des comportements alimentaires négatifs.</w:t>
      </w:r>
    </w:p>
    <w:p w:rsidRPr="007A3016" w:rsidR="0026504D" w:rsidP="0026504D" w:rsidRDefault="00A30E47" w14:paraId="04EC07FE" w14:textId="00B70605">
      <w:pPr>
        <w:pStyle w:val="ListParagraph"/>
        <w:numPr>
          <w:ilvl w:val="0"/>
          <w:numId w:val="8"/>
        </w:numPr>
        <w:spacing w:after="0" w:line="240" w:lineRule="auto"/>
        <w:ind w:left="714" w:hanging="357"/>
        <w:rPr>
          <w:rFonts w:eastAsia="MS Mincho" w:cstheme="minorHAnsi"/>
          <w:color w:val="FF0000"/>
          <w:lang w:val="fr-FR"/>
        </w:rPr>
      </w:pPr>
      <w:r w:rsidRPr="00A30E47">
        <w:rPr>
          <w:rFonts w:eastAsia="MS Mincho" w:cstheme="minorHAnsi"/>
          <w:color w:val="000000" w:themeColor="text1"/>
          <w:lang w:val="fr-FR"/>
        </w:rPr>
        <w:t xml:space="preserve">Expliquez le dernier exemple de la diapositive 19 au sujet de </w:t>
      </w:r>
      <w:r w:rsidR="00A11D21">
        <w:rPr>
          <w:rFonts w:eastAsia="MS Mincho" w:cstheme="minorHAnsi"/>
          <w:color w:val="000000" w:themeColor="text1"/>
          <w:lang w:val="fr-FR"/>
        </w:rPr>
        <w:t>l</w:t>
      </w:r>
      <w:r w:rsidRPr="00A11D21" w:rsidR="00A11D21">
        <w:rPr>
          <w:rFonts w:eastAsia="MS Mincho" w:cstheme="minorHAnsi"/>
          <w:color w:val="000000" w:themeColor="text1"/>
          <w:lang w:val="fr-FR"/>
        </w:rPr>
        <w:t>a violence entre partenaires intimes (VPI)</w:t>
      </w:r>
      <w:r w:rsidR="00A11D21">
        <w:rPr>
          <w:rFonts w:eastAsia="MS Mincho" w:cstheme="minorHAnsi"/>
          <w:color w:val="000000" w:themeColor="text1"/>
          <w:lang w:val="fr-FR"/>
        </w:rPr>
        <w:t xml:space="preserve"> </w:t>
      </w:r>
      <w:r w:rsidRPr="00A30E47">
        <w:rPr>
          <w:rFonts w:eastAsia="MS Mincho" w:cstheme="minorHAnsi"/>
          <w:color w:val="000000" w:themeColor="text1"/>
          <w:lang w:val="fr-FR"/>
        </w:rPr>
        <w:t xml:space="preserve">et </w:t>
      </w:r>
      <w:r>
        <w:rPr>
          <w:rFonts w:eastAsia="MS Mincho" w:cstheme="minorHAnsi"/>
          <w:color w:val="000000" w:themeColor="text1"/>
          <w:lang w:val="fr-FR"/>
        </w:rPr>
        <w:t>son impact sur la nutrition des enfants</w:t>
      </w:r>
    </w:p>
    <w:p w:rsidRPr="00A30E47" w:rsidR="00F16ABE" w:rsidP="0026504D" w:rsidRDefault="00F16ABE" w14:paraId="6DFB5A6F" w14:textId="77777777">
      <w:pPr>
        <w:pStyle w:val="ListParagraph"/>
        <w:spacing w:after="0" w:line="240" w:lineRule="auto"/>
        <w:rPr>
          <w:rFonts w:eastAsia="MS Mincho" w:cstheme="minorHAnsi"/>
          <w:lang w:val="fr-FR"/>
        </w:rPr>
      </w:pPr>
    </w:p>
    <w:p w:rsidRPr="004D0725" w:rsidR="00F809F2" w:rsidP="7A77F6B7" w:rsidRDefault="004D0725" w14:paraId="5EC9593F" w14:textId="3378B83B">
      <w:pPr>
        <w:shd w:val="clear" w:color="auto" w:fill="F2F2F2" w:themeFill="background1" w:themeFillShade="F2"/>
        <w:spacing w:after="0" w:line="240" w:lineRule="auto"/>
        <w:rPr>
          <w:rFonts w:eastAsia="MS Mincho"/>
          <w:b/>
          <w:bCs/>
          <w:lang w:val="fr-FR"/>
        </w:rPr>
      </w:pPr>
      <w:r w:rsidRPr="3472E502">
        <w:rPr>
          <w:rFonts w:eastAsia="MS Mincho"/>
          <w:b/>
          <w:bCs/>
          <w:lang w:val="fr-FR"/>
        </w:rPr>
        <w:t xml:space="preserve">Présentation des étapes pour développer des programmes de nutrition </w:t>
      </w:r>
      <w:r w:rsidRPr="3472E502" w:rsidR="651B1908">
        <w:rPr>
          <w:rFonts w:eastAsia="MS Mincho"/>
          <w:b/>
          <w:bCs/>
          <w:lang w:val="fr-FR"/>
        </w:rPr>
        <w:t>réactif</w:t>
      </w:r>
      <w:r w:rsidR="00B61DDE">
        <w:rPr>
          <w:rFonts w:eastAsia="MS Mincho"/>
          <w:b/>
          <w:bCs/>
          <w:lang w:val="fr-FR"/>
        </w:rPr>
        <w:t>s</w:t>
      </w:r>
      <w:r w:rsidRPr="3472E502">
        <w:rPr>
          <w:rFonts w:eastAsia="MS Mincho"/>
          <w:b/>
          <w:bCs/>
          <w:lang w:val="fr-FR"/>
        </w:rPr>
        <w:t xml:space="preserve"> au genre et la VBG</w:t>
      </w:r>
    </w:p>
    <w:p w:rsidRPr="00581AB5" w:rsidR="00D839D3" w:rsidP="00E802B6" w:rsidRDefault="00654053" w14:paraId="6D71A8B7" w14:textId="687BD5DA">
      <w:pPr>
        <w:spacing w:after="0" w:line="240" w:lineRule="auto"/>
        <w:rPr>
          <w:rFonts w:eastAsia="MS Mincho" w:cstheme="minorHAnsi"/>
          <w:lang w:val="fr-FR"/>
        </w:rPr>
      </w:pPr>
      <w:r w:rsidRPr="00654053">
        <w:rPr>
          <w:rFonts w:eastAsia="MS Mincho" w:cstheme="minorHAnsi"/>
          <w:lang w:val="fr-FR"/>
        </w:rPr>
        <w:t>Cette partie de la session se concentre sur l'explication de la signification et des objectifs de l'intégration de la dimension de genre et de la VBG et sur une brève présentation des principaux points d'entrée au niveau du cycle de projet. Elle informe également les participants sur les cadres et les outils globaux clés qui sont utiles pour l'intégration.</w:t>
      </w:r>
    </w:p>
    <w:p w:rsidRPr="009478A3" w:rsidR="009478A3" w:rsidP="54D9A45D" w:rsidRDefault="009478A3" w14:paraId="3C6264B9" w14:textId="642EB2BE">
      <w:pPr>
        <w:pStyle w:val="ListParagraph"/>
        <w:numPr>
          <w:ilvl w:val="0"/>
          <w:numId w:val="11"/>
        </w:numPr>
        <w:spacing w:after="0" w:line="240" w:lineRule="auto"/>
        <w:rPr>
          <w:rFonts w:eastAsia="MS Mincho"/>
          <w:lang w:val="fr-FR"/>
        </w:rPr>
      </w:pPr>
      <w:r w:rsidRPr="3472E502">
        <w:rPr>
          <w:rFonts w:eastAsia="MS Mincho"/>
          <w:lang w:val="fr-FR"/>
        </w:rPr>
        <w:t>Présentez le sujet de la diapositi</w:t>
      </w:r>
      <w:r w:rsidRPr="3472E502" w:rsidR="007A6C14">
        <w:rPr>
          <w:rFonts w:eastAsia="MS Mincho"/>
          <w:lang w:val="fr-FR"/>
        </w:rPr>
        <w:t>ve 21 en expliquant</w:t>
      </w:r>
      <w:r w:rsidRPr="3472E502">
        <w:rPr>
          <w:rFonts w:eastAsia="MS Mincho"/>
          <w:lang w:val="fr-FR"/>
        </w:rPr>
        <w:t xml:space="preserve"> que l’intégration de la VBG est différente de la programmation VBG. Les spécialistes de la nutrition n’ont pas besoin de développer des programmes </w:t>
      </w:r>
      <w:r w:rsidR="00E7228A">
        <w:rPr>
          <w:rFonts w:eastAsia="MS Mincho"/>
          <w:lang w:val="fr-FR"/>
        </w:rPr>
        <w:t xml:space="preserve">et des interventions sur la </w:t>
      </w:r>
      <w:r w:rsidRPr="3472E502">
        <w:rPr>
          <w:rFonts w:eastAsia="MS Mincho"/>
          <w:lang w:val="fr-FR"/>
        </w:rPr>
        <w:t>VBG, ce qui est généralement fait par les spécialistes de</w:t>
      </w:r>
      <w:r w:rsidR="00E7228A">
        <w:rPr>
          <w:rFonts w:eastAsia="MS Mincho"/>
          <w:lang w:val="fr-FR"/>
        </w:rPr>
        <w:t xml:space="preserve"> la</w:t>
      </w:r>
      <w:r w:rsidRPr="3472E502">
        <w:rPr>
          <w:rFonts w:eastAsia="MS Mincho"/>
          <w:lang w:val="fr-FR"/>
        </w:rPr>
        <w:t xml:space="preserve"> VBG. Par exemple, les spécialistes de nutrition ne sont pas tenus de concevoir des services de gestion de cas pour </w:t>
      </w:r>
      <w:proofErr w:type="gramStart"/>
      <w:r w:rsidRPr="3472E502">
        <w:rPr>
          <w:rFonts w:eastAsia="MS Mincho"/>
          <w:lang w:val="fr-FR"/>
        </w:rPr>
        <w:t xml:space="preserve">les </w:t>
      </w:r>
      <w:r w:rsidRPr="3472E502" w:rsidR="4F8EA0DD">
        <w:rPr>
          <w:rFonts w:eastAsia="MS Mincho"/>
          <w:lang w:val="fr-FR"/>
        </w:rPr>
        <w:t>survivant</w:t>
      </w:r>
      <w:proofErr w:type="gramEnd"/>
      <w:r w:rsidRPr="3472E502" w:rsidR="4F8EA0DD">
        <w:rPr>
          <w:rFonts w:eastAsia="MS Mincho"/>
          <w:lang w:val="fr-FR"/>
        </w:rPr>
        <w:t>(e)s</w:t>
      </w:r>
      <w:r w:rsidRPr="3472E502">
        <w:rPr>
          <w:rFonts w:eastAsia="MS Mincho"/>
          <w:lang w:val="fr-FR"/>
        </w:rPr>
        <w:t xml:space="preserve"> de VBG ou de fournir la gestion clinique des viols, etc. </w:t>
      </w:r>
    </w:p>
    <w:p w:rsidRPr="009478A3" w:rsidR="00451A5E" w:rsidP="00187C77" w:rsidRDefault="009478A3" w14:paraId="25BEEAF2" w14:textId="77777777">
      <w:pPr>
        <w:pStyle w:val="ListParagraph"/>
        <w:numPr>
          <w:ilvl w:val="0"/>
          <w:numId w:val="11"/>
        </w:numPr>
        <w:spacing w:after="0" w:line="240" w:lineRule="auto"/>
        <w:rPr>
          <w:rFonts w:eastAsia="MS Mincho" w:cstheme="minorHAnsi"/>
          <w:lang w:val="fr-FR"/>
        </w:rPr>
      </w:pPr>
      <w:r w:rsidRPr="009478A3">
        <w:rPr>
          <w:rFonts w:eastAsia="MS Mincho" w:cstheme="minorHAnsi"/>
          <w:lang w:val="fr-FR"/>
        </w:rPr>
        <w:t xml:space="preserve">L’intégration du genre et de la VBG a à voir avec une bonne programmation de nutrition </w:t>
      </w:r>
      <w:r>
        <w:rPr>
          <w:rFonts w:eastAsia="MS Mincho" w:cstheme="minorHAnsi"/>
          <w:lang w:val="fr-FR"/>
        </w:rPr>
        <w:t>–</w:t>
      </w:r>
      <w:r w:rsidRPr="009478A3" w:rsidR="00C3413C">
        <w:rPr>
          <w:rFonts w:eastAsia="MS Mincho" w:cstheme="minorHAnsi"/>
          <w:lang w:val="fr-FR"/>
        </w:rPr>
        <w:t xml:space="preserve"> </w:t>
      </w:r>
      <w:r>
        <w:rPr>
          <w:rFonts w:eastAsia="MS Mincho" w:cstheme="minorHAnsi"/>
          <w:lang w:val="fr-FR"/>
        </w:rPr>
        <w:t>diapositive 22</w:t>
      </w:r>
    </w:p>
    <w:p w:rsidRPr="00B413F7" w:rsidR="005038A9" w:rsidP="009478A3" w:rsidRDefault="00E7228A" w14:paraId="2848024F" w14:textId="3B1B58A3">
      <w:pPr>
        <w:pStyle w:val="ListParagraph"/>
        <w:numPr>
          <w:ilvl w:val="0"/>
          <w:numId w:val="12"/>
        </w:numPr>
        <w:spacing w:line="240" w:lineRule="auto"/>
        <w:rPr>
          <w:rFonts w:eastAsia="MS Mincho" w:cstheme="minorHAnsi"/>
          <w:lang w:val="fr-FR"/>
        </w:rPr>
      </w:pPr>
      <w:r>
        <w:rPr>
          <w:rFonts w:eastAsia="MS Mincho" w:cstheme="minorHAnsi"/>
          <w:bCs/>
          <w:lang w:val="fr-FR"/>
        </w:rPr>
        <w:t>Rejoindre</w:t>
      </w:r>
      <w:r w:rsidRPr="00B413F7" w:rsidR="005038A9">
        <w:rPr>
          <w:rFonts w:eastAsia="MS Mincho" w:cstheme="minorHAnsi"/>
          <w:bCs/>
          <w:lang w:val="fr-FR"/>
        </w:rPr>
        <w:t xml:space="preserve"> efficacement tous les segments </w:t>
      </w:r>
      <w:r w:rsidRPr="00B413F7" w:rsidR="009478A3">
        <w:rPr>
          <w:rFonts w:eastAsia="MS Mincho" w:cstheme="minorHAnsi"/>
          <w:bCs/>
          <w:lang w:val="fr-FR"/>
        </w:rPr>
        <w:t>de la population affectée</w:t>
      </w:r>
      <w:r w:rsidRPr="00B413F7" w:rsidR="005038A9">
        <w:rPr>
          <w:rFonts w:eastAsia="MS Mincho" w:cstheme="minorHAnsi"/>
          <w:bCs/>
          <w:lang w:val="fr-FR"/>
        </w:rPr>
        <w:t xml:space="preserve"> par les interventions de nutrition.</w:t>
      </w:r>
    </w:p>
    <w:p w:rsidRPr="00B413F7" w:rsidR="005038A9" w:rsidP="00B413F7" w:rsidRDefault="005038A9" w14:paraId="6D8D539C" w14:textId="77777777">
      <w:pPr>
        <w:pStyle w:val="ListParagraph"/>
        <w:numPr>
          <w:ilvl w:val="0"/>
          <w:numId w:val="12"/>
        </w:numPr>
        <w:spacing w:line="240" w:lineRule="auto"/>
        <w:rPr>
          <w:rFonts w:eastAsia="MS Mincho" w:cstheme="minorHAnsi"/>
          <w:lang w:val="fr-FR"/>
        </w:rPr>
      </w:pPr>
      <w:r w:rsidRPr="00B413F7">
        <w:rPr>
          <w:rFonts w:eastAsia="MS Mincho" w:cstheme="minorHAnsi"/>
          <w:bCs/>
          <w:lang w:val="fr-FR"/>
        </w:rPr>
        <w:t xml:space="preserve">Mieux répondre aux besoins différents des femmes, hommes, filles et garçons.  </w:t>
      </w:r>
    </w:p>
    <w:p w:rsidRPr="00B413F7" w:rsidR="00382D4B" w:rsidP="00B413F7" w:rsidRDefault="005038A9" w14:paraId="61CD6960" w14:textId="23243B29">
      <w:pPr>
        <w:pStyle w:val="ListParagraph"/>
        <w:numPr>
          <w:ilvl w:val="0"/>
          <w:numId w:val="12"/>
        </w:numPr>
        <w:spacing w:after="0" w:line="240" w:lineRule="auto"/>
        <w:rPr>
          <w:rFonts w:eastAsia="MS Mincho" w:cstheme="minorHAnsi"/>
          <w:lang w:val="fr-FR"/>
        </w:rPr>
      </w:pPr>
      <w:r w:rsidRPr="00B413F7">
        <w:rPr>
          <w:rFonts w:eastAsia="MS Mincho" w:cstheme="minorHAnsi"/>
          <w:bCs/>
          <w:lang w:val="fr-FR"/>
        </w:rPr>
        <w:t>Promouvoir la sécurité des femmes, des filles et des groupes à risque et atténuer les risques de VBG qui sont liés aux programmes de nutrition.</w:t>
      </w:r>
    </w:p>
    <w:p w:rsidRPr="00B413F7" w:rsidR="008B0BC6" w:rsidP="7A77F6B7" w:rsidRDefault="00B413F7" w14:paraId="205082AF" w14:textId="712F8B8D">
      <w:pPr>
        <w:pStyle w:val="ListParagraph"/>
        <w:numPr>
          <w:ilvl w:val="0"/>
          <w:numId w:val="59"/>
        </w:numPr>
        <w:spacing w:after="0" w:line="240" w:lineRule="auto"/>
        <w:ind w:left="720"/>
        <w:rPr>
          <w:rFonts w:eastAsia="MS Mincho"/>
          <w:lang w:val="fr-FR"/>
        </w:rPr>
      </w:pPr>
      <w:r w:rsidRPr="3472E502">
        <w:rPr>
          <w:rFonts w:eastAsia="MS Mincho"/>
          <w:lang w:val="fr-FR"/>
        </w:rPr>
        <w:t xml:space="preserve">Montrez la diapositive 23 et expliquez </w:t>
      </w:r>
      <w:r w:rsidR="00E7228A">
        <w:rPr>
          <w:rFonts w:eastAsia="MS Mincho"/>
          <w:lang w:val="fr-FR"/>
        </w:rPr>
        <w:t>à quoi</w:t>
      </w:r>
      <w:r w:rsidRPr="3472E502">
        <w:rPr>
          <w:rFonts w:eastAsia="MS Mincho"/>
          <w:lang w:val="fr-FR"/>
        </w:rPr>
        <w:t xml:space="preserve"> ressemble un programme de nutrition </w:t>
      </w:r>
      <w:r w:rsidRPr="3472E502" w:rsidR="222298D5">
        <w:rPr>
          <w:rFonts w:eastAsia="MS Mincho"/>
          <w:lang w:val="fr-FR"/>
        </w:rPr>
        <w:t xml:space="preserve">réactif </w:t>
      </w:r>
      <w:r w:rsidRPr="3472E502">
        <w:rPr>
          <w:rFonts w:eastAsia="MS Mincho"/>
          <w:lang w:val="fr-FR"/>
        </w:rPr>
        <w:t>au genre et à la VBG :</w:t>
      </w:r>
    </w:p>
    <w:p w:rsidRPr="00E52EBF" w:rsidR="00B413F7" w:rsidP="00B413F7" w:rsidRDefault="00E7228A" w14:paraId="4BB24240" w14:textId="0C94901F">
      <w:pPr>
        <w:pStyle w:val="ListParagraph"/>
        <w:numPr>
          <w:ilvl w:val="0"/>
          <w:numId w:val="60"/>
        </w:numPr>
        <w:spacing w:after="0" w:line="240" w:lineRule="auto"/>
        <w:rPr>
          <w:rFonts w:eastAsia="MS Mincho" w:cstheme="minorHAnsi"/>
          <w:lang w:val="fr-FR"/>
        </w:rPr>
      </w:pPr>
      <w:r>
        <w:rPr>
          <w:rFonts w:eastAsia="MS Mincho" w:cstheme="minorHAnsi"/>
          <w:lang w:val="fr-FR"/>
        </w:rPr>
        <w:t>À</w:t>
      </w:r>
      <w:r w:rsidRPr="00B413F7" w:rsidR="00B413F7">
        <w:rPr>
          <w:rFonts w:eastAsia="MS Mincho" w:cstheme="minorHAnsi"/>
          <w:lang w:val="fr-FR"/>
        </w:rPr>
        <w:t xml:space="preserve"> droite. Ce qu'il faut savoir/analyser pour mettre en place un programme de nutrition tenant compte du genre et de la </w:t>
      </w:r>
      <w:r w:rsidRPr="00E52EBF" w:rsidR="00B413F7">
        <w:rPr>
          <w:rFonts w:eastAsia="MS Mincho" w:cstheme="minorHAnsi"/>
          <w:color w:val="000000" w:themeColor="text1"/>
          <w:lang w:val="fr-FR"/>
        </w:rPr>
        <w:t>VBG (</w:t>
      </w:r>
      <w:r w:rsidRPr="00701E93" w:rsidR="00701E93">
        <w:rPr>
          <w:rFonts w:eastAsia="MS Mincho" w:cstheme="minorHAnsi"/>
          <w:color w:val="000000" w:themeColor="text1"/>
          <w:lang w:val="fr-FR"/>
        </w:rPr>
        <w:t>n'hésitez pas à modifier le contenu de manière à l'harmoniser avec la note technique</w:t>
      </w:r>
      <w:r w:rsidRPr="00E52EBF" w:rsidR="00B413F7">
        <w:rPr>
          <w:rFonts w:eastAsia="MS Mincho" w:cstheme="minorHAnsi"/>
          <w:color w:val="000000" w:themeColor="text1"/>
          <w:lang w:val="fr-FR"/>
        </w:rPr>
        <w:t>)</w:t>
      </w:r>
      <w:r w:rsidR="00701E93">
        <w:rPr>
          <w:rFonts w:eastAsia="MS Mincho" w:cstheme="minorHAnsi"/>
          <w:color w:val="000000" w:themeColor="text1"/>
          <w:lang w:val="fr-FR"/>
        </w:rPr>
        <w:t>.</w:t>
      </w:r>
    </w:p>
    <w:p w:rsidRPr="00617B71" w:rsidR="003D0EA3" w:rsidP="00617B71" w:rsidRDefault="003D0EA3" w14:paraId="10A46074" w14:textId="634F7A8A">
      <w:pPr>
        <w:pStyle w:val="ListParagraph"/>
        <w:numPr>
          <w:ilvl w:val="0"/>
          <w:numId w:val="60"/>
        </w:numPr>
        <w:spacing w:after="0" w:line="240" w:lineRule="auto"/>
        <w:rPr>
          <w:rFonts w:eastAsia="MS Mincho" w:cstheme="minorHAnsi"/>
          <w:color w:val="000000" w:themeColor="text1"/>
          <w:lang w:val="fr-FR"/>
        </w:rPr>
      </w:pPr>
      <w:r w:rsidRPr="003D0EA3">
        <w:rPr>
          <w:rFonts w:eastAsia="MS Mincho" w:cstheme="minorHAnsi"/>
          <w:color w:val="000000" w:themeColor="text1"/>
          <w:lang w:val="fr-FR"/>
        </w:rPr>
        <w:t xml:space="preserve">Au milieu. </w:t>
      </w:r>
      <w:r w:rsidR="00010A58">
        <w:rPr>
          <w:rFonts w:eastAsia="MS Mincho" w:cstheme="minorHAnsi"/>
          <w:color w:val="000000" w:themeColor="text1"/>
          <w:lang w:val="fr-FR"/>
        </w:rPr>
        <w:t>Il s’agit du</w:t>
      </w:r>
      <w:r w:rsidRPr="003D0EA3">
        <w:rPr>
          <w:rFonts w:eastAsia="MS Mincho" w:cstheme="minorHAnsi"/>
          <w:color w:val="000000" w:themeColor="text1"/>
          <w:lang w:val="fr-FR"/>
        </w:rPr>
        <w:t xml:space="preserve"> niveau d'intervention. Rien de concret, mais il faut souligner que les interventions doiven</w:t>
      </w:r>
      <w:r w:rsidR="00617B71">
        <w:rPr>
          <w:rFonts w:eastAsia="MS Mincho" w:cstheme="minorHAnsi"/>
          <w:color w:val="000000" w:themeColor="text1"/>
          <w:lang w:val="fr-FR"/>
        </w:rPr>
        <w:t xml:space="preserve">t être conçues sur la base d’une </w:t>
      </w:r>
      <w:r w:rsidRPr="00617B71">
        <w:rPr>
          <w:rFonts w:eastAsia="MS Mincho" w:cstheme="minorHAnsi"/>
          <w:color w:val="000000" w:themeColor="text1"/>
          <w:lang w:val="fr-FR"/>
        </w:rPr>
        <w:t xml:space="preserve">analyse </w:t>
      </w:r>
      <w:r w:rsidRPr="00617B71" w:rsidR="00617B71">
        <w:rPr>
          <w:rFonts w:eastAsia="MS Mincho" w:cstheme="minorHAnsi"/>
          <w:color w:val="000000" w:themeColor="text1"/>
          <w:lang w:val="fr-FR"/>
        </w:rPr>
        <w:t>approfondie</w:t>
      </w:r>
      <w:r w:rsidR="00617B71">
        <w:rPr>
          <w:rFonts w:eastAsia="MS Mincho" w:cstheme="minorHAnsi"/>
          <w:color w:val="000000" w:themeColor="text1"/>
          <w:lang w:val="fr-FR"/>
        </w:rPr>
        <w:t xml:space="preserve"> </w:t>
      </w:r>
      <w:r w:rsidRPr="00617B71">
        <w:rPr>
          <w:rFonts w:eastAsia="MS Mincho" w:cstheme="minorHAnsi"/>
          <w:color w:val="000000" w:themeColor="text1"/>
          <w:lang w:val="fr-FR"/>
        </w:rPr>
        <w:t>des normes et du contexte et de la participation des femmes</w:t>
      </w:r>
      <w:r w:rsidR="00701E93">
        <w:rPr>
          <w:rFonts w:eastAsia="MS Mincho" w:cstheme="minorHAnsi"/>
          <w:color w:val="000000" w:themeColor="text1"/>
          <w:lang w:val="fr-FR"/>
        </w:rPr>
        <w:t>.</w:t>
      </w:r>
    </w:p>
    <w:p w:rsidRPr="003D0EA3" w:rsidR="008B0BC6" w:rsidP="003D0EA3" w:rsidRDefault="00E7228A" w14:paraId="0D14F565" w14:textId="7D75FFC3">
      <w:pPr>
        <w:pStyle w:val="ListParagraph"/>
        <w:numPr>
          <w:ilvl w:val="0"/>
          <w:numId w:val="60"/>
        </w:numPr>
        <w:spacing w:after="0" w:line="240" w:lineRule="auto"/>
        <w:rPr>
          <w:rFonts w:eastAsia="MS Mincho" w:cstheme="minorHAnsi"/>
          <w:lang w:val="fr-FR"/>
        </w:rPr>
      </w:pPr>
      <w:r>
        <w:rPr>
          <w:rFonts w:eastAsia="MS Mincho" w:cstheme="minorHAnsi"/>
          <w:lang w:val="fr-FR"/>
        </w:rPr>
        <w:t>À</w:t>
      </w:r>
      <w:r w:rsidRPr="003D0EA3" w:rsidR="00B413F7">
        <w:rPr>
          <w:rFonts w:eastAsia="MS Mincho" w:cstheme="minorHAnsi"/>
          <w:lang w:val="fr-FR"/>
        </w:rPr>
        <w:t xml:space="preserve"> </w:t>
      </w:r>
      <w:r w:rsidRPr="00B413F7" w:rsidR="00B413F7">
        <w:rPr>
          <w:rFonts w:eastAsia="MS Mincho" w:cstheme="minorHAnsi"/>
          <w:lang w:val="fr-CA"/>
        </w:rPr>
        <w:t>gauche</w:t>
      </w:r>
      <w:r w:rsidRPr="003D0EA3" w:rsidR="00B413F7">
        <w:rPr>
          <w:rFonts w:eastAsia="MS Mincho" w:cstheme="minorHAnsi"/>
          <w:lang w:val="fr-FR"/>
        </w:rPr>
        <w:t xml:space="preserve"> : les </w:t>
      </w:r>
      <w:r w:rsidRPr="00B413F7" w:rsidR="00B413F7">
        <w:rPr>
          <w:rFonts w:eastAsia="MS Mincho" w:cstheme="minorHAnsi"/>
          <w:lang w:val="fr-FR"/>
        </w:rPr>
        <w:t>résultats</w:t>
      </w:r>
      <w:r w:rsidRPr="003D0EA3" w:rsidR="00B413F7">
        <w:rPr>
          <w:rFonts w:eastAsia="MS Mincho" w:cstheme="minorHAnsi"/>
          <w:lang w:val="fr-FR"/>
        </w:rPr>
        <w:t>.</w:t>
      </w:r>
    </w:p>
    <w:p w:rsidR="008B0BC6" w:rsidP="00695308" w:rsidRDefault="00B413F7" w14:paraId="7816E075" w14:textId="77777777">
      <w:pPr>
        <w:pStyle w:val="ListParagraph"/>
        <w:numPr>
          <w:ilvl w:val="0"/>
          <w:numId w:val="60"/>
        </w:numPr>
        <w:spacing w:after="0" w:line="240" w:lineRule="auto"/>
        <w:rPr>
          <w:rFonts w:eastAsia="MS Mincho" w:cstheme="minorHAnsi"/>
          <w:lang w:val="fr-FR"/>
        </w:rPr>
      </w:pPr>
      <w:r w:rsidRPr="00B413F7">
        <w:rPr>
          <w:rFonts w:eastAsia="MS Mincho" w:cstheme="minorHAnsi"/>
          <w:lang w:val="fr-FR"/>
        </w:rPr>
        <w:t>Le cercle indique différents niveaux d’interventions et de résultats</w:t>
      </w:r>
      <w:r w:rsidRPr="00B413F7" w:rsidR="008B0BC6">
        <w:rPr>
          <w:rFonts w:eastAsia="MS Mincho" w:cstheme="minorHAnsi"/>
          <w:lang w:val="fr-FR"/>
        </w:rPr>
        <w:t xml:space="preserve">. </w:t>
      </w:r>
    </w:p>
    <w:p w:rsidRPr="00B413F7" w:rsidR="00617B71" w:rsidP="00617B71" w:rsidRDefault="007A78FD" w14:paraId="20ADCE42" w14:textId="2D277AFC">
      <w:pPr>
        <w:pStyle w:val="ListParagraph"/>
        <w:numPr>
          <w:ilvl w:val="0"/>
          <w:numId w:val="60"/>
        </w:numPr>
        <w:spacing w:after="0" w:line="240" w:lineRule="auto"/>
        <w:rPr>
          <w:rFonts w:eastAsia="MS Mincho" w:cstheme="minorHAnsi"/>
          <w:lang w:val="fr-FR"/>
        </w:rPr>
      </w:pPr>
      <w:r w:rsidRPr="007A78FD">
        <w:rPr>
          <w:rFonts w:eastAsia="MS Mincho" w:cstheme="minorHAnsi"/>
          <w:lang w:val="fr-FR"/>
        </w:rPr>
        <w:t xml:space="preserve">La dernière partie concernant l'accès des femmes aux services et aux services relatifs à la VBG sont liés à la première partie </w:t>
      </w:r>
      <w:r>
        <w:rPr>
          <w:rFonts w:eastAsia="MS Mincho" w:cstheme="minorHAnsi"/>
          <w:lang w:val="fr-FR"/>
        </w:rPr>
        <w:t>dont les</w:t>
      </w:r>
      <w:r w:rsidRPr="007A78FD">
        <w:rPr>
          <w:rFonts w:eastAsia="MS Mincho" w:cstheme="minorHAnsi"/>
          <w:lang w:val="fr-FR"/>
        </w:rPr>
        <w:t xml:space="preserve"> femmes sont bien prises en charge. </w:t>
      </w:r>
      <w:r w:rsidRPr="00617B71" w:rsidR="00617B71">
        <w:rPr>
          <w:rFonts w:eastAsia="MS Mincho" w:cstheme="minorHAnsi"/>
          <w:lang w:val="fr-FR"/>
        </w:rPr>
        <w:t xml:space="preserve">L'analyse de causalité nutritionnelle inclut la question </w:t>
      </w:r>
      <w:r>
        <w:rPr>
          <w:rFonts w:eastAsia="MS Mincho" w:cstheme="minorHAnsi"/>
          <w:lang w:val="fr-FR"/>
        </w:rPr>
        <w:t>de savoir</w:t>
      </w:r>
      <w:r w:rsidRPr="00617B71" w:rsidR="00617B71">
        <w:rPr>
          <w:rFonts w:eastAsia="MS Mincho" w:cstheme="minorHAnsi"/>
          <w:lang w:val="fr-FR"/>
        </w:rPr>
        <w:t xml:space="preserve"> si les femmes sont bien prises en charge.</w:t>
      </w:r>
    </w:p>
    <w:p w:rsidRPr="00B413F7" w:rsidR="00B413F7" w:rsidP="54D9A45D" w:rsidRDefault="00B413F7" w14:paraId="46CE873A" w14:textId="250FCBC9">
      <w:pPr>
        <w:pStyle w:val="ListParagraph"/>
        <w:numPr>
          <w:ilvl w:val="0"/>
          <w:numId w:val="13"/>
        </w:numPr>
        <w:spacing w:after="0" w:line="240" w:lineRule="auto"/>
        <w:ind w:left="720"/>
        <w:rPr>
          <w:rFonts w:eastAsia="MS Mincho"/>
          <w:lang w:val="fr-FR"/>
        </w:rPr>
      </w:pPr>
      <w:r w:rsidRPr="3472E502">
        <w:rPr>
          <w:rFonts w:eastAsia="MS Mincho"/>
          <w:lang w:val="fr-FR"/>
        </w:rPr>
        <w:t xml:space="preserve">Montrez les diapositives 24 et 25 et expliquez que puisque l’intégration du genre et de VBG </w:t>
      </w:r>
      <w:r w:rsidRPr="3472E502" w:rsidR="1251B6D8">
        <w:rPr>
          <w:rFonts w:eastAsia="MS Mincho"/>
          <w:lang w:val="fr-FR"/>
        </w:rPr>
        <w:t>sont liés à</w:t>
      </w:r>
      <w:r w:rsidRPr="3472E502" w:rsidR="00D00E75">
        <w:rPr>
          <w:rFonts w:eastAsia="MS Mincho"/>
          <w:lang w:val="fr-FR"/>
        </w:rPr>
        <w:t xml:space="preserve"> une bonne programmation, il est recommandé d’utiliser le cadre de disponibilité, accessibilité, acceptabilité et qualité (cadre DAAQ) tout au long de chaque étape cycle de programmation</w:t>
      </w:r>
      <w:r w:rsidR="00305C93">
        <w:rPr>
          <w:rFonts w:eastAsia="MS Mincho"/>
          <w:lang w:val="fr-FR"/>
        </w:rPr>
        <w:t>,</w:t>
      </w:r>
      <w:r w:rsidRPr="3472E502" w:rsidR="00D00E75">
        <w:rPr>
          <w:rFonts w:eastAsia="MS Mincho"/>
          <w:lang w:val="fr-FR"/>
        </w:rPr>
        <w:t xml:space="preserve"> car </w:t>
      </w:r>
      <w:r w:rsidRPr="3472E502" w:rsidR="00852759">
        <w:rPr>
          <w:rFonts w:eastAsia="MS Mincho"/>
          <w:lang w:val="fr-FR"/>
        </w:rPr>
        <w:t>on peut</w:t>
      </w:r>
      <w:r w:rsidRPr="3472E502" w:rsidR="00D00E75">
        <w:rPr>
          <w:rFonts w:eastAsia="MS Mincho"/>
          <w:lang w:val="fr-FR"/>
        </w:rPr>
        <w:t xml:space="preserve"> </w:t>
      </w:r>
      <w:r w:rsidRPr="3472E502" w:rsidR="00852759">
        <w:rPr>
          <w:rFonts w:eastAsia="MS Mincho"/>
          <w:lang w:val="fr-FR"/>
        </w:rPr>
        <w:t>l’</w:t>
      </w:r>
      <w:r w:rsidRPr="3472E502" w:rsidR="00D00E75">
        <w:rPr>
          <w:rFonts w:eastAsia="MS Mincho"/>
          <w:lang w:val="fr-FR"/>
        </w:rPr>
        <w:t xml:space="preserve">utiliser pour l’analyse des </w:t>
      </w:r>
      <w:r w:rsidR="00E85681">
        <w:rPr>
          <w:rFonts w:eastAsia="MS Mincho"/>
          <w:lang w:val="fr-FR"/>
        </w:rPr>
        <w:t>barrières</w:t>
      </w:r>
      <w:r w:rsidRPr="3472E502" w:rsidR="00D00E75">
        <w:rPr>
          <w:rFonts w:eastAsia="MS Mincho"/>
          <w:lang w:val="fr-FR"/>
        </w:rPr>
        <w:t xml:space="preserve">.  </w:t>
      </w:r>
    </w:p>
    <w:p w:rsidRPr="00D00E75" w:rsidR="00451A5E" w:rsidP="00187C77" w:rsidRDefault="00D00E75" w14:paraId="7C26A052" w14:textId="77777777">
      <w:pPr>
        <w:pStyle w:val="ListParagraph"/>
        <w:numPr>
          <w:ilvl w:val="0"/>
          <w:numId w:val="13"/>
        </w:numPr>
        <w:spacing w:after="0" w:line="240" w:lineRule="auto"/>
        <w:ind w:left="720"/>
        <w:rPr>
          <w:rFonts w:eastAsia="MS Mincho" w:cstheme="minorHAnsi"/>
          <w:lang w:val="fr-FR"/>
        </w:rPr>
      </w:pPr>
      <w:r w:rsidRPr="00D00E75">
        <w:rPr>
          <w:rFonts w:eastAsia="MS Mincho" w:cstheme="minorHAnsi"/>
          <w:lang w:val="fr-FR"/>
        </w:rPr>
        <w:t>Demandez aux participant(e)s s’ils/ell</w:t>
      </w:r>
      <w:r w:rsidR="007A6C14">
        <w:rPr>
          <w:rFonts w:eastAsia="MS Mincho" w:cstheme="minorHAnsi"/>
          <w:lang w:val="fr-FR"/>
        </w:rPr>
        <w:t>e</w:t>
      </w:r>
      <w:r w:rsidRPr="00D00E75">
        <w:rPr>
          <w:rFonts w:eastAsia="MS Mincho" w:cstheme="minorHAnsi"/>
          <w:lang w:val="fr-FR"/>
        </w:rPr>
        <w:t xml:space="preserve">s connaissent le cadre </w:t>
      </w:r>
      <w:r>
        <w:rPr>
          <w:rFonts w:eastAsia="MS Mincho" w:cstheme="minorHAnsi"/>
          <w:lang w:val="fr-FR"/>
        </w:rPr>
        <w:t xml:space="preserve">DAAQ. </w:t>
      </w:r>
    </w:p>
    <w:p w:rsidRPr="00D00E75" w:rsidR="00482187" w:rsidP="00D00E75" w:rsidRDefault="00D00E75" w14:paraId="70E16B56" w14:textId="140157ED">
      <w:pPr>
        <w:pStyle w:val="ListParagraph"/>
        <w:numPr>
          <w:ilvl w:val="0"/>
          <w:numId w:val="13"/>
        </w:numPr>
        <w:spacing w:after="0" w:line="240" w:lineRule="auto"/>
        <w:ind w:left="720"/>
        <w:rPr>
          <w:rFonts w:eastAsia="MS Mincho" w:cstheme="minorHAnsi"/>
          <w:lang w:val="fr-FR"/>
        </w:rPr>
      </w:pPr>
      <w:r w:rsidRPr="00D00E75">
        <w:rPr>
          <w:rFonts w:eastAsia="MS Mincho" w:cstheme="minorHAnsi"/>
          <w:lang w:val="fr-FR"/>
        </w:rPr>
        <w:t xml:space="preserve">Distribuez le document du cadre </w:t>
      </w:r>
      <w:r>
        <w:rPr>
          <w:rFonts w:eastAsia="MS Mincho" w:cstheme="minorHAnsi"/>
          <w:lang w:val="fr-FR"/>
        </w:rPr>
        <w:t>DAAQ et accordez quelques minutes pour la lecture et la familiarisation</w:t>
      </w:r>
      <w:r w:rsidR="00D00715">
        <w:rPr>
          <w:rFonts w:eastAsia="MS Mincho" w:cstheme="minorHAnsi"/>
          <w:lang w:val="fr-FR"/>
        </w:rPr>
        <w:t>.</w:t>
      </w:r>
    </w:p>
    <w:p w:rsidRPr="00D00E75" w:rsidR="00D00E75" w:rsidP="00187C77" w:rsidRDefault="00D00E75" w14:paraId="12DFC4B2" w14:textId="3DF2505A">
      <w:pPr>
        <w:pStyle w:val="ListParagraph"/>
        <w:numPr>
          <w:ilvl w:val="0"/>
          <w:numId w:val="13"/>
        </w:numPr>
        <w:spacing w:after="0" w:line="240" w:lineRule="auto"/>
        <w:ind w:left="720"/>
        <w:rPr>
          <w:rFonts w:eastAsia="MS Mincho" w:cstheme="minorHAnsi"/>
          <w:lang w:val="fr-FR"/>
        </w:rPr>
      </w:pPr>
      <w:r w:rsidRPr="00D00E75">
        <w:rPr>
          <w:rFonts w:eastAsia="MS Mincho" w:cstheme="minorHAnsi"/>
          <w:lang w:val="fr-FR"/>
        </w:rPr>
        <w:t xml:space="preserve">Demandez aux volontaires qui sont confortables d’expliquer </w:t>
      </w:r>
      <w:r w:rsidR="00D00715">
        <w:rPr>
          <w:rFonts w:eastAsia="MS Mincho" w:cstheme="minorHAnsi"/>
          <w:lang w:val="fr-FR"/>
        </w:rPr>
        <w:t>ce qu’est</w:t>
      </w:r>
      <w:r>
        <w:rPr>
          <w:rFonts w:eastAsia="MS Mincho" w:cstheme="minorHAnsi"/>
          <w:lang w:val="fr-FR"/>
        </w:rPr>
        <w:t xml:space="preserve"> le cadre DAAQ et ensuite montrez la diapositive</w:t>
      </w:r>
      <w:r w:rsidR="00D00715">
        <w:rPr>
          <w:rFonts w:eastAsia="MS Mincho" w:cstheme="minorHAnsi"/>
          <w:lang w:val="fr-FR"/>
        </w:rPr>
        <w:t>.</w:t>
      </w:r>
    </w:p>
    <w:p w:rsidRPr="00D00E75" w:rsidR="00482187" w:rsidP="00A30E47" w:rsidRDefault="00D00E75" w14:paraId="2D899D48" w14:textId="1296E0AA">
      <w:pPr>
        <w:pStyle w:val="ListParagraph"/>
        <w:numPr>
          <w:ilvl w:val="0"/>
          <w:numId w:val="13"/>
        </w:numPr>
        <w:spacing w:after="0" w:line="240" w:lineRule="auto"/>
        <w:ind w:left="723"/>
        <w:rPr>
          <w:rFonts w:eastAsia="MS Mincho" w:cstheme="minorHAnsi"/>
          <w:lang w:val="fr-FR"/>
        </w:rPr>
      </w:pPr>
      <w:r w:rsidRPr="00D00E75">
        <w:rPr>
          <w:rFonts w:eastAsia="MS Mincho" w:cstheme="minorHAnsi"/>
          <w:lang w:val="fr-FR"/>
        </w:rPr>
        <w:t xml:space="preserve">Assurez-vous que les points suivants ont été expliqués sur le cadre </w:t>
      </w:r>
      <w:r>
        <w:rPr>
          <w:rFonts w:eastAsia="MS Mincho" w:cstheme="minorHAnsi"/>
          <w:lang w:val="fr-FR"/>
        </w:rPr>
        <w:t>DAAQ</w:t>
      </w:r>
      <w:r w:rsidRPr="00D00E75">
        <w:rPr>
          <w:rFonts w:eastAsia="MS Mincho" w:cstheme="minorHAnsi"/>
          <w:lang w:val="fr-FR"/>
        </w:rPr>
        <w:t xml:space="preserve"> :</w:t>
      </w:r>
    </w:p>
    <w:p w:rsidRPr="00E43FF9" w:rsidR="00482187" w:rsidP="00187C77" w:rsidRDefault="00E43FF9" w14:paraId="1363AAFA" w14:textId="05FB431C">
      <w:pPr>
        <w:pStyle w:val="ListParagraph"/>
        <w:numPr>
          <w:ilvl w:val="0"/>
          <w:numId w:val="14"/>
        </w:numPr>
        <w:spacing w:after="0" w:line="240" w:lineRule="auto"/>
        <w:rPr>
          <w:rFonts w:eastAsia="MS Mincho" w:cstheme="minorHAnsi"/>
          <w:lang w:val="fr-FR"/>
        </w:rPr>
      </w:pPr>
      <w:r w:rsidRPr="00E43FF9">
        <w:rPr>
          <w:rFonts w:eastAsia="MS Mincho" w:cstheme="minorHAnsi"/>
          <w:lang w:val="fr-FR"/>
        </w:rPr>
        <w:lastRenderedPageBreak/>
        <w:t xml:space="preserve">Disponibilité </w:t>
      </w:r>
      <w:r w:rsidRPr="00E43FF9" w:rsidR="00482187">
        <w:rPr>
          <w:rFonts w:eastAsia="MS Mincho" w:cstheme="minorHAnsi"/>
          <w:lang w:val="fr-FR"/>
        </w:rPr>
        <w:t>:</w:t>
      </w:r>
      <w:r w:rsidR="00721E0B">
        <w:rPr>
          <w:rFonts w:eastAsia="MS Mincho" w:cstheme="minorHAnsi"/>
          <w:lang w:val="fr-FR"/>
        </w:rPr>
        <w:t> L</w:t>
      </w:r>
      <w:r w:rsidRPr="00E43FF9">
        <w:rPr>
          <w:rFonts w:eastAsia="MS Mincho" w:cstheme="minorHAnsi"/>
          <w:lang w:val="fr-FR"/>
        </w:rPr>
        <w:t xml:space="preserve">e service en question </w:t>
      </w:r>
      <w:r w:rsidR="00721E0B">
        <w:rPr>
          <w:rFonts w:eastAsia="MS Mincho" w:cstheme="minorHAnsi"/>
          <w:lang w:val="fr-FR"/>
        </w:rPr>
        <w:t xml:space="preserve">est-il </w:t>
      </w:r>
      <w:r w:rsidRPr="00E43FF9">
        <w:rPr>
          <w:rFonts w:eastAsia="MS Mincho" w:cstheme="minorHAnsi"/>
          <w:lang w:val="fr-FR"/>
        </w:rPr>
        <w:t xml:space="preserve">disponible ? </w:t>
      </w:r>
      <w:r>
        <w:rPr>
          <w:rFonts w:eastAsia="MS Mincho" w:cstheme="minorHAnsi"/>
          <w:lang w:val="fr-FR"/>
        </w:rPr>
        <w:t>Par exemple, est-ce que les services de santé sont disponibles ?</w:t>
      </w:r>
    </w:p>
    <w:p w:rsidRPr="00E43FF9" w:rsidR="00E43FF9" w:rsidP="54D9A45D" w:rsidRDefault="00E43FF9" w14:paraId="71A2E7CC" w14:textId="44F6C4CE">
      <w:pPr>
        <w:pStyle w:val="ListParagraph"/>
        <w:numPr>
          <w:ilvl w:val="0"/>
          <w:numId w:val="14"/>
        </w:numPr>
        <w:spacing w:after="0" w:line="240" w:lineRule="auto"/>
        <w:rPr>
          <w:rFonts w:eastAsia="MS Mincho"/>
          <w:lang w:val="fr-FR"/>
        </w:rPr>
      </w:pPr>
      <w:r w:rsidRPr="3472E502">
        <w:rPr>
          <w:rFonts w:eastAsia="MS Mincho"/>
          <w:lang w:val="fr-FR"/>
        </w:rPr>
        <w:t xml:space="preserve">Accessibilité : Le service est-il accessible aux femmes et </w:t>
      </w:r>
      <w:r w:rsidR="00721E0B">
        <w:rPr>
          <w:rFonts w:eastAsia="MS Mincho"/>
          <w:lang w:val="fr-FR"/>
        </w:rPr>
        <w:t>aux</w:t>
      </w:r>
      <w:r w:rsidRPr="3472E502">
        <w:rPr>
          <w:rFonts w:eastAsia="MS Mincho"/>
          <w:lang w:val="fr-FR"/>
        </w:rPr>
        <w:t xml:space="preserve"> filles ? Y a-t-il des groupes de personnes qui ne peuvent pas accéder au service </w:t>
      </w:r>
      <w:r w:rsidR="00721E0B">
        <w:rPr>
          <w:rFonts w:eastAsia="MS Mincho"/>
          <w:lang w:val="fr-FR"/>
        </w:rPr>
        <w:t>en raison d’</w:t>
      </w:r>
      <w:r w:rsidRPr="3472E502">
        <w:rPr>
          <w:rFonts w:eastAsia="MS Mincho"/>
          <w:lang w:val="fr-FR"/>
        </w:rPr>
        <w:t>obstacles à l’accessibilité (physique</w:t>
      </w:r>
      <w:r w:rsidRPr="3472E502" w:rsidR="003A60EB">
        <w:rPr>
          <w:rFonts w:eastAsia="MS Mincho"/>
          <w:lang w:val="fr-FR"/>
        </w:rPr>
        <w:t>s</w:t>
      </w:r>
      <w:r w:rsidRPr="3472E502">
        <w:rPr>
          <w:rFonts w:eastAsia="MS Mincho"/>
          <w:lang w:val="fr-FR"/>
        </w:rPr>
        <w:t>, financier</w:t>
      </w:r>
      <w:r w:rsidRPr="3472E502" w:rsidR="003A60EB">
        <w:rPr>
          <w:rFonts w:eastAsia="MS Mincho"/>
          <w:lang w:val="fr-FR"/>
        </w:rPr>
        <w:t>s, administratifs</w:t>
      </w:r>
      <w:r w:rsidRPr="3472E502">
        <w:rPr>
          <w:rFonts w:eastAsia="MS Mincho"/>
          <w:lang w:val="fr-FR"/>
        </w:rPr>
        <w:t xml:space="preserve">, </w:t>
      </w:r>
      <w:r w:rsidRPr="3472E502" w:rsidR="003A60EB">
        <w:rPr>
          <w:rFonts w:eastAsia="MS Mincho"/>
          <w:lang w:val="fr-FR"/>
        </w:rPr>
        <w:t>sociaux, instructifs</w:t>
      </w:r>
      <w:r w:rsidRPr="3472E502">
        <w:rPr>
          <w:rFonts w:eastAsia="MS Mincho"/>
          <w:lang w:val="fr-FR"/>
        </w:rPr>
        <w:t>)</w:t>
      </w:r>
      <w:r w:rsidRPr="3472E502" w:rsidR="003A60EB">
        <w:rPr>
          <w:rFonts w:eastAsia="MS Mincho"/>
          <w:lang w:val="fr-FR"/>
        </w:rPr>
        <w:t xml:space="preserve"> ? Par exemple, </w:t>
      </w:r>
      <w:r w:rsidR="00721E0B">
        <w:rPr>
          <w:rFonts w:eastAsia="MS Mincho"/>
          <w:lang w:val="fr-FR"/>
        </w:rPr>
        <w:t>il est possible qu’</w:t>
      </w:r>
      <w:r w:rsidRPr="3472E502" w:rsidR="003A60EB">
        <w:rPr>
          <w:rFonts w:eastAsia="MS Mincho"/>
          <w:lang w:val="fr-FR"/>
        </w:rPr>
        <w:t xml:space="preserve">une femme réfugiée </w:t>
      </w:r>
      <w:r w:rsidRPr="3472E502" w:rsidR="00C9150C">
        <w:rPr>
          <w:rFonts w:eastAsia="MS Mincho"/>
          <w:lang w:val="fr-FR"/>
        </w:rPr>
        <w:t>qui vient d’un pays conservateur</w:t>
      </w:r>
      <w:r w:rsidRPr="3472E502" w:rsidR="003A60EB">
        <w:rPr>
          <w:rFonts w:eastAsia="MS Mincho"/>
          <w:lang w:val="fr-FR"/>
        </w:rPr>
        <w:t xml:space="preserve"> </w:t>
      </w:r>
      <w:r w:rsidR="00721E0B">
        <w:rPr>
          <w:rFonts w:eastAsia="MS Mincho"/>
          <w:lang w:val="fr-FR"/>
        </w:rPr>
        <w:t>ne puisse pas</w:t>
      </w:r>
      <w:r w:rsidRPr="3472E502" w:rsidR="00C52080">
        <w:rPr>
          <w:rFonts w:eastAsia="MS Mincho"/>
          <w:lang w:val="fr-FR"/>
        </w:rPr>
        <w:t xml:space="preserve"> </w:t>
      </w:r>
      <w:r w:rsidRPr="3472E502" w:rsidR="003A60EB">
        <w:rPr>
          <w:rFonts w:eastAsia="MS Mincho"/>
          <w:lang w:val="fr-FR"/>
        </w:rPr>
        <w:t>accéder aux services de santé</w:t>
      </w:r>
      <w:r w:rsidRPr="3472E502" w:rsidR="00C9150C">
        <w:rPr>
          <w:rFonts w:eastAsia="MS Mincho"/>
          <w:lang w:val="fr-FR"/>
        </w:rPr>
        <w:t xml:space="preserve"> où il n’y a aucu</w:t>
      </w:r>
      <w:r w:rsidRPr="3472E502" w:rsidR="790A3585">
        <w:rPr>
          <w:rFonts w:eastAsia="MS Mincho"/>
          <w:lang w:val="fr-FR"/>
        </w:rPr>
        <w:t xml:space="preserve">ne femme </w:t>
      </w:r>
      <w:r w:rsidR="00721E0B">
        <w:rPr>
          <w:rFonts w:eastAsia="MS Mincho"/>
          <w:lang w:val="fr-FR"/>
        </w:rPr>
        <w:t>au sein du</w:t>
      </w:r>
      <w:r w:rsidRPr="3472E502" w:rsidR="790A3585">
        <w:rPr>
          <w:rFonts w:eastAsia="MS Mincho"/>
          <w:lang w:val="fr-FR"/>
        </w:rPr>
        <w:t xml:space="preserve"> personnel</w:t>
      </w:r>
      <w:r w:rsidR="00721E0B">
        <w:rPr>
          <w:rFonts w:eastAsia="MS Mincho"/>
          <w:lang w:val="fr-FR"/>
        </w:rPr>
        <w:t xml:space="preserve"> </w:t>
      </w:r>
      <w:r w:rsidRPr="3472E502" w:rsidR="790A3585">
        <w:rPr>
          <w:rFonts w:eastAsia="MS Mincho"/>
          <w:lang w:val="fr-FR"/>
        </w:rPr>
        <w:t xml:space="preserve">; </w:t>
      </w:r>
      <w:r w:rsidR="00721E0B">
        <w:rPr>
          <w:rFonts w:eastAsia="MS Mincho"/>
          <w:lang w:val="fr-FR"/>
        </w:rPr>
        <w:t>ou encore, il est possible qu’elle n’ait pas</w:t>
      </w:r>
      <w:r w:rsidRPr="3472E502" w:rsidR="003A60EB">
        <w:rPr>
          <w:rFonts w:eastAsia="MS Mincho"/>
          <w:lang w:val="fr-FR"/>
        </w:rPr>
        <w:t xml:space="preserve"> assez d’argent pour payer les services de santé. </w:t>
      </w:r>
      <w:r w:rsidR="00721E0B">
        <w:rPr>
          <w:rFonts w:eastAsia="MS Mincho"/>
          <w:lang w:val="fr-FR"/>
        </w:rPr>
        <w:t>Il est</w:t>
      </w:r>
      <w:r w:rsidRPr="3472E502" w:rsidR="003A60EB">
        <w:rPr>
          <w:rFonts w:eastAsia="MS Mincho"/>
          <w:lang w:val="fr-FR"/>
        </w:rPr>
        <w:t xml:space="preserve"> aussi possible qu’elle n’a</w:t>
      </w:r>
      <w:r w:rsidR="00721E0B">
        <w:rPr>
          <w:rFonts w:eastAsia="MS Mincho"/>
          <w:lang w:val="fr-FR"/>
        </w:rPr>
        <w:t>it</w:t>
      </w:r>
      <w:r w:rsidRPr="3472E502" w:rsidR="003A60EB">
        <w:rPr>
          <w:rFonts w:eastAsia="MS Mincho"/>
          <w:lang w:val="fr-FR"/>
        </w:rPr>
        <w:t xml:space="preserve"> pas d’assurance pour accéder aux services de santé et </w:t>
      </w:r>
      <w:r w:rsidRPr="3472E502" w:rsidR="09781743">
        <w:rPr>
          <w:rFonts w:eastAsia="MS Mincho"/>
          <w:lang w:val="fr-FR"/>
        </w:rPr>
        <w:t xml:space="preserve">que </w:t>
      </w:r>
      <w:r w:rsidRPr="3472E502" w:rsidR="003A60EB">
        <w:rPr>
          <w:rFonts w:eastAsia="MS Mincho"/>
          <w:lang w:val="fr-FR"/>
        </w:rPr>
        <w:t>son mari ne l</w:t>
      </w:r>
      <w:r w:rsidR="00721E0B">
        <w:rPr>
          <w:rFonts w:eastAsia="MS Mincho"/>
          <w:lang w:val="fr-FR"/>
        </w:rPr>
        <w:t>ui</w:t>
      </w:r>
      <w:r w:rsidRPr="3472E502" w:rsidR="003A60EB">
        <w:rPr>
          <w:rFonts w:eastAsia="MS Mincho"/>
          <w:lang w:val="fr-FR"/>
        </w:rPr>
        <w:t xml:space="preserve"> permet</w:t>
      </w:r>
      <w:r w:rsidR="00721E0B">
        <w:rPr>
          <w:rFonts w:eastAsia="MS Mincho"/>
          <w:lang w:val="fr-FR"/>
        </w:rPr>
        <w:t>te</w:t>
      </w:r>
      <w:r w:rsidRPr="3472E502" w:rsidR="003A60EB">
        <w:rPr>
          <w:rFonts w:eastAsia="MS Mincho"/>
          <w:lang w:val="fr-FR"/>
        </w:rPr>
        <w:t xml:space="preserve"> pas d’accéder </w:t>
      </w:r>
      <w:r w:rsidR="00721E0B">
        <w:rPr>
          <w:rFonts w:eastAsia="MS Mincho"/>
          <w:lang w:val="fr-FR"/>
        </w:rPr>
        <w:t>à des</w:t>
      </w:r>
      <w:r w:rsidRPr="3472E502" w:rsidR="003A60EB">
        <w:rPr>
          <w:rFonts w:eastAsia="MS Mincho"/>
          <w:lang w:val="fr-FR"/>
        </w:rPr>
        <w:t xml:space="preserve"> services de santé fournit par des médecins hommes</w:t>
      </w:r>
      <w:r w:rsidRPr="3472E502" w:rsidR="616E490A">
        <w:rPr>
          <w:rFonts w:eastAsia="MS Mincho"/>
          <w:lang w:val="fr-FR"/>
        </w:rPr>
        <w:t xml:space="preserve">, </w:t>
      </w:r>
      <w:r w:rsidRPr="3472E502" w:rsidR="003A60EB">
        <w:rPr>
          <w:rFonts w:eastAsia="MS Mincho"/>
          <w:lang w:val="fr-FR"/>
        </w:rPr>
        <w:t>qu’elle n’a</w:t>
      </w:r>
      <w:r w:rsidR="00721E0B">
        <w:rPr>
          <w:rFonts w:eastAsia="MS Mincho"/>
          <w:lang w:val="fr-FR"/>
        </w:rPr>
        <w:t>it</w:t>
      </w:r>
      <w:r w:rsidRPr="3472E502" w:rsidR="003A60EB">
        <w:rPr>
          <w:rFonts w:eastAsia="MS Mincho"/>
          <w:lang w:val="fr-FR"/>
        </w:rPr>
        <w:t xml:space="preserve"> pas reçu </w:t>
      </w:r>
      <w:r w:rsidR="00721E0B">
        <w:rPr>
          <w:rFonts w:eastAsia="MS Mincho"/>
          <w:lang w:val="fr-FR"/>
        </w:rPr>
        <w:t>d</w:t>
      </w:r>
      <w:r w:rsidRPr="3472E502" w:rsidR="003A60EB">
        <w:rPr>
          <w:rFonts w:eastAsia="MS Mincho"/>
          <w:lang w:val="fr-FR"/>
        </w:rPr>
        <w:t>’information</w:t>
      </w:r>
      <w:r w:rsidR="00721E0B">
        <w:rPr>
          <w:rFonts w:eastAsia="MS Mincho"/>
          <w:lang w:val="fr-FR"/>
        </w:rPr>
        <w:t>s</w:t>
      </w:r>
      <w:r w:rsidRPr="3472E502" w:rsidR="003A60EB">
        <w:rPr>
          <w:rFonts w:eastAsia="MS Mincho"/>
          <w:lang w:val="fr-FR"/>
        </w:rPr>
        <w:t xml:space="preserve"> au sujet du service ou </w:t>
      </w:r>
      <w:r w:rsidRPr="3472E502" w:rsidR="00C9150C">
        <w:rPr>
          <w:rFonts w:eastAsia="MS Mincho"/>
          <w:lang w:val="fr-FR"/>
        </w:rPr>
        <w:t>qu’</w:t>
      </w:r>
      <w:r w:rsidRPr="3472E502" w:rsidR="003A60EB">
        <w:rPr>
          <w:rFonts w:eastAsia="MS Mincho"/>
          <w:lang w:val="fr-FR"/>
        </w:rPr>
        <w:t xml:space="preserve">elle ne </w:t>
      </w:r>
      <w:r w:rsidR="00721E0B">
        <w:rPr>
          <w:rFonts w:eastAsia="MS Mincho"/>
          <w:lang w:val="fr-FR"/>
        </w:rPr>
        <w:t>puisse</w:t>
      </w:r>
      <w:r w:rsidRPr="3472E502" w:rsidR="003A60EB">
        <w:rPr>
          <w:rFonts w:eastAsia="MS Mincho"/>
          <w:lang w:val="fr-FR"/>
        </w:rPr>
        <w:t xml:space="preserve"> pas lire l’information qu’elle a reçu. </w:t>
      </w:r>
    </w:p>
    <w:p w:rsidRPr="003A60EB" w:rsidR="003A60EB" w:rsidP="54D9A45D" w:rsidRDefault="003A60EB" w14:paraId="11A3790B" w14:textId="5822A09C">
      <w:pPr>
        <w:pStyle w:val="ListParagraph"/>
        <w:numPr>
          <w:ilvl w:val="0"/>
          <w:numId w:val="14"/>
        </w:numPr>
        <w:spacing w:after="0" w:line="240" w:lineRule="auto"/>
        <w:rPr>
          <w:rFonts w:eastAsia="MS Mincho"/>
          <w:lang w:val="fr-FR"/>
        </w:rPr>
      </w:pPr>
      <w:r w:rsidRPr="3472E502">
        <w:rPr>
          <w:rFonts w:eastAsia="MS Mincho"/>
          <w:lang w:val="fr-FR"/>
        </w:rPr>
        <w:t>Acceptabilité : Même s’</w:t>
      </w:r>
      <w:r w:rsidRPr="3472E502" w:rsidR="00882A94">
        <w:rPr>
          <w:rFonts w:eastAsia="MS Mincho"/>
          <w:lang w:val="fr-FR"/>
        </w:rPr>
        <w:t>il n’existe pas de</w:t>
      </w:r>
      <w:r w:rsidRPr="3472E502">
        <w:rPr>
          <w:rFonts w:eastAsia="MS Mincho"/>
          <w:lang w:val="fr-FR"/>
        </w:rPr>
        <w:t xml:space="preserve"> barrières </w:t>
      </w:r>
      <w:r w:rsidR="00721E0B">
        <w:rPr>
          <w:rFonts w:eastAsia="MS Mincho"/>
          <w:lang w:val="fr-FR"/>
        </w:rPr>
        <w:t>au niveau de l</w:t>
      </w:r>
      <w:r w:rsidRPr="3472E502">
        <w:rPr>
          <w:rFonts w:eastAsia="MS Mincho"/>
          <w:lang w:val="fr-FR"/>
        </w:rPr>
        <w:t xml:space="preserve">’accessibilité, </w:t>
      </w:r>
      <w:r w:rsidRPr="3472E502" w:rsidR="00CF7A1C">
        <w:rPr>
          <w:rFonts w:eastAsia="MS Mincho"/>
          <w:lang w:val="fr-FR"/>
        </w:rPr>
        <w:t xml:space="preserve">si </w:t>
      </w:r>
      <w:r w:rsidRPr="3472E502">
        <w:rPr>
          <w:rFonts w:eastAsia="MS Mincho"/>
          <w:lang w:val="fr-FR"/>
        </w:rPr>
        <w:t xml:space="preserve">le service n’est pas acceptable </w:t>
      </w:r>
      <w:r w:rsidRPr="3472E502" w:rsidR="60DC62CA">
        <w:rPr>
          <w:rFonts w:eastAsia="MS Mincho"/>
          <w:lang w:val="fr-FR"/>
        </w:rPr>
        <w:t>à l’</w:t>
      </w:r>
      <w:r w:rsidRPr="3472E502" w:rsidR="00CF7A1C">
        <w:rPr>
          <w:rFonts w:eastAsia="MS Mincho"/>
          <w:lang w:val="fr-FR"/>
        </w:rPr>
        <w:t>utilisateur</w:t>
      </w:r>
      <w:r w:rsidR="00721E0B">
        <w:rPr>
          <w:rFonts w:eastAsia="MS Mincho"/>
          <w:lang w:val="fr-FR"/>
        </w:rPr>
        <w:t>(</w:t>
      </w:r>
      <w:r w:rsidRPr="3472E502" w:rsidR="00CF7A1C">
        <w:rPr>
          <w:rFonts w:eastAsia="MS Mincho"/>
          <w:lang w:val="fr-FR"/>
        </w:rPr>
        <w:t>-</w:t>
      </w:r>
      <w:proofErr w:type="spellStart"/>
      <w:r w:rsidRPr="3472E502" w:rsidR="00CF7A1C">
        <w:rPr>
          <w:rFonts w:eastAsia="MS Mincho"/>
          <w:lang w:val="fr-FR"/>
        </w:rPr>
        <w:t>trice</w:t>
      </w:r>
      <w:proofErr w:type="spellEnd"/>
      <w:r w:rsidR="00721E0B">
        <w:rPr>
          <w:rFonts w:eastAsia="MS Mincho"/>
          <w:lang w:val="fr-FR"/>
        </w:rPr>
        <w:t>)</w:t>
      </w:r>
      <w:r w:rsidRPr="3472E502" w:rsidR="00CF7A1C">
        <w:rPr>
          <w:rFonts w:eastAsia="MS Mincho"/>
          <w:lang w:val="fr-FR"/>
        </w:rPr>
        <w:t xml:space="preserve"> </w:t>
      </w:r>
      <w:r w:rsidR="00721E0B">
        <w:rPr>
          <w:rFonts w:eastAsia="MS Mincho"/>
          <w:lang w:val="fr-FR"/>
        </w:rPr>
        <w:t>visé(e)</w:t>
      </w:r>
      <w:r w:rsidRPr="3472E502" w:rsidR="00CF7A1C">
        <w:rPr>
          <w:rFonts w:eastAsia="MS Mincho"/>
          <w:lang w:val="fr-FR"/>
        </w:rPr>
        <w:t xml:space="preserve"> en raison de </w:t>
      </w:r>
      <w:r w:rsidR="00721E0B">
        <w:rPr>
          <w:rFonts w:eastAsia="MS Mincho"/>
          <w:lang w:val="fr-FR"/>
        </w:rPr>
        <w:t>sa</w:t>
      </w:r>
      <w:r w:rsidRPr="3472E502" w:rsidR="00CF7A1C">
        <w:rPr>
          <w:rFonts w:eastAsia="MS Mincho"/>
          <w:lang w:val="fr-FR"/>
        </w:rPr>
        <w:t xml:space="preserve"> culture ou </w:t>
      </w:r>
      <w:r w:rsidR="00721E0B">
        <w:rPr>
          <w:rFonts w:eastAsia="MS Mincho"/>
          <w:lang w:val="fr-FR"/>
        </w:rPr>
        <w:t>d</w:t>
      </w:r>
      <w:r w:rsidRPr="3472E502" w:rsidR="00CF7A1C">
        <w:rPr>
          <w:rFonts w:eastAsia="MS Mincho"/>
          <w:lang w:val="fr-FR"/>
        </w:rPr>
        <w:t xml:space="preserve">es normes, il/elle ne peut pas accéder aux services. </w:t>
      </w:r>
    </w:p>
    <w:p w:rsidRPr="00364422" w:rsidR="00482187" w:rsidP="00364422" w:rsidRDefault="00364422" w14:paraId="47675F41" w14:textId="1160990D">
      <w:pPr>
        <w:pStyle w:val="ListParagraph"/>
        <w:numPr>
          <w:ilvl w:val="0"/>
          <w:numId w:val="14"/>
        </w:numPr>
        <w:spacing w:after="0" w:line="240" w:lineRule="auto"/>
        <w:rPr>
          <w:rFonts w:eastAsia="MS Mincho" w:cstheme="minorHAnsi"/>
          <w:lang w:val="fr-FR"/>
        </w:rPr>
      </w:pPr>
      <w:r w:rsidRPr="00364422">
        <w:rPr>
          <w:rFonts w:eastAsia="MS Mincho" w:cstheme="minorHAnsi"/>
          <w:lang w:val="fr-FR"/>
        </w:rPr>
        <w:t xml:space="preserve">La qualité : Même si les personnes ont </w:t>
      </w:r>
      <w:r>
        <w:rPr>
          <w:rFonts w:eastAsia="MS Mincho" w:cstheme="minorHAnsi"/>
          <w:lang w:val="fr-FR"/>
        </w:rPr>
        <w:t>d’accès à un</w:t>
      </w:r>
      <w:r w:rsidRPr="00364422">
        <w:rPr>
          <w:rFonts w:eastAsia="MS Mincho" w:cstheme="minorHAnsi"/>
          <w:lang w:val="fr-FR"/>
        </w:rPr>
        <w:t xml:space="preserve"> service, si la qualité n'est pas </w:t>
      </w:r>
      <w:r w:rsidR="00364A4C">
        <w:rPr>
          <w:rFonts w:eastAsia="MS Mincho" w:cstheme="minorHAnsi"/>
          <w:lang w:val="fr-FR"/>
        </w:rPr>
        <w:t>au niveau</w:t>
      </w:r>
      <w:r w:rsidRPr="00364422">
        <w:rPr>
          <w:rFonts w:eastAsia="MS Mincho" w:cstheme="minorHAnsi"/>
          <w:lang w:val="fr-FR"/>
        </w:rPr>
        <w:t xml:space="preserve">, </w:t>
      </w:r>
      <w:r w:rsidR="00721E0B">
        <w:rPr>
          <w:rFonts w:eastAsia="MS Mincho" w:cstheme="minorHAnsi"/>
          <w:lang w:val="fr-FR"/>
        </w:rPr>
        <w:t>il est possible que les</w:t>
      </w:r>
      <w:r w:rsidRPr="00364422">
        <w:rPr>
          <w:rFonts w:eastAsia="MS Mincho" w:cstheme="minorHAnsi"/>
          <w:lang w:val="fr-FR"/>
        </w:rPr>
        <w:t xml:space="preserve"> util</w:t>
      </w:r>
      <w:r w:rsidR="00364A4C">
        <w:rPr>
          <w:rFonts w:eastAsia="MS Mincho" w:cstheme="minorHAnsi"/>
          <w:lang w:val="fr-FR"/>
        </w:rPr>
        <w:t>isateur</w:t>
      </w:r>
      <w:r w:rsidR="00721E0B">
        <w:rPr>
          <w:rFonts w:eastAsia="MS Mincho" w:cstheme="minorHAnsi"/>
          <w:lang w:val="fr-FR"/>
        </w:rPr>
        <w:t>(</w:t>
      </w:r>
      <w:r w:rsidR="00364A4C">
        <w:rPr>
          <w:rFonts w:eastAsia="MS Mincho" w:cstheme="minorHAnsi"/>
          <w:lang w:val="fr-FR"/>
        </w:rPr>
        <w:t>-</w:t>
      </w:r>
      <w:proofErr w:type="spellStart"/>
      <w:proofErr w:type="gramStart"/>
      <w:r w:rsidR="00364A4C">
        <w:rPr>
          <w:rFonts w:eastAsia="MS Mincho" w:cstheme="minorHAnsi"/>
          <w:lang w:val="fr-FR"/>
        </w:rPr>
        <w:t>trice</w:t>
      </w:r>
      <w:proofErr w:type="spellEnd"/>
      <w:r w:rsidR="00721E0B">
        <w:rPr>
          <w:rFonts w:eastAsia="MS Mincho" w:cstheme="minorHAnsi"/>
          <w:lang w:val="fr-FR"/>
        </w:rPr>
        <w:t>)</w:t>
      </w:r>
      <w:r w:rsidR="00364A4C">
        <w:rPr>
          <w:rFonts w:eastAsia="MS Mincho" w:cstheme="minorHAnsi"/>
          <w:lang w:val="fr-FR"/>
        </w:rPr>
        <w:t>s</w:t>
      </w:r>
      <w:proofErr w:type="gramEnd"/>
      <w:r w:rsidR="00364A4C">
        <w:rPr>
          <w:rFonts w:eastAsia="MS Mincho" w:cstheme="minorHAnsi"/>
          <w:lang w:val="fr-FR"/>
        </w:rPr>
        <w:t xml:space="preserve"> </w:t>
      </w:r>
      <w:r w:rsidRPr="00364422">
        <w:rPr>
          <w:rFonts w:eastAsia="MS Mincho" w:cstheme="minorHAnsi"/>
          <w:lang w:val="fr-FR"/>
        </w:rPr>
        <w:t xml:space="preserve">ne </w:t>
      </w:r>
      <w:r w:rsidR="00721E0B">
        <w:rPr>
          <w:rFonts w:eastAsia="MS Mincho" w:cstheme="minorHAnsi"/>
          <w:lang w:val="fr-FR"/>
        </w:rPr>
        <w:t>reçoivent pas</w:t>
      </w:r>
      <w:r w:rsidRPr="00364422">
        <w:rPr>
          <w:rFonts w:eastAsia="MS Mincho" w:cstheme="minorHAnsi"/>
          <w:lang w:val="fr-FR"/>
        </w:rPr>
        <w:t xml:space="preserve"> ce </w:t>
      </w:r>
      <w:r w:rsidR="00721E0B">
        <w:rPr>
          <w:rFonts w:eastAsia="MS Mincho" w:cstheme="minorHAnsi"/>
          <w:lang w:val="fr-FR"/>
        </w:rPr>
        <w:t xml:space="preserve">dont </w:t>
      </w:r>
      <w:r w:rsidRPr="00364422">
        <w:rPr>
          <w:rFonts w:eastAsia="MS Mincho" w:cstheme="minorHAnsi"/>
          <w:lang w:val="fr-FR"/>
        </w:rPr>
        <w:t xml:space="preserve">ils ont besoin ou </w:t>
      </w:r>
      <w:r w:rsidR="00721E0B">
        <w:rPr>
          <w:rFonts w:eastAsia="MS Mincho" w:cstheme="minorHAnsi"/>
          <w:lang w:val="fr-FR"/>
        </w:rPr>
        <w:t xml:space="preserve">que </w:t>
      </w:r>
      <w:r w:rsidRPr="00364422">
        <w:rPr>
          <w:rFonts w:eastAsia="MS Mincho" w:cstheme="minorHAnsi"/>
          <w:lang w:val="fr-FR"/>
        </w:rPr>
        <w:t xml:space="preserve">les services </w:t>
      </w:r>
      <w:r w:rsidR="00721E0B">
        <w:rPr>
          <w:rFonts w:eastAsia="MS Mincho" w:cstheme="minorHAnsi"/>
          <w:lang w:val="fr-FR"/>
        </w:rPr>
        <w:t>aient</w:t>
      </w:r>
      <w:r w:rsidRPr="00364422">
        <w:rPr>
          <w:rFonts w:eastAsia="MS Mincho" w:cstheme="minorHAnsi"/>
          <w:lang w:val="fr-FR"/>
        </w:rPr>
        <w:t xml:space="preserve"> un impact négatif.</w:t>
      </w:r>
    </w:p>
    <w:p w:rsidRPr="00364422" w:rsidR="00482187" w:rsidP="00364422" w:rsidRDefault="00364422" w14:paraId="63BE2CA8" w14:textId="5579F644">
      <w:pPr>
        <w:pStyle w:val="ListParagraph"/>
        <w:numPr>
          <w:ilvl w:val="0"/>
          <w:numId w:val="15"/>
        </w:numPr>
        <w:spacing w:after="0" w:line="240" w:lineRule="auto"/>
        <w:ind w:left="632"/>
        <w:rPr>
          <w:rFonts w:eastAsia="MS Mincho" w:cstheme="minorHAnsi"/>
          <w:lang w:val="fr-FR"/>
        </w:rPr>
      </w:pPr>
      <w:r w:rsidRPr="00364422">
        <w:rPr>
          <w:rFonts w:eastAsia="MS Mincho" w:cstheme="minorHAnsi"/>
          <w:lang w:val="fr-FR"/>
        </w:rPr>
        <w:t xml:space="preserve">Soulignez </w:t>
      </w:r>
      <w:r w:rsidR="0017148B">
        <w:rPr>
          <w:rFonts w:eastAsia="MS Mincho" w:cstheme="minorHAnsi"/>
          <w:lang w:val="fr-FR"/>
        </w:rPr>
        <w:t xml:space="preserve">le fait </w:t>
      </w:r>
      <w:r w:rsidRPr="00364422">
        <w:rPr>
          <w:rFonts w:eastAsia="MS Mincho" w:cstheme="minorHAnsi"/>
          <w:lang w:val="fr-FR"/>
        </w:rPr>
        <w:t xml:space="preserve">que vous reviendrez à ce cadre </w:t>
      </w:r>
      <w:r w:rsidR="00A30E47">
        <w:rPr>
          <w:rFonts w:eastAsia="MS Mincho" w:cstheme="minorHAnsi"/>
          <w:lang w:val="fr-FR"/>
        </w:rPr>
        <w:t>durant tout</w:t>
      </w:r>
      <w:r w:rsidRPr="00364422">
        <w:rPr>
          <w:rFonts w:eastAsia="MS Mincho" w:cstheme="minorHAnsi"/>
          <w:lang w:val="fr-FR"/>
        </w:rPr>
        <w:t xml:space="preserve"> l'atelier pour montrer sa mise en œuvre pratique tout au long du cycle du projet</w:t>
      </w:r>
      <w:r w:rsidR="0017148B">
        <w:rPr>
          <w:rFonts w:eastAsia="MS Mincho" w:cstheme="minorHAnsi"/>
          <w:lang w:val="fr-FR"/>
        </w:rPr>
        <w:t>.</w:t>
      </w:r>
    </w:p>
    <w:p w:rsidRPr="00364422" w:rsidR="00922E2D" w:rsidP="00364422" w:rsidRDefault="00364422" w14:paraId="11C42664" w14:textId="42E96073">
      <w:pPr>
        <w:pStyle w:val="ListParagraph"/>
        <w:numPr>
          <w:ilvl w:val="0"/>
          <w:numId w:val="15"/>
        </w:numPr>
        <w:spacing w:after="0" w:line="240" w:lineRule="auto"/>
        <w:ind w:left="632"/>
        <w:rPr>
          <w:rFonts w:eastAsia="MS Mincho" w:cstheme="minorHAnsi"/>
          <w:lang w:val="fr-FR"/>
        </w:rPr>
      </w:pPr>
      <w:r w:rsidRPr="00364422">
        <w:rPr>
          <w:rFonts w:eastAsia="MS Mincho" w:cstheme="minorHAnsi"/>
          <w:lang w:val="fr-FR"/>
        </w:rPr>
        <w:t xml:space="preserve">Expliquez à partir de </w:t>
      </w:r>
      <w:r w:rsidR="00F70D88">
        <w:rPr>
          <w:rFonts w:eastAsia="MS Mincho" w:cstheme="minorHAnsi"/>
          <w:lang w:val="fr-FR"/>
        </w:rPr>
        <w:t>la diapositive 26 que le cadre D</w:t>
      </w:r>
      <w:r w:rsidRPr="00364422">
        <w:rPr>
          <w:rFonts w:eastAsia="MS Mincho" w:cstheme="minorHAnsi"/>
          <w:lang w:val="fr-FR"/>
        </w:rPr>
        <w:t xml:space="preserve">AAQ est </w:t>
      </w:r>
      <w:r>
        <w:rPr>
          <w:rFonts w:eastAsia="MS Mincho" w:cstheme="minorHAnsi"/>
          <w:lang w:val="fr-FR"/>
        </w:rPr>
        <w:t>bon pour l'analyse des barrières</w:t>
      </w:r>
      <w:r w:rsidRPr="00364422">
        <w:rPr>
          <w:rFonts w:eastAsia="MS Mincho" w:cstheme="minorHAnsi"/>
          <w:lang w:val="fr-FR"/>
        </w:rPr>
        <w:t>, mais qu'il est tout aussi important de prendre en compte les différents domaine</w:t>
      </w:r>
      <w:r>
        <w:rPr>
          <w:rFonts w:eastAsia="MS Mincho" w:cstheme="minorHAnsi"/>
          <w:lang w:val="fr-FR"/>
        </w:rPr>
        <w:t>s dans lesquels le risque de VBG</w:t>
      </w:r>
      <w:r w:rsidRPr="00364422">
        <w:rPr>
          <w:rFonts w:eastAsia="MS Mincho" w:cstheme="minorHAnsi"/>
          <w:lang w:val="fr-FR"/>
        </w:rPr>
        <w:t xml:space="preserve"> existe dans la programmation et de prendre des mesures appropriées pour atténuer ces risques</w:t>
      </w:r>
      <w:r w:rsidR="0017148B">
        <w:rPr>
          <w:rFonts w:eastAsia="MS Mincho" w:cstheme="minorHAnsi"/>
          <w:lang w:val="fr-FR"/>
        </w:rPr>
        <w:t>.</w:t>
      </w:r>
    </w:p>
    <w:p w:rsidRPr="00364422" w:rsidR="00482187" w:rsidP="00187C77" w:rsidRDefault="00364422" w14:paraId="2D017962" w14:textId="485584BF">
      <w:pPr>
        <w:pStyle w:val="ListParagraph"/>
        <w:numPr>
          <w:ilvl w:val="0"/>
          <w:numId w:val="15"/>
        </w:numPr>
        <w:spacing w:after="0" w:line="240" w:lineRule="auto"/>
        <w:ind w:left="630"/>
        <w:rPr>
          <w:rFonts w:eastAsia="MS Mincho" w:cstheme="minorHAnsi"/>
          <w:lang w:val="fr-FR"/>
        </w:rPr>
      </w:pPr>
      <w:r w:rsidRPr="00364422">
        <w:rPr>
          <w:rFonts w:eastAsia="MS Mincho" w:cstheme="minorHAnsi"/>
          <w:lang w:val="fr-FR"/>
        </w:rPr>
        <w:t xml:space="preserve">Montrez la diapositive 27 (le cycle du projet) et expliquer </w:t>
      </w:r>
      <w:r w:rsidR="0017148B">
        <w:rPr>
          <w:rFonts w:eastAsia="MS Mincho" w:cstheme="minorHAnsi"/>
          <w:lang w:val="fr-FR"/>
        </w:rPr>
        <w:t xml:space="preserve">ce qui suit </w:t>
      </w:r>
      <w:r w:rsidRPr="00364422">
        <w:rPr>
          <w:rFonts w:eastAsia="MS Mincho" w:cstheme="minorHAnsi"/>
          <w:lang w:val="fr-FR"/>
        </w:rPr>
        <w:t>:</w:t>
      </w:r>
    </w:p>
    <w:p w:rsidRPr="00364A4C" w:rsidR="00364A4C" w:rsidP="7A77F6B7" w:rsidRDefault="00364A4C" w14:paraId="2C9A8124" w14:textId="49A6590A">
      <w:pPr>
        <w:pStyle w:val="ListParagraph"/>
        <w:numPr>
          <w:ilvl w:val="0"/>
          <w:numId w:val="16"/>
        </w:numPr>
        <w:spacing w:after="0" w:line="240" w:lineRule="auto"/>
        <w:rPr>
          <w:rFonts w:eastAsia="MS Mincho"/>
          <w:lang w:val="fr-FR"/>
        </w:rPr>
      </w:pPr>
      <w:r w:rsidRPr="3472E502">
        <w:rPr>
          <w:rFonts w:eastAsia="MS Mincho"/>
          <w:lang w:val="fr-FR"/>
        </w:rPr>
        <w:t xml:space="preserve">On doit s’occuper de la programmation de nutrition </w:t>
      </w:r>
      <w:r w:rsidRPr="3472E502" w:rsidR="00B61DDE">
        <w:rPr>
          <w:rFonts w:eastAsia="MS Mincho"/>
          <w:lang w:val="fr-FR"/>
        </w:rPr>
        <w:t>réactive</w:t>
      </w:r>
      <w:r w:rsidRPr="3472E502" w:rsidR="1B829C43">
        <w:rPr>
          <w:rFonts w:eastAsia="MS Mincho"/>
          <w:lang w:val="fr-FR"/>
        </w:rPr>
        <w:t xml:space="preserve"> </w:t>
      </w:r>
      <w:r w:rsidRPr="3472E502">
        <w:rPr>
          <w:rFonts w:eastAsia="MS Mincho"/>
          <w:lang w:val="fr-FR"/>
        </w:rPr>
        <w:t>au genre et à la VBG tout au long des étapes du cycle de programmation humanitaire</w:t>
      </w:r>
      <w:r w:rsidR="0023639A">
        <w:rPr>
          <w:rFonts w:eastAsia="MS Mincho"/>
          <w:lang w:val="fr-FR"/>
        </w:rPr>
        <w:t>.</w:t>
      </w:r>
      <w:r w:rsidRPr="3472E502">
        <w:rPr>
          <w:rFonts w:eastAsia="MS Mincho"/>
          <w:lang w:val="fr-FR"/>
        </w:rPr>
        <w:t xml:space="preserve"> </w:t>
      </w:r>
    </w:p>
    <w:p w:rsidRPr="00364A4C" w:rsidR="00450202" w:rsidP="7A77F6B7" w:rsidRDefault="00364A4C" w14:paraId="3E590211" w14:textId="68D65B26">
      <w:pPr>
        <w:pStyle w:val="ListParagraph"/>
        <w:numPr>
          <w:ilvl w:val="0"/>
          <w:numId w:val="16"/>
        </w:numPr>
        <w:spacing w:after="0" w:line="240" w:lineRule="auto"/>
        <w:rPr>
          <w:rFonts w:eastAsia="MS Mincho"/>
          <w:lang w:val="fr-FR"/>
        </w:rPr>
      </w:pPr>
      <w:r w:rsidRPr="3472E502">
        <w:rPr>
          <w:rFonts w:eastAsia="MS Mincho"/>
          <w:lang w:val="fr-FR"/>
        </w:rPr>
        <w:t xml:space="preserve">Ce sont les éléments clés des programmes de nutrition </w:t>
      </w:r>
      <w:r w:rsidRPr="3472E502" w:rsidR="00B61DDE">
        <w:rPr>
          <w:rFonts w:eastAsia="MS Mincho"/>
          <w:lang w:val="fr-FR"/>
        </w:rPr>
        <w:t>réactive</w:t>
      </w:r>
      <w:r w:rsidRPr="3472E502" w:rsidR="3E1C5B66">
        <w:rPr>
          <w:rFonts w:eastAsia="MS Mincho"/>
          <w:lang w:val="fr-FR"/>
        </w:rPr>
        <w:t xml:space="preserve"> </w:t>
      </w:r>
      <w:r w:rsidRPr="3472E502">
        <w:rPr>
          <w:rFonts w:eastAsia="MS Mincho"/>
          <w:lang w:val="fr-FR"/>
        </w:rPr>
        <w:t>au genre et à la VBG</w:t>
      </w:r>
      <w:r w:rsidR="00F27817">
        <w:rPr>
          <w:rFonts w:eastAsia="MS Mincho"/>
          <w:lang w:val="fr-FR"/>
        </w:rPr>
        <w:t>.</w:t>
      </w:r>
    </w:p>
    <w:p w:rsidRPr="0029671D" w:rsidR="008F1EA3" w:rsidP="3472E502" w:rsidRDefault="00364A4C" w14:paraId="77B124A8" w14:textId="3C664C68">
      <w:pPr>
        <w:pStyle w:val="ListParagraph"/>
        <w:numPr>
          <w:ilvl w:val="0"/>
          <w:numId w:val="16"/>
        </w:numPr>
        <w:spacing w:after="0" w:line="240" w:lineRule="auto"/>
        <w:rPr>
          <w:rFonts w:eastAsiaTheme="minorEastAsia"/>
          <w:lang w:val="fr-FR"/>
        </w:rPr>
      </w:pPr>
      <w:r w:rsidRPr="3472E502">
        <w:rPr>
          <w:rFonts w:eastAsia="MS Mincho"/>
          <w:lang w:val="fr-FR"/>
        </w:rPr>
        <w:t xml:space="preserve">Lisez </w:t>
      </w:r>
      <w:r w:rsidRPr="3472E502" w:rsidR="76930C8C">
        <w:rPr>
          <w:rFonts w:eastAsia="MS Mincho"/>
          <w:lang w:val="fr-FR"/>
        </w:rPr>
        <w:t xml:space="preserve">les éléments clés de chaque étape </w:t>
      </w:r>
      <w:r w:rsidRPr="3472E502">
        <w:rPr>
          <w:rFonts w:eastAsia="MS Mincho"/>
          <w:lang w:val="fr-FR"/>
        </w:rPr>
        <w:t>de la diapositive</w:t>
      </w:r>
      <w:r w:rsidR="0023639A">
        <w:rPr>
          <w:rFonts w:eastAsia="MS Mincho"/>
          <w:lang w:val="fr-FR"/>
        </w:rPr>
        <w:t>.</w:t>
      </w:r>
    </w:p>
    <w:p w:rsidRPr="0029671D" w:rsidR="0029671D" w:rsidP="54D9A45D" w:rsidRDefault="0029671D" w14:paraId="61D8431B" w14:textId="73455B35">
      <w:pPr>
        <w:pStyle w:val="ListParagraph"/>
        <w:numPr>
          <w:ilvl w:val="0"/>
          <w:numId w:val="16"/>
        </w:numPr>
        <w:spacing w:after="0" w:line="240" w:lineRule="auto"/>
        <w:rPr>
          <w:rFonts w:eastAsia="MS Mincho"/>
          <w:lang w:val="fr-FR"/>
        </w:rPr>
      </w:pPr>
      <w:r w:rsidRPr="3472E502">
        <w:rPr>
          <w:rFonts w:eastAsia="MS Mincho"/>
          <w:lang w:val="fr-FR"/>
        </w:rPr>
        <w:t xml:space="preserve">Expliquer qu’au </w:t>
      </w:r>
      <w:r w:rsidRPr="3472E502" w:rsidR="00BB6210">
        <w:rPr>
          <w:rFonts w:eastAsia="MS Mincho"/>
          <w:lang w:val="fr-FR"/>
        </w:rPr>
        <w:t>cœur</w:t>
      </w:r>
      <w:r w:rsidRPr="3472E502">
        <w:rPr>
          <w:rFonts w:eastAsia="MS Mincho"/>
          <w:lang w:val="fr-FR"/>
        </w:rPr>
        <w:t xml:space="preserve"> du cycle de projet</w:t>
      </w:r>
      <w:r w:rsidR="00F27817">
        <w:rPr>
          <w:rFonts w:eastAsia="MS Mincho"/>
          <w:lang w:val="fr-FR"/>
        </w:rPr>
        <w:t>,</w:t>
      </w:r>
      <w:r w:rsidRPr="3472E502">
        <w:rPr>
          <w:rFonts w:eastAsia="MS Mincho"/>
          <w:lang w:val="fr-FR"/>
        </w:rPr>
        <w:t xml:space="preserve"> </w:t>
      </w:r>
      <w:r w:rsidRPr="3472E502" w:rsidR="00BB6210">
        <w:rPr>
          <w:rFonts w:eastAsia="MS Mincho"/>
          <w:lang w:val="fr-FR"/>
        </w:rPr>
        <w:t xml:space="preserve">il devrait y avoir </w:t>
      </w:r>
      <w:r w:rsidRPr="3472E502" w:rsidR="2D1BD349">
        <w:rPr>
          <w:rFonts w:eastAsia="MS Mincho"/>
          <w:lang w:val="fr-FR"/>
        </w:rPr>
        <w:t>d</w:t>
      </w:r>
      <w:r w:rsidRPr="3472E502" w:rsidR="00BB6210">
        <w:rPr>
          <w:rFonts w:eastAsia="MS Mincho"/>
          <w:lang w:val="fr-FR"/>
        </w:rPr>
        <w:t xml:space="preserve">es considérations éthiques, </w:t>
      </w:r>
      <w:r w:rsidRPr="3472E502" w:rsidR="6C984B6A">
        <w:rPr>
          <w:rFonts w:eastAsia="MS Mincho"/>
          <w:lang w:val="fr-FR"/>
        </w:rPr>
        <w:t>d</w:t>
      </w:r>
      <w:r w:rsidRPr="3472E502" w:rsidR="00BB6210">
        <w:rPr>
          <w:rFonts w:eastAsia="MS Mincho"/>
          <w:lang w:val="fr-FR"/>
        </w:rPr>
        <w:t xml:space="preserve">es principes de « ne pas nuire » et </w:t>
      </w:r>
      <w:r w:rsidRPr="3472E502" w:rsidR="223C9427">
        <w:rPr>
          <w:rFonts w:eastAsia="MS Mincho"/>
          <w:lang w:val="fr-FR"/>
        </w:rPr>
        <w:t>d</w:t>
      </w:r>
      <w:r w:rsidRPr="3472E502" w:rsidR="00BB6210">
        <w:rPr>
          <w:rFonts w:eastAsia="MS Mincho"/>
          <w:lang w:val="fr-FR"/>
        </w:rPr>
        <w:t xml:space="preserve">es </w:t>
      </w:r>
      <w:r w:rsidR="00F27817">
        <w:rPr>
          <w:rFonts w:eastAsia="MS Mincho"/>
          <w:lang w:val="fr-FR"/>
        </w:rPr>
        <w:t>orientations</w:t>
      </w:r>
      <w:r w:rsidRPr="3472E502" w:rsidR="00BB6210">
        <w:rPr>
          <w:rFonts w:eastAsia="MS Mincho"/>
          <w:lang w:val="fr-FR"/>
        </w:rPr>
        <w:t xml:space="preserve"> </w:t>
      </w:r>
      <w:r w:rsidR="00F27817">
        <w:rPr>
          <w:rFonts w:eastAsia="MS Mincho"/>
          <w:lang w:val="fr-FR"/>
        </w:rPr>
        <w:t>en matière de</w:t>
      </w:r>
      <w:r w:rsidRPr="3472E502" w:rsidR="00BB6210">
        <w:rPr>
          <w:rFonts w:eastAsia="MS Mincho"/>
          <w:lang w:val="fr-FR"/>
        </w:rPr>
        <w:t xml:space="preserve"> VBG qui sont sûres et éthiques – cela veut dire que tous ces éléments devraient être présent</w:t>
      </w:r>
      <w:r w:rsidR="00F27817">
        <w:rPr>
          <w:rFonts w:eastAsia="MS Mincho"/>
          <w:lang w:val="fr-FR"/>
        </w:rPr>
        <w:t>s</w:t>
      </w:r>
      <w:r w:rsidRPr="3472E502" w:rsidR="00BB6210">
        <w:rPr>
          <w:rFonts w:eastAsia="MS Mincho"/>
          <w:lang w:val="fr-FR"/>
        </w:rPr>
        <w:t xml:space="preserve"> tout au long du cycle de projet</w:t>
      </w:r>
      <w:r w:rsidR="00F27817">
        <w:rPr>
          <w:rFonts w:eastAsia="MS Mincho"/>
          <w:lang w:val="fr-FR"/>
        </w:rPr>
        <w:t>.</w:t>
      </w:r>
    </w:p>
    <w:p w:rsidRPr="00BB6210" w:rsidR="00BB6210" w:rsidP="00E7367B" w:rsidRDefault="00BB6210" w14:paraId="4093493C" w14:textId="77777777">
      <w:pPr>
        <w:pStyle w:val="ListParagraph"/>
        <w:numPr>
          <w:ilvl w:val="0"/>
          <w:numId w:val="16"/>
        </w:numPr>
        <w:spacing w:after="0" w:line="240" w:lineRule="auto"/>
        <w:rPr>
          <w:rFonts w:eastAsia="MS Mincho" w:cstheme="minorHAnsi"/>
          <w:lang w:val="fr-FR"/>
        </w:rPr>
      </w:pPr>
      <w:r w:rsidRPr="00BB6210">
        <w:rPr>
          <w:rFonts w:eastAsia="MS Mincho" w:cstheme="minorHAnsi"/>
          <w:lang w:val="fr-FR"/>
        </w:rPr>
        <w:t>Permettez des questions</w:t>
      </w:r>
      <w:r w:rsidR="00F70D88">
        <w:rPr>
          <w:rFonts w:eastAsia="MS Mincho" w:cstheme="minorHAnsi"/>
          <w:lang w:val="fr-FR"/>
        </w:rPr>
        <w:t>,</w:t>
      </w:r>
      <w:r w:rsidRPr="00BB6210">
        <w:rPr>
          <w:rFonts w:eastAsia="MS Mincho" w:cstheme="minorHAnsi"/>
          <w:lang w:val="fr-FR"/>
        </w:rPr>
        <w:t xml:space="preserve"> mais soulignez que chaque </w:t>
      </w:r>
      <w:r>
        <w:rPr>
          <w:rFonts w:eastAsia="MS Mincho" w:cstheme="minorHAnsi"/>
          <w:lang w:val="fr-FR"/>
        </w:rPr>
        <w:t xml:space="preserve">élément sera discuté en </w:t>
      </w:r>
      <w:r w:rsidR="005038A9">
        <w:rPr>
          <w:rFonts w:eastAsia="MS Mincho" w:cstheme="minorHAnsi"/>
          <w:lang w:val="fr-FR"/>
        </w:rPr>
        <w:t xml:space="preserve">détail </w:t>
      </w:r>
      <w:r>
        <w:rPr>
          <w:rFonts w:eastAsia="MS Mincho" w:cstheme="minorHAnsi"/>
          <w:lang w:val="fr-FR"/>
        </w:rPr>
        <w:t xml:space="preserve">pendant le reste de l’atelier </w:t>
      </w:r>
    </w:p>
    <w:p w:rsidRPr="005038A9" w:rsidR="005038A9" w:rsidP="00695308" w:rsidRDefault="005038A9" w14:paraId="6D6D683F" w14:textId="11396204">
      <w:pPr>
        <w:pStyle w:val="ListParagraph"/>
        <w:numPr>
          <w:ilvl w:val="0"/>
          <w:numId w:val="68"/>
        </w:numPr>
        <w:spacing w:after="0" w:line="240" w:lineRule="auto"/>
        <w:rPr>
          <w:rFonts w:eastAsia="MS Mincho" w:cstheme="minorHAnsi"/>
          <w:lang w:val="fr-FR"/>
        </w:rPr>
      </w:pPr>
      <w:r w:rsidRPr="005038A9">
        <w:rPr>
          <w:rFonts w:eastAsia="MS Mincho" w:cstheme="minorHAnsi"/>
          <w:lang w:val="fr-FR"/>
        </w:rPr>
        <w:t>Lisez les diapositives 28 et 29 et explique</w:t>
      </w:r>
      <w:r w:rsidR="00DA140E">
        <w:rPr>
          <w:rFonts w:eastAsia="MS Mincho" w:cstheme="minorHAnsi"/>
          <w:lang w:val="fr-FR"/>
        </w:rPr>
        <w:t>z</w:t>
      </w:r>
      <w:r w:rsidRPr="005038A9">
        <w:rPr>
          <w:rFonts w:eastAsia="MS Mincho" w:cstheme="minorHAnsi"/>
          <w:lang w:val="fr-FR"/>
        </w:rPr>
        <w:t xml:space="preserve"> </w:t>
      </w:r>
      <w:r w:rsidR="00DA140E">
        <w:rPr>
          <w:rFonts w:eastAsia="MS Mincho" w:cstheme="minorHAnsi"/>
          <w:lang w:val="fr-FR"/>
        </w:rPr>
        <w:t>ce qui suit</w:t>
      </w:r>
      <w:r w:rsidRPr="005038A9">
        <w:rPr>
          <w:rFonts w:eastAsia="MS Mincho" w:cstheme="minorHAnsi"/>
          <w:lang w:val="fr-FR"/>
        </w:rPr>
        <w:t xml:space="preserve"> au sujet de </w:t>
      </w:r>
      <w:r>
        <w:rPr>
          <w:rFonts w:eastAsia="MS Mincho" w:cstheme="minorHAnsi"/>
          <w:lang w:val="fr-FR"/>
        </w:rPr>
        <w:t>la préparation aux situations d’urgence</w:t>
      </w:r>
      <w:r w:rsidR="00DA140E">
        <w:rPr>
          <w:rFonts w:eastAsia="MS Mincho" w:cstheme="minorHAnsi"/>
          <w:lang w:val="fr-FR"/>
        </w:rPr>
        <w:t> :</w:t>
      </w:r>
    </w:p>
    <w:p w:rsidR="0067073D" w:rsidP="0067073D" w:rsidRDefault="0067073D" w14:paraId="194536D8" w14:textId="5E3ABB0C">
      <w:pPr>
        <w:pStyle w:val="ListParagraph"/>
        <w:numPr>
          <w:ilvl w:val="0"/>
          <w:numId w:val="69"/>
        </w:numPr>
        <w:spacing w:after="0" w:line="240" w:lineRule="auto"/>
        <w:rPr>
          <w:rFonts w:eastAsia="MS Mincho" w:cstheme="minorHAnsi"/>
          <w:lang w:val="fr-FR"/>
        </w:rPr>
      </w:pPr>
      <w:r w:rsidRPr="0067073D">
        <w:rPr>
          <w:rFonts w:eastAsia="MS Mincho" w:cstheme="minorHAnsi"/>
          <w:lang w:val="fr-FR"/>
        </w:rPr>
        <w:t xml:space="preserve">L'intégration </w:t>
      </w:r>
      <w:r>
        <w:rPr>
          <w:rFonts w:eastAsia="MS Mincho" w:cstheme="minorHAnsi"/>
          <w:lang w:val="fr-FR"/>
        </w:rPr>
        <w:t>du</w:t>
      </w:r>
      <w:r w:rsidRPr="0067073D">
        <w:rPr>
          <w:rFonts w:eastAsia="MS Mincho" w:cstheme="minorHAnsi"/>
          <w:lang w:val="fr-FR"/>
        </w:rPr>
        <w:t xml:space="preserve"> genre et de la </w:t>
      </w:r>
      <w:r>
        <w:rPr>
          <w:rFonts w:eastAsia="MS Mincho" w:cstheme="minorHAnsi"/>
          <w:lang w:val="fr-FR"/>
        </w:rPr>
        <w:t>VBG</w:t>
      </w:r>
      <w:r w:rsidRPr="0067073D">
        <w:rPr>
          <w:rFonts w:eastAsia="MS Mincho" w:cstheme="minorHAnsi"/>
          <w:lang w:val="fr-FR"/>
        </w:rPr>
        <w:t xml:space="preserve"> doit être présente </w:t>
      </w:r>
      <w:r>
        <w:rPr>
          <w:rFonts w:eastAsia="MS Mincho" w:cstheme="minorHAnsi"/>
          <w:lang w:val="fr-FR"/>
        </w:rPr>
        <w:t>dans toutes les étapes du cycle de</w:t>
      </w:r>
      <w:r w:rsidR="008D337B">
        <w:rPr>
          <w:rFonts w:eastAsia="MS Mincho" w:cstheme="minorHAnsi"/>
          <w:lang w:val="fr-FR"/>
        </w:rPr>
        <w:t>s</w:t>
      </w:r>
      <w:r>
        <w:rPr>
          <w:rFonts w:eastAsia="MS Mincho" w:cstheme="minorHAnsi"/>
          <w:lang w:val="fr-FR"/>
        </w:rPr>
        <w:t xml:space="preserve"> projet</w:t>
      </w:r>
      <w:r w:rsidR="008D337B">
        <w:rPr>
          <w:rFonts w:eastAsia="MS Mincho" w:cstheme="minorHAnsi"/>
          <w:lang w:val="fr-FR"/>
        </w:rPr>
        <w:t>s</w:t>
      </w:r>
      <w:r>
        <w:rPr>
          <w:rFonts w:eastAsia="MS Mincho" w:cstheme="minorHAnsi"/>
          <w:lang w:val="fr-FR"/>
        </w:rPr>
        <w:t xml:space="preserve"> humanitaire</w:t>
      </w:r>
      <w:r w:rsidR="008D337B">
        <w:rPr>
          <w:rFonts w:eastAsia="MS Mincho" w:cstheme="minorHAnsi"/>
          <w:lang w:val="fr-FR"/>
        </w:rPr>
        <w:t>s</w:t>
      </w:r>
      <w:r w:rsidRPr="0067073D">
        <w:rPr>
          <w:rFonts w:eastAsia="MS Mincho" w:cstheme="minorHAnsi"/>
          <w:lang w:val="fr-FR"/>
        </w:rPr>
        <w:t xml:space="preserve"> et dans la préparation aux situations d'urgence</w:t>
      </w:r>
      <w:r>
        <w:rPr>
          <w:rFonts w:eastAsia="MS Mincho" w:cstheme="minorHAnsi"/>
          <w:lang w:val="fr-FR"/>
        </w:rPr>
        <w:t>.</w:t>
      </w:r>
    </w:p>
    <w:p w:rsidR="0067073D" w:rsidP="0067073D" w:rsidRDefault="0067073D" w14:paraId="0F55BCFC" w14:textId="77777777">
      <w:pPr>
        <w:pStyle w:val="ListParagraph"/>
        <w:numPr>
          <w:ilvl w:val="0"/>
          <w:numId w:val="69"/>
        </w:numPr>
        <w:spacing w:after="0" w:line="240" w:lineRule="auto"/>
        <w:rPr>
          <w:rFonts w:eastAsia="MS Mincho" w:cstheme="minorHAnsi"/>
          <w:lang w:val="fr-FR"/>
        </w:rPr>
      </w:pPr>
      <w:r w:rsidRPr="0067073D">
        <w:rPr>
          <w:rFonts w:eastAsia="MS Mincho" w:cstheme="minorHAnsi"/>
          <w:lang w:val="fr-FR"/>
        </w:rPr>
        <w:t>Il est très important d'intégrer le genre et la GBV lorsque vous élaborez des plans d'urgence, concevez des interventions et mobilisez des ressources pour assurer le financement d'une urgence</w:t>
      </w:r>
    </w:p>
    <w:p w:rsidR="00287F18" w:rsidP="0067073D" w:rsidRDefault="00287F18" w14:paraId="673FD215" w14:textId="4BA4F55B">
      <w:pPr>
        <w:pStyle w:val="ListParagraph"/>
        <w:numPr>
          <w:ilvl w:val="0"/>
          <w:numId w:val="69"/>
        </w:numPr>
        <w:spacing w:after="0" w:line="240" w:lineRule="auto"/>
        <w:rPr>
          <w:rFonts w:eastAsia="MS Mincho" w:cstheme="minorHAnsi"/>
          <w:lang w:val="fr-FR"/>
        </w:rPr>
      </w:pPr>
      <w:r w:rsidRPr="00287F18">
        <w:rPr>
          <w:rFonts w:eastAsia="MS Mincho" w:cstheme="minorHAnsi"/>
          <w:lang w:val="fr-FR"/>
        </w:rPr>
        <w:t>Si vous le faites correctement dès le début, vous gagnerez beaucoup de temps et vous vous assurerez que vos plans de préparation tiennent compte des</w:t>
      </w:r>
      <w:r>
        <w:rPr>
          <w:rFonts w:eastAsia="MS Mincho" w:cstheme="minorHAnsi"/>
          <w:lang w:val="fr-FR"/>
        </w:rPr>
        <w:t xml:space="preserve"> segments de la population affect</w:t>
      </w:r>
      <w:r w:rsidRPr="00287F18">
        <w:rPr>
          <w:rFonts w:eastAsia="MS Mincho" w:cstheme="minorHAnsi"/>
          <w:lang w:val="fr-FR"/>
        </w:rPr>
        <w:t>é</w:t>
      </w:r>
      <w:r>
        <w:rPr>
          <w:rFonts w:eastAsia="MS Mincho" w:cstheme="minorHAnsi"/>
          <w:lang w:val="fr-FR"/>
        </w:rPr>
        <w:t>e</w:t>
      </w:r>
      <w:r w:rsidRPr="00287F18">
        <w:rPr>
          <w:rFonts w:eastAsia="MS Mincho" w:cstheme="minorHAnsi"/>
          <w:lang w:val="fr-FR"/>
        </w:rPr>
        <w:t>s, notamment les femmes et les filles et les autres groupes à risque</w:t>
      </w:r>
      <w:r w:rsidR="009820DC">
        <w:rPr>
          <w:rFonts w:eastAsia="MS Mincho" w:cstheme="minorHAnsi"/>
          <w:lang w:val="fr-FR"/>
        </w:rPr>
        <w:t>.</w:t>
      </w:r>
    </w:p>
    <w:p w:rsidRPr="0067073D" w:rsidR="003A1B1C" w:rsidP="54D9A45D" w:rsidRDefault="0067073D" w14:paraId="166B54DC" w14:textId="338C8951">
      <w:pPr>
        <w:pStyle w:val="ListParagraph"/>
        <w:numPr>
          <w:ilvl w:val="0"/>
          <w:numId w:val="69"/>
        </w:numPr>
        <w:spacing w:after="0" w:line="240" w:lineRule="auto"/>
        <w:rPr>
          <w:rFonts w:eastAsia="MS Mincho"/>
          <w:lang w:val="fr-FR"/>
        </w:rPr>
      </w:pPr>
      <w:r w:rsidRPr="3472E502">
        <w:rPr>
          <w:rFonts w:eastAsia="MS Mincho"/>
          <w:lang w:val="fr-FR"/>
        </w:rPr>
        <w:t>Il</w:t>
      </w:r>
      <w:r w:rsidRPr="3472E502" w:rsidR="16C49D3B">
        <w:rPr>
          <w:rFonts w:eastAsia="MS Mincho"/>
          <w:lang w:val="fr-FR"/>
        </w:rPr>
        <w:t>s</w:t>
      </w:r>
      <w:r w:rsidRPr="3472E502">
        <w:rPr>
          <w:rFonts w:eastAsia="MS Mincho"/>
          <w:lang w:val="fr-FR"/>
        </w:rPr>
        <w:t xml:space="preserve"> existe</w:t>
      </w:r>
      <w:r w:rsidRPr="3472E502" w:rsidR="533CFC48">
        <w:rPr>
          <w:rFonts w:eastAsia="MS Mincho"/>
          <w:lang w:val="fr-FR"/>
        </w:rPr>
        <w:t>nt</w:t>
      </w:r>
      <w:r w:rsidRPr="3472E502">
        <w:rPr>
          <w:rFonts w:eastAsia="MS Mincho"/>
          <w:lang w:val="fr-FR"/>
        </w:rPr>
        <w:t xml:space="preserve"> des domaines clés qui doivent être abordés dans toute</w:t>
      </w:r>
      <w:r w:rsidR="009820DC">
        <w:rPr>
          <w:rFonts w:eastAsia="MS Mincho"/>
          <w:lang w:val="fr-FR"/>
        </w:rPr>
        <w:t>s les</w:t>
      </w:r>
      <w:r w:rsidRPr="3472E502">
        <w:rPr>
          <w:rFonts w:eastAsia="MS Mincho"/>
          <w:lang w:val="fr-FR"/>
        </w:rPr>
        <w:t xml:space="preserve"> phase</w:t>
      </w:r>
      <w:r w:rsidR="009820DC">
        <w:rPr>
          <w:rFonts w:eastAsia="MS Mincho"/>
          <w:lang w:val="fr-FR"/>
        </w:rPr>
        <w:t>s</w:t>
      </w:r>
      <w:r w:rsidRPr="3472E502">
        <w:rPr>
          <w:rFonts w:eastAsia="MS Mincho"/>
          <w:lang w:val="fr-FR"/>
        </w:rPr>
        <w:t xml:space="preserve"> de </w:t>
      </w:r>
      <w:r w:rsidR="009820DC">
        <w:rPr>
          <w:rFonts w:eastAsia="MS Mincho"/>
          <w:lang w:val="fr-FR"/>
        </w:rPr>
        <w:t xml:space="preserve">la </w:t>
      </w:r>
      <w:r w:rsidRPr="3472E502">
        <w:rPr>
          <w:rFonts w:eastAsia="MS Mincho"/>
          <w:lang w:val="fr-FR"/>
        </w:rPr>
        <w:t>préparation, notamment :</w:t>
      </w:r>
    </w:p>
    <w:p w:rsidRPr="0067073D" w:rsidR="00F65ED8" w:rsidP="006E42EB" w:rsidRDefault="00F67CA5" w14:paraId="2EA33E9C" w14:textId="20C70EA0">
      <w:pPr>
        <w:pStyle w:val="ListParagraph"/>
        <w:numPr>
          <w:ilvl w:val="0"/>
          <w:numId w:val="70"/>
        </w:numPr>
        <w:spacing w:after="100" w:afterAutospacing="1" w:line="240" w:lineRule="auto"/>
        <w:ind w:left="2154" w:hanging="357"/>
        <w:rPr>
          <w:rFonts w:eastAsia="MS Mincho" w:cstheme="minorHAnsi"/>
          <w:lang w:val="fr-FR"/>
        </w:rPr>
      </w:pPr>
      <w:r w:rsidRPr="0067073D">
        <w:rPr>
          <w:rFonts w:eastAsia="MS Mincho" w:cstheme="minorHAnsi"/>
          <w:bCs/>
          <w:lang w:val="fr-FR"/>
        </w:rPr>
        <w:lastRenderedPageBreak/>
        <w:t xml:space="preserve">Inclure des mesures d’atténuation des risques </w:t>
      </w:r>
      <w:r w:rsidR="009820DC">
        <w:rPr>
          <w:rFonts w:eastAsia="MS Mincho" w:cstheme="minorHAnsi"/>
          <w:bCs/>
          <w:lang w:val="fr-FR"/>
        </w:rPr>
        <w:t xml:space="preserve">en matière </w:t>
      </w:r>
      <w:r w:rsidRPr="0067073D">
        <w:rPr>
          <w:rFonts w:eastAsia="MS Mincho" w:cstheme="minorHAnsi"/>
          <w:bCs/>
          <w:lang w:val="fr-FR"/>
        </w:rPr>
        <w:t>de genre et de VBG dans les planifications d’urgence et les actions de préparation</w:t>
      </w:r>
      <w:r w:rsidR="009820DC">
        <w:rPr>
          <w:rFonts w:eastAsia="MS Mincho" w:cstheme="minorHAnsi"/>
          <w:bCs/>
          <w:lang w:val="fr-FR"/>
        </w:rPr>
        <w:t>.</w:t>
      </w:r>
    </w:p>
    <w:p w:rsidRPr="0067073D" w:rsidR="00F65ED8" w:rsidP="006E42EB" w:rsidRDefault="00F67CA5" w14:paraId="47A5B379" w14:textId="4EBA122A">
      <w:pPr>
        <w:pStyle w:val="ListParagraph"/>
        <w:numPr>
          <w:ilvl w:val="0"/>
          <w:numId w:val="70"/>
        </w:numPr>
        <w:spacing w:after="100" w:afterAutospacing="1" w:line="240" w:lineRule="auto"/>
        <w:ind w:left="2154" w:hanging="357"/>
        <w:rPr>
          <w:rFonts w:eastAsia="MS Mincho" w:cstheme="minorHAnsi"/>
          <w:lang w:val="fr-FR"/>
        </w:rPr>
      </w:pPr>
      <w:r w:rsidRPr="0067073D">
        <w:rPr>
          <w:rFonts w:eastAsia="MS Mincho" w:cstheme="minorHAnsi"/>
          <w:bCs/>
          <w:lang w:val="fr-FR"/>
        </w:rPr>
        <w:t xml:space="preserve">Préparer des évaluations de nutrition qui sont </w:t>
      </w:r>
      <w:r w:rsidR="009820DC">
        <w:rPr>
          <w:rFonts w:eastAsia="MS Mincho" w:cstheme="minorHAnsi"/>
          <w:bCs/>
          <w:lang w:val="fr-FR"/>
        </w:rPr>
        <w:t>réactives</w:t>
      </w:r>
      <w:r w:rsidRPr="0067073D">
        <w:rPr>
          <w:rFonts w:eastAsia="MS Mincho" w:cstheme="minorHAnsi"/>
          <w:bCs/>
          <w:lang w:val="fr-FR"/>
        </w:rPr>
        <w:t xml:space="preserve"> au genre et la VBG au début d’une situation d’urgence</w:t>
      </w:r>
      <w:r w:rsidR="009820DC">
        <w:rPr>
          <w:rFonts w:eastAsia="MS Mincho" w:cstheme="minorHAnsi"/>
          <w:bCs/>
          <w:lang w:val="fr-FR"/>
        </w:rPr>
        <w:t>.</w:t>
      </w:r>
    </w:p>
    <w:p w:rsidRPr="0067073D" w:rsidR="00F65ED8" w:rsidP="006E42EB" w:rsidRDefault="00F67CA5" w14:paraId="3AE309C4" w14:textId="77777777">
      <w:pPr>
        <w:pStyle w:val="ListParagraph"/>
        <w:numPr>
          <w:ilvl w:val="0"/>
          <w:numId w:val="70"/>
        </w:numPr>
        <w:spacing w:after="100" w:afterAutospacing="1" w:line="240" w:lineRule="auto"/>
        <w:ind w:left="2154" w:hanging="357"/>
        <w:rPr>
          <w:rFonts w:eastAsia="MS Mincho" w:cstheme="minorHAnsi"/>
          <w:lang w:val="fr-FR"/>
        </w:rPr>
      </w:pPr>
      <w:r w:rsidRPr="0067073D">
        <w:rPr>
          <w:rFonts w:eastAsia="MS Mincho" w:cstheme="minorHAnsi"/>
          <w:bCs/>
          <w:lang w:val="fr-FR"/>
        </w:rPr>
        <w:t>Élaborer un système solide de suivi qui réponde aux questions de genre et aux risques de VBG.</w:t>
      </w:r>
    </w:p>
    <w:p w:rsidRPr="0067073D" w:rsidR="0067073D" w:rsidP="006E42EB" w:rsidRDefault="00F67CA5" w14:paraId="32FA71C1" w14:textId="77777777">
      <w:pPr>
        <w:pStyle w:val="ListParagraph"/>
        <w:numPr>
          <w:ilvl w:val="0"/>
          <w:numId w:val="70"/>
        </w:numPr>
        <w:spacing w:after="100" w:afterAutospacing="1" w:line="240" w:lineRule="auto"/>
        <w:ind w:left="2154" w:hanging="357"/>
        <w:rPr>
          <w:rFonts w:eastAsia="MS Mincho" w:cstheme="minorHAnsi"/>
          <w:lang w:val="fr-FR"/>
        </w:rPr>
      </w:pPr>
      <w:r w:rsidRPr="0067073D">
        <w:rPr>
          <w:rFonts w:eastAsia="MS Mincho" w:cstheme="minorHAnsi"/>
          <w:bCs/>
          <w:lang w:val="fr-FR"/>
        </w:rPr>
        <w:t>Intégrer l’atténuation des risques de VBG dans les structures de coordination de la nutrition, le plan de travail et leurs plans de préparation.  </w:t>
      </w:r>
    </w:p>
    <w:p w:rsidRPr="0067073D" w:rsidR="00F65ED8" w:rsidP="54D9A45D" w:rsidRDefault="00B61DDE" w14:paraId="4CEAD2E0" w14:textId="4A2ABF8B">
      <w:pPr>
        <w:pStyle w:val="ListParagraph"/>
        <w:numPr>
          <w:ilvl w:val="0"/>
          <w:numId w:val="70"/>
        </w:numPr>
        <w:spacing w:after="100" w:afterAutospacing="1" w:line="240" w:lineRule="auto"/>
        <w:ind w:left="2154" w:hanging="357"/>
        <w:rPr>
          <w:rFonts w:eastAsia="MS Mincho"/>
          <w:lang w:val="fr-FR"/>
        </w:rPr>
      </w:pPr>
      <w:proofErr w:type="gramStart"/>
      <w:r w:rsidRPr="3472E502">
        <w:rPr>
          <w:rFonts w:eastAsia="MS Mincho"/>
          <w:lang w:val="fr-FR"/>
        </w:rPr>
        <w:t>Promouvoir</w:t>
      </w:r>
      <w:r w:rsidRPr="3472E502" w:rsidR="0D7FD486">
        <w:rPr>
          <w:rFonts w:eastAsia="MS Mincho"/>
          <w:lang w:val="fr-FR"/>
        </w:rPr>
        <w:t xml:space="preserve"> </w:t>
      </w:r>
      <w:r w:rsidRPr="3472E502" w:rsidR="00F67CA5">
        <w:rPr>
          <w:rFonts w:eastAsia="MS Mincho"/>
          <w:lang w:val="fr-FR"/>
        </w:rPr>
        <w:t xml:space="preserve"> le</w:t>
      </w:r>
      <w:proofErr w:type="gramEnd"/>
      <w:r w:rsidRPr="3472E502" w:rsidR="00F67CA5">
        <w:rPr>
          <w:rFonts w:eastAsia="MS Mincho"/>
          <w:lang w:val="fr-FR"/>
        </w:rPr>
        <w:t xml:space="preserve"> financement de l’atténuation des risques de VBG liés à la nutrition et les besoins spécifiques des femmes et des filles et d’autres groupes à risque.</w:t>
      </w:r>
    </w:p>
    <w:p w:rsidRPr="006E42EB" w:rsidR="006E42EB" w:rsidP="00695308" w:rsidRDefault="006E42EB" w14:paraId="67A8CC71" w14:textId="7C8D7252">
      <w:pPr>
        <w:pStyle w:val="ListParagraph"/>
        <w:numPr>
          <w:ilvl w:val="0"/>
          <w:numId w:val="67"/>
        </w:numPr>
        <w:spacing w:after="0" w:line="240" w:lineRule="auto"/>
        <w:rPr>
          <w:rFonts w:eastAsia="MS Mincho" w:cstheme="minorHAnsi"/>
          <w:lang w:val="fr-FR"/>
        </w:rPr>
      </w:pPr>
      <w:r w:rsidRPr="006E42EB">
        <w:rPr>
          <w:rFonts w:eastAsia="MS Mincho" w:cstheme="minorHAnsi"/>
          <w:lang w:val="fr-FR"/>
        </w:rPr>
        <w:t xml:space="preserve">Montrez les diapositives 30, 31 et 32 et soulignez qu’il </w:t>
      </w:r>
      <w:r w:rsidR="00A8200A">
        <w:rPr>
          <w:rFonts w:eastAsia="MS Mincho" w:cstheme="minorHAnsi"/>
          <w:lang w:val="fr-FR"/>
        </w:rPr>
        <w:t>existe</w:t>
      </w:r>
      <w:r w:rsidRPr="006E42EB">
        <w:rPr>
          <w:rFonts w:eastAsia="MS Mincho" w:cstheme="minorHAnsi"/>
          <w:lang w:val="fr-FR"/>
        </w:rPr>
        <w:t xml:space="preserve"> des outils et des guides utiles pour d</w:t>
      </w:r>
      <w:r>
        <w:rPr>
          <w:rFonts w:eastAsia="MS Mincho" w:cstheme="minorHAnsi"/>
          <w:lang w:val="fr-FR"/>
        </w:rPr>
        <w:t xml:space="preserve">évelopper des programmes </w:t>
      </w:r>
      <w:r w:rsidR="004C2C5C">
        <w:rPr>
          <w:rFonts w:eastAsia="MS Mincho" w:cstheme="minorHAnsi"/>
          <w:lang w:val="fr-FR"/>
        </w:rPr>
        <w:t>réactifs</w:t>
      </w:r>
      <w:r>
        <w:rPr>
          <w:rFonts w:eastAsia="MS Mincho" w:cstheme="minorHAnsi"/>
          <w:lang w:val="fr-FR"/>
        </w:rPr>
        <w:t xml:space="preserve"> au genre et à la VBG</w:t>
      </w:r>
      <w:r w:rsidR="00A8200A">
        <w:rPr>
          <w:rFonts w:eastAsia="MS Mincho" w:cstheme="minorHAnsi"/>
          <w:lang w:val="fr-FR"/>
        </w:rPr>
        <w:t>.</w:t>
      </w:r>
    </w:p>
    <w:p w:rsidRPr="00F70D88" w:rsidR="009106AC" w:rsidP="00695308" w:rsidRDefault="006E42EB" w14:paraId="51B7E88F" w14:textId="2D95CB53">
      <w:pPr>
        <w:pStyle w:val="ListParagraph"/>
        <w:numPr>
          <w:ilvl w:val="0"/>
          <w:numId w:val="71"/>
        </w:numPr>
        <w:spacing w:after="0" w:line="240" w:lineRule="auto"/>
        <w:rPr>
          <w:rFonts w:eastAsia="MS Mincho" w:cstheme="minorHAnsi"/>
          <w:lang w:val="fr-FR"/>
        </w:rPr>
      </w:pPr>
      <w:r w:rsidRPr="006E42EB">
        <w:rPr>
          <w:rFonts w:eastAsia="MS Mincho" w:cstheme="minorHAnsi"/>
          <w:lang w:val="fr-FR"/>
        </w:rPr>
        <w:t>Le guide des genres</w:t>
      </w:r>
      <w:r w:rsidR="00A8200A">
        <w:rPr>
          <w:rFonts w:eastAsia="MS Mincho" w:cstheme="minorHAnsi"/>
          <w:lang w:val="fr-FR"/>
        </w:rPr>
        <w:t xml:space="preserve"> </w:t>
      </w:r>
      <w:r w:rsidRPr="006E42EB" w:rsidR="00314F29">
        <w:rPr>
          <w:rFonts w:eastAsia="MS Mincho" w:cstheme="minorHAnsi"/>
          <w:lang w:val="fr-FR"/>
        </w:rPr>
        <w:t xml:space="preserve">; </w:t>
      </w:r>
      <w:r w:rsidRPr="00A8200A" w:rsidR="00A8200A">
        <w:rPr>
          <w:rFonts w:eastAsia="MS Mincho" w:cstheme="minorHAnsi"/>
          <w:lang w:val="fr-FR"/>
        </w:rPr>
        <w:t>des conseils sur l'utilisation d'une perspective de genre tout au long du cycle du projet. Il comporte un chapitre consacré au secteur de la nutrition</w:t>
      </w:r>
      <w:r>
        <w:rPr>
          <w:rFonts w:eastAsia="MS Mincho" w:cstheme="minorHAnsi"/>
          <w:lang w:val="fr-FR"/>
        </w:rPr>
        <w:t xml:space="preserve">. </w:t>
      </w:r>
    </w:p>
    <w:p w:rsidRPr="006E42EB" w:rsidR="009106AC" w:rsidP="00695308" w:rsidRDefault="006E42EB" w14:paraId="1761AA2A" w14:textId="51C46034">
      <w:pPr>
        <w:pStyle w:val="ListParagraph"/>
        <w:numPr>
          <w:ilvl w:val="0"/>
          <w:numId w:val="71"/>
        </w:numPr>
        <w:spacing w:after="0" w:line="240" w:lineRule="auto"/>
        <w:rPr>
          <w:rFonts w:eastAsia="MS Mincho" w:cstheme="minorHAnsi"/>
          <w:lang w:val="fr-FR"/>
        </w:rPr>
      </w:pPr>
      <w:r w:rsidRPr="006E42EB">
        <w:rPr>
          <w:rFonts w:eastAsia="MS Mincho" w:cstheme="minorHAnsi"/>
          <w:lang w:val="fr-FR"/>
        </w:rPr>
        <w:t xml:space="preserve">Les </w:t>
      </w:r>
      <w:r w:rsidR="00A8200A">
        <w:rPr>
          <w:rFonts w:eastAsia="MS Mincho" w:cstheme="minorHAnsi"/>
          <w:lang w:val="fr-FR"/>
        </w:rPr>
        <w:t>D</w:t>
      </w:r>
      <w:r w:rsidRPr="006E42EB">
        <w:rPr>
          <w:rFonts w:eastAsia="MS Mincho" w:cstheme="minorHAnsi"/>
          <w:lang w:val="fr-FR"/>
        </w:rPr>
        <w:t>irectives VBG</w:t>
      </w:r>
      <w:r w:rsidR="00A8200A">
        <w:rPr>
          <w:rFonts w:eastAsia="MS Mincho" w:cstheme="minorHAnsi"/>
          <w:lang w:val="fr-FR"/>
        </w:rPr>
        <w:t xml:space="preserve"> </w:t>
      </w:r>
      <w:r w:rsidRPr="006E42EB" w:rsidR="00314F29">
        <w:rPr>
          <w:rFonts w:eastAsia="MS Mincho" w:cstheme="minorHAnsi"/>
          <w:lang w:val="fr-FR"/>
        </w:rPr>
        <w:t xml:space="preserve">; </w:t>
      </w:r>
      <w:r w:rsidRPr="006E42EB">
        <w:rPr>
          <w:rFonts w:eastAsia="MS Mincho" w:cstheme="minorHAnsi"/>
          <w:lang w:val="fr-FR"/>
        </w:rPr>
        <w:t>il y a un chapitre spécifique sur l’intégration de la VBG tout au long du cycle de programmation. Présentez aux participant(e)s le site web :</w:t>
      </w:r>
      <w:r w:rsidRPr="006E42EB" w:rsidR="00314F29">
        <w:rPr>
          <w:rFonts w:eastAsia="MS Mincho" w:cstheme="minorHAnsi"/>
          <w:lang w:val="fr-FR"/>
        </w:rPr>
        <w:t xml:space="preserve"> gbvguidelines.com. </w:t>
      </w:r>
      <w:r w:rsidR="00A8200A">
        <w:rPr>
          <w:rFonts w:eastAsia="MS Mincho" w:cstheme="minorHAnsi"/>
          <w:lang w:val="fr-FR"/>
        </w:rPr>
        <w:t>À cet endroit,</w:t>
      </w:r>
      <w:r>
        <w:rPr>
          <w:rFonts w:eastAsia="MS Mincho" w:cstheme="minorHAnsi"/>
          <w:lang w:val="fr-FR"/>
        </w:rPr>
        <w:t xml:space="preserve"> ils/elles peuvent trouver de nombreux outils et ressources accompagnées pour l’intégration de la VBG</w:t>
      </w:r>
      <w:r w:rsidR="00977D43">
        <w:rPr>
          <w:rFonts w:eastAsia="MS Mincho" w:cstheme="minorHAnsi"/>
          <w:lang w:val="fr-FR"/>
        </w:rPr>
        <w:t>.</w:t>
      </w:r>
    </w:p>
    <w:p w:rsidRPr="006E42EB" w:rsidR="00BD6B2C" w:rsidP="7A77F6B7" w:rsidRDefault="006E42EB" w14:paraId="18C9DC89" w14:textId="2992A252">
      <w:pPr>
        <w:pStyle w:val="ListParagraph"/>
        <w:numPr>
          <w:ilvl w:val="0"/>
          <w:numId w:val="71"/>
        </w:numPr>
        <w:spacing w:after="0" w:line="240" w:lineRule="auto"/>
        <w:rPr>
          <w:rFonts w:eastAsia="MS Mincho"/>
          <w:lang w:val="fr-FR"/>
        </w:rPr>
      </w:pPr>
      <w:r w:rsidRPr="3472E502">
        <w:rPr>
          <w:rFonts w:eastAsia="MS Mincho"/>
          <w:lang w:val="fr-FR"/>
        </w:rPr>
        <w:t>Directives pour l’intégration des engagements en matière de redevabilité envers les populations affectées et la prise en compte d’aspects humains essentiels dans le cycle des programmes humanitaires – développ</w:t>
      </w:r>
      <w:r w:rsidR="00977D43">
        <w:rPr>
          <w:rFonts w:eastAsia="MS Mincho"/>
          <w:lang w:val="fr-FR"/>
        </w:rPr>
        <w:t>ées</w:t>
      </w:r>
      <w:r w:rsidRPr="3472E502">
        <w:rPr>
          <w:rFonts w:eastAsia="MS Mincho"/>
          <w:lang w:val="fr-FR"/>
        </w:rPr>
        <w:t xml:space="preserve"> par le </w:t>
      </w:r>
      <w:r w:rsidRPr="002353B1" w:rsidR="00977D43">
        <w:rPr>
          <w:rFonts w:eastAsia="MS Mincho"/>
          <w:lang w:val="fr-FR"/>
        </w:rPr>
        <w:t>groupe</w:t>
      </w:r>
      <w:r w:rsidRPr="002353B1" w:rsidR="65633E52">
        <w:rPr>
          <w:rFonts w:eastAsia="MS Mincho"/>
          <w:lang w:val="fr-FR"/>
        </w:rPr>
        <w:t xml:space="preserve"> </w:t>
      </w:r>
      <w:r w:rsidRPr="002353B1" w:rsidR="002353B1">
        <w:rPr>
          <w:rFonts w:eastAsia="MS Mincho"/>
          <w:lang w:val="fr-FR"/>
        </w:rPr>
        <w:t>pour la sécurité alimentaire mondial</w:t>
      </w:r>
      <w:r w:rsidRPr="002353B1">
        <w:rPr>
          <w:rFonts w:eastAsia="MS Mincho"/>
          <w:lang w:val="fr-FR"/>
        </w:rPr>
        <w:t xml:space="preserve"> </w:t>
      </w:r>
      <w:r w:rsidRPr="00910C81">
        <w:rPr>
          <w:rFonts w:eastAsia="MS Mincho"/>
          <w:lang w:val="fr-FR"/>
        </w:rPr>
        <w:t>et le</w:t>
      </w:r>
      <w:r w:rsidR="00E749A0">
        <w:t xml:space="preserve"> cluster global de la nutrition</w:t>
      </w:r>
      <w:r w:rsidR="00977D43">
        <w:rPr>
          <w:rFonts w:eastAsia="MS Mincho"/>
          <w:lang w:val="fr-FR"/>
        </w:rPr>
        <w:t>.</w:t>
      </w:r>
      <w:r w:rsidRPr="3472E502" w:rsidR="00314F29">
        <w:rPr>
          <w:rFonts w:eastAsia="MS Mincho"/>
          <w:lang w:val="fr-FR"/>
        </w:rPr>
        <w:t xml:space="preserve"> </w:t>
      </w:r>
    </w:p>
    <w:p w:rsidRPr="006E42EB" w:rsidR="00294BAD" w:rsidP="008A1029" w:rsidRDefault="00294BAD" w14:paraId="131E2DFE" w14:textId="77777777">
      <w:pPr>
        <w:pStyle w:val="ListParagraph"/>
        <w:spacing w:after="0" w:line="240" w:lineRule="auto"/>
        <w:ind w:left="1980"/>
        <w:rPr>
          <w:rFonts w:eastAsia="MS Mincho" w:cstheme="minorHAnsi"/>
          <w:lang w:val="fr-FR"/>
        </w:rPr>
      </w:pPr>
    </w:p>
    <w:p w:rsidRPr="00162F0D" w:rsidR="00294BAD" w:rsidP="00294BAD" w:rsidRDefault="00162F0D" w14:paraId="07D721EC" w14:textId="20D0AC87">
      <w:pPr>
        <w:shd w:val="clear" w:color="auto" w:fill="F2F2F2" w:themeFill="background1" w:themeFillShade="F2"/>
        <w:spacing w:after="0" w:line="240" w:lineRule="auto"/>
        <w:rPr>
          <w:rFonts w:eastAsia="MS Mincho" w:cstheme="minorHAnsi"/>
          <w:lang w:val="fr-FR"/>
        </w:rPr>
      </w:pPr>
      <w:r w:rsidRPr="00162F0D">
        <w:rPr>
          <w:rFonts w:eastAsia="MS Mincho" w:cstheme="minorHAnsi"/>
          <w:b/>
          <w:bCs/>
          <w:lang w:val="fr-FR"/>
        </w:rPr>
        <w:t>Le rôle des coordinateur</w:t>
      </w:r>
      <w:r w:rsidR="00B3370C">
        <w:rPr>
          <w:rFonts w:eastAsia="MS Mincho" w:cstheme="minorHAnsi"/>
          <w:b/>
          <w:bCs/>
          <w:lang w:val="fr-FR"/>
        </w:rPr>
        <w:t>(</w:t>
      </w:r>
      <w:r w:rsidRPr="00162F0D">
        <w:rPr>
          <w:rFonts w:eastAsia="MS Mincho" w:cstheme="minorHAnsi"/>
          <w:b/>
          <w:bCs/>
          <w:lang w:val="fr-FR"/>
        </w:rPr>
        <w:t>-</w:t>
      </w:r>
      <w:proofErr w:type="spellStart"/>
      <w:proofErr w:type="gramStart"/>
      <w:r w:rsidRPr="00162F0D">
        <w:rPr>
          <w:rFonts w:eastAsia="MS Mincho" w:cstheme="minorHAnsi"/>
          <w:b/>
          <w:bCs/>
          <w:lang w:val="fr-FR"/>
        </w:rPr>
        <w:t>trice</w:t>
      </w:r>
      <w:proofErr w:type="spellEnd"/>
      <w:r w:rsidR="00B3370C">
        <w:rPr>
          <w:rFonts w:eastAsia="MS Mincho" w:cstheme="minorHAnsi"/>
          <w:b/>
          <w:bCs/>
          <w:lang w:val="fr-FR"/>
        </w:rPr>
        <w:t>)</w:t>
      </w:r>
      <w:r w:rsidRPr="00162F0D">
        <w:rPr>
          <w:rFonts w:eastAsia="MS Mincho" w:cstheme="minorHAnsi"/>
          <w:b/>
          <w:bCs/>
          <w:lang w:val="fr-FR"/>
        </w:rPr>
        <w:t>s</w:t>
      </w:r>
      <w:proofErr w:type="gramEnd"/>
      <w:r w:rsidRPr="00162F0D">
        <w:rPr>
          <w:rFonts w:eastAsia="MS Mincho" w:cstheme="minorHAnsi"/>
          <w:b/>
          <w:bCs/>
          <w:lang w:val="fr-FR"/>
        </w:rPr>
        <w:tab/>
      </w:r>
    </w:p>
    <w:p w:rsidRPr="00102DEF" w:rsidR="00102DEF" w:rsidP="54D9A45D" w:rsidRDefault="00102DEF" w14:paraId="633D1A7F" w14:textId="2030496E">
      <w:pPr>
        <w:spacing w:after="0" w:line="240" w:lineRule="auto"/>
        <w:rPr>
          <w:rFonts w:eastAsia="MS Mincho"/>
          <w:lang w:val="fr-FR"/>
        </w:rPr>
      </w:pPr>
      <w:r w:rsidRPr="3472E502">
        <w:rPr>
          <w:rFonts w:eastAsia="MS Mincho"/>
          <w:lang w:val="fr-FR"/>
        </w:rPr>
        <w:t xml:space="preserve">Cette partie de la séance se concentre sur </w:t>
      </w:r>
      <w:r w:rsidR="00D220D5">
        <w:rPr>
          <w:rFonts w:eastAsia="MS Mincho"/>
          <w:lang w:val="fr-FR"/>
        </w:rPr>
        <w:t>l’analyse</w:t>
      </w:r>
      <w:r w:rsidRPr="3472E502">
        <w:rPr>
          <w:rFonts w:eastAsia="MS Mincho"/>
          <w:lang w:val="fr-FR"/>
        </w:rPr>
        <w:t xml:space="preserve"> </w:t>
      </w:r>
      <w:r w:rsidR="00D220D5">
        <w:rPr>
          <w:rFonts w:eastAsia="MS Mincho"/>
          <w:lang w:val="fr-FR"/>
        </w:rPr>
        <w:t>du</w:t>
      </w:r>
      <w:r w:rsidRPr="3472E502">
        <w:rPr>
          <w:rFonts w:eastAsia="MS Mincho"/>
          <w:lang w:val="fr-FR"/>
        </w:rPr>
        <w:t xml:space="preserve"> rôle important </w:t>
      </w:r>
      <w:r w:rsidR="00D220D5">
        <w:rPr>
          <w:rFonts w:eastAsia="MS Mincho"/>
          <w:lang w:val="fr-FR"/>
        </w:rPr>
        <w:t>que joue l</w:t>
      </w:r>
      <w:r w:rsidRPr="3472E502">
        <w:rPr>
          <w:rFonts w:eastAsia="MS Mincho"/>
          <w:lang w:val="fr-FR"/>
        </w:rPr>
        <w:t>es coordinateur</w:t>
      </w:r>
      <w:r w:rsidR="002353B1">
        <w:rPr>
          <w:rFonts w:eastAsia="MS Mincho"/>
          <w:lang w:val="fr-FR"/>
        </w:rPr>
        <w:t>(</w:t>
      </w:r>
      <w:r w:rsidRPr="3472E502">
        <w:rPr>
          <w:rFonts w:eastAsia="MS Mincho"/>
          <w:lang w:val="fr-FR"/>
        </w:rPr>
        <w:t>-</w:t>
      </w:r>
      <w:proofErr w:type="spellStart"/>
      <w:proofErr w:type="gramStart"/>
      <w:r w:rsidRPr="3472E502">
        <w:rPr>
          <w:rFonts w:eastAsia="MS Mincho"/>
          <w:lang w:val="fr-FR"/>
        </w:rPr>
        <w:t>trice</w:t>
      </w:r>
      <w:proofErr w:type="spellEnd"/>
      <w:r w:rsidR="002353B1">
        <w:rPr>
          <w:rFonts w:eastAsia="MS Mincho"/>
          <w:lang w:val="fr-FR"/>
        </w:rPr>
        <w:t>)</w:t>
      </w:r>
      <w:r w:rsidRPr="3472E502">
        <w:rPr>
          <w:rFonts w:eastAsia="MS Mincho"/>
          <w:lang w:val="fr-FR"/>
        </w:rPr>
        <w:t>s</w:t>
      </w:r>
      <w:proofErr w:type="gramEnd"/>
      <w:r w:rsidRPr="3472E502">
        <w:rPr>
          <w:rFonts w:eastAsia="MS Mincho"/>
          <w:lang w:val="fr-FR"/>
        </w:rPr>
        <w:t xml:space="preserve"> de nutrition dans le processus </w:t>
      </w:r>
      <w:r w:rsidR="00D220D5">
        <w:rPr>
          <w:rFonts w:eastAsia="MS Mincho"/>
          <w:lang w:val="fr-FR"/>
        </w:rPr>
        <w:t>d’intégration du</w:t>
      </w:r>
      <w:r w:rsidRPr="3472E502">
        <w:rPr>
          <w:rFonts w:eastAsia="MS Mincho"/>
          <w:lang w:val="fr-FR"/>
        </w:rPr>
        <w:t xml:space="preserve"> genre et </w:t>
      </w:r>
      <w:r w:rsidR="00D220D5">
        <w:rPr>
          <w:rFonts w:eastAsia="MS Mincho"/>
          <w:lang w:val="fr-FR"/>
        </w:rPr>
        <w:t xml:space="preserve">de </w:t>
      </w:r>
      <w:r w:rsidRPr="3472E502">
        <w:rPr>
          <w:rFonts w:eastAsia="MS Mincho"/>
          <w:lang w:val="fr-FR"/>
        </w:rPr>
        <w:t>la VBG dans les programme</w:t>
      </w:r>
      <w:r w:rsidR="00D220D5">
        <w:rPr>
          <w:rFonts w:eastAsia="MS Mincho"/>
          <w:lang w:val="fr-FR"/>
        </w:rPr>
        <w:t>s.</w:t>
      </w:r>
      <w:r w:rsidRPr="3472E502">
        <w:rPr>
          <w:rFonts w:eastAsia="MS Mincho"/>
          <w:lang w:val="fr-FR"/>
        </w:rPr>
        <w:t xml:space="preserve"> </w:t>
      </w:r>
    </w:p>
    <w:p w:rsidRPr="00EC3FA0" w:rsidR="002174AD" w:rsidP="7A77F6B7" w:rsidRDefault="00102DEF" w14:paraId="3A2E6A15" w14:textId="3BD5846A">
      <w:pPr>
        <w:pStyle w:val="ListParagraph"/>
        <w:numPr>
          <w:ilvl w:val="0"/>
          <w:numId w:val="67"/>
        </w:numPr>
        <w:spacing w:after="0" w:line="240" w:lineRule="auto"/>
        <w:rPr>
          <w:rFonts w:eastAsia="MS Mincho"/>
          <w:color w:val="000000" w:themeColor="text1"/>
          <w:lang w:val="fr-FR"/>
        </w:rPr>
      </w:pPr>
      <w:r w:rsidRPr="3472E502">
        <w:rPr>
          <w:rFonts w:eastAsia="MS Mincho"/>
          <w:color w:val="000000" w:themeColor="text1"/>
          <w:lang w:val="fr-FR"/>
        </w:rPr>
        <w:t xml:space="preserve">Lisez sur la diapositive 34 à propos du rôle du </w:t>
      </w:r>
      <w:r w:rsidR="00E749A0">
        <w:t>le cluster global de la nutrition</w:t>
      </w:r>
      <w:r w:rsidR="00664F39">
        <w:rPr>
          <w:rFonts w:eastAsia="MS Mincho"/>
          <w:lang w:val="fr-FR"/>
        </w:rPr>
        <w:t>.</w:t>
      </w:r>
    </w:p>
    <w:p w:rsidRPr="00EC3FA0" w:rsidR="00102DEF" w:rsidP="00695308" w:rsidRDefault="00102DEF" w14:paraId="21A86958" w14:textId="77777777">
      <w:pPr>
        <w:pStyle w:val="ListParagraph"/>
        <w:numPr>
          <w:ilvl w:val="0"/>
          <w:numId w:val="67"/>
        </w:numPr>
        <w:spacing w:after="0" w:line="240" w:lineRule="auto"/>
        <w:rPr>
          <w:rFonts w:eastAsia="MS Mincho" w:cstheme="minorHAnsi"/>
          <w:color w:val="000000" w:themeColor="text1"/>
          <w:lang w:val="fr-FR"/>
        </w:rPr>
      </w:pPr>
      <w:r w:rsidRPr="00EC3FA0">
        <w:rPr>
          <w:rFonts w:eastAsia="MS Mincho" w:cstheme="minorHAnsi"/>
          <w:color w:val="000000" w:themeColor="text1"/>
          <w:lang w:val="fr-FR"/>
        </w:rPr>
        <w:t>Demandez aux participant(e)s de discuter en plénière comment analyser chacun des trois rôles majeurs pour soutenir l’intégration du genre et de la VBG</w:t>
      </w:r>
    </w:p>
    <w:p w:rsidRPr="00EC3FA0" w:rsidR="00102DEF" w:rsidP="7A77F6B7" w:rsidRDefault="00102DEF" w14:paraId="54DE13E8" w14:textId="1DBD0BD5">
      <w:pPr>
        <w:pStyle w:val="ListParagraph"/>
        <w:numPr>
          <w:ilvl w:val="0"/>
          <w:numId w:val="67"/>
        </w:numPr>
        <w:spacing w:after="0" w:line="240" w:lineRule="auto"/>
        <w:rPr>
          <w:rFonts w:eastAsia="MS Mincho"/>
          <w:color w:val="000000" w:themeColor="text1"/>
          <w:lang w:val="fr-FR"/>
        </w:rPr>
      </w:pPr>
      <w:r w:rsidRPr="3472E502">
        <w:rPr>
          <w:rFonts w:eastAsia="MS Mincho"/>
          <w:color w:val="000000" w:themeColor="text1"/>
          <w:lang w:val="fr-FR"/>
        </w:rPr>
        <w:t xml:space="preserve">Montrez les diapositives 35, 36 et 37 et discutez </w:t>
      </w:r>
      <w:r w:rsidRPr="3472E502" w:rsidR="7007C993">
        <w:rPr>
          <w:rFonts w:eastAsia="MS Mincho"/>
          <w:color w:val="000000" w:themeColor="text1"/>
          <w:lang w:val="fr-FR"/>
        </w:rPr>
        <w:t>l</w:t>
      </w:r>
      <w:r w:rsidRPr="3472E502">
        <w:rPr>
          <w:rFonts w:eastAsia="MS Mincho"/>
          <w:color w:val="000000" w:themeColor="text1"/>
          <w:lang w:val="fr-FR"/>
        </w:rPr>
        <w:t xml:space="preserve">es rôles </w:t>
      </w:r>
      <w:r w:rsidR="00664F39">
        <w:rPr>
          <w:rFonts w:eastAsia="MS Mincho"/>
          <w:color w:val="000000" w:themeColor="text1"/>
          <w:lang w:val="fr-FR"/>
        </w:rPr>
        <w:t xml:space="preserve">que </w:t>
      </w:r>
      <w:r w:rsidR="00E749A0">
        <w:t>le cluster global de la nutrition</w:t>
      </w:r>
      <w:r w:rsidR="00E749A0">
        <w:t xml:space="preserve"> </w:t>
      </w:r>
      <w:r w:rsidRPr="00910C81" w:rsidR="00664F39">
        <w:rPr>
          <w:rFonts w:eastAsia="MS Mincho"/>
          <w:lang w:val="fr-FR"/>
        </w:rPr>
        <w:t>de la nutrition</w:t>
      </w:r>
      <w:r w:rsidRPr="3472E502" w:rsidR="00664F39">
        <w:rPr>
          <w:rFonts w:eastAsia="MS Mincho"/>
          <w:color w:val="000000" w:themeColor="text1"/>
          <w:lang w:val="fr-FR"/>
        </w:rPr>
        <w:t xml:space="preserve"> </w:t>
      </w:r>
      <w:r w:rsidRPr="3472E502">
        <w:rPr>
          <w:rFonts w:eastAsia="MS Mincho"/>
          <w:color w:val="000000" w:themeColor="text1"/>
          <w:lang w:val="fr-FR"/>
        </w:rPr>
        <w:t xml:space="preserve">peut jouer dans leurs </w:t>
      </w:r>
      <w:proofErr w:type="spellStart"/>
      <w:r w:rsidRPr="3472E502">
        <w:rPr>
          <w:rFonts w:eastAsia="MS Mincho"/>
          <w:color w:val="000000" w:themeColor="text1"/>
          <w:lang w:val="fr-FR"/>
        </w:rPr>
        <w:t>TdRs</w:t>
      </w:r>
      <w:proofErr w:type="spellEnd"/>
      <w:r w:rsidR="00664F39">
        <w:rPr>
          <w:rFonts w:eastAsia="MS Mincho"/>
          <w:color w:val="000000" w:themeColor="text1"/>
          <w:lang w:val="fr-FR"/>
        </w:rPr>
        <w:t>.</w:t>
      </w:r>
    </w:p>
    <w:p w:rsidRPr="00102DEF" w:rsidR="00D4619E" w:rsidP="00695308" w:rsidRDefault="00102DEF" w14:paraId="66AE9B4C" w14:textId="3B25B8CC">
      <w:pPr>
        <w:pStyle w:val="ListParagraph"/>
        <w:numPr>
          <w:ilvl w:val="0"/>
          <w:numId w:val="67"/>
        </w:numPr>
        <w:spacing w:after="0" w:line="240" w:lineRule="auto"/>
        <w:rPr>
          <w:rFonts w:eastAsia="MS Mincho" w:cstheme="minorHAnsi"/>
          <w:lang w:val="fr-FR"/>
        </w:rPr>
      </w:pPr>
      <w:r w:rsidRPr="00102DEF">
        <w:rPr>
          <w:rFonts w:eastAsia="MS Mincho" w:cstheme="minorHAnsi"/>
          <w:lang w:val="fr-FR"/>
        </w:rPr>
        <w:t>Montrez des exemples – diapositives 38 et 39</w:t>
      </w:r>
      <w:r w:rsidR="00664F39">
        <w:rPr>
          <w:rFonts w:eastAsia="MS Mincho" w:cstheme="minorHAnsi"/>
          <w:lang w:val="fr-FR"/>
        </w:rPr>
        <w:t>.</w:t>
      </w:r>
    </w:p>
    <w:p w:rsidRPr="00102DEF" w:rsidR="00F3595D" w:rsidP="00695308" w:rsidRDefault="00102DEF" w14:paraId="5388A1A7" w14:textId="1CB02CCE">
      <w:pPr>
        <w:pStyle w:val="ListParagraph"/>
        <w:numPr>
          <w:ilvl w:val="0"/>
          <w:numId w:val="67"/>
        </w:numPr>
        <w:spacing w:after="0" w:line="240" w:lineRule="auto"/>
        <w:rPr>
          <w:rFonts w:eastAsia="MS Mincho" w:cstheme="minorHAnsi"/>
          <w:lang w:val="fr-FR"/>
        </w:rPr>
      </w:pPr>
      <w:r w:rsidRPr="00102DEF">
        <w:rPr>
          <w:rFonts w:eastAsia="MS Mincho" w:cstheme="minorHAnsi"/>
          <w:lang w:val="fr-FR"/>
        </w:rPr>
        <w:t>Commencez un</w:t>
      </w:r>
      <w:r>
        <w:rPr>
          <w:rFonts w:eastAsia="MS Mincho" w:cstheme="minorHAnsi"/>
          <w:lang w:val="fr-FR"/>
        </w:rPr>
        <w:t>e</w:t>
      </w:r>
      <w:r w:rsidRPr="00102DEF">
        <w:rPr>
          <w:rFonts w:eastAsia="MS Mincho" w:cstheme="minorHAnsi"/>
          <w:lang w:val="fr-FR"/>
        </w:rPr>
        <w:t xml:space="preserve"> discussion en plénière sur des exemples additionnels et des suggestions</w:t>
      </w:r>
      <w:r w:rsidR="00664F39">
        <w:rPr>
          <w:rFonts w:eastAsia="MS Mincho" w:cstheme="minorHAnsi"/>
          <w:lang w:val="fr-FR"/>
        </w:rPr>
        <w:t>.</w:t>
      </w:r>
    </w:p>
    <w:p w:rsidRPr="00102DEF" w:rsidR="00BD6B2C" w:rsidP="00BD6B2C" w:rsidRDefault="00BD6B2C" w14:paraId="3BAE64DA" w14:textId="77777777">
      <w:pPr>
        <w:spacing w:after="0" w:line="240" w:lineRule="auto"/>
        <w:rPr>
          <w:rFonts w:eastAsia="MS Mincho" w:cstheme="minorHAnsi"/>
          <w:lang w:val="fr-FR"/>
        </w:rPr>
      </w:pPr>
    </w:p>
    <w:p w:rsidRPr="00B31A3D" w:rsidR="00450202" w:rsidP="00F40231" w:rsidRDefault="00D40F07" w14:paraId="2C5FC93A" w14:textId="131E79DB">
      <w:pPr>
        <w:shd w:val="clear" w:color="auto" w:fill="F2F2F2" w:themeFill="background1" w:themeFillShade="F2"/>
        <w:spacing w:after="0" w:line="240" w:lineRule="auto"/>
        <w:rPr>
          <w:rFonts w:eastAsia="MS Mincho" w:cstheme="minorHAnsi"/>
          <w:b/>
          <w:bCs/>
          <w:lang w:val="fr-FR"/>
        </w:rPr>
      </w:pPr>
      <w:r>
        <w:rPr>
          <w:rFonts w:eastAsia="MS Mincho" w:cstheme="minorHAnsi"/>
          <w:b/>
          <w:bCs/>
          <w:lang w:val="fr-FR"/>
        </w:rPr>
        <w:t>É</w:t>
      </w:r>
      <w:r w:rsidRPr="00B31A3D" w:rsidR="00B31A3D">
        <w:rPr>
          <w:rFonts w:eastAsia="MS Mincho" w:cstheme="minorHAnsi"/>
          <w:b/>
          <w:bCs/>
          <w:lang w:val="fr-FR"/>
        </w:rPr>
        <w:t>valuation</w:t>
      </w:r>
      <w:r w:rsidR="00664F39">
        <w:rPr>
          <w:rFonts w:eastAsia="MS Mincho" w:cstheme="minorHAnsi"/>
          <w:b/>
          <w:bCs/>
          <w:lang w:val="fr-FR"/>
        </w:rPr>
        <w:t xml:space="preserve"> et analyse</w:t>
      </w:r>
      <w:r w:rsidRPr="00B31A3D" w:rsidR="00B31A3D">
        <w:rPr>
          <w:rFonts w:eastAsia="MS Mincho" w:cstheme="minorHAnsi"/>
          <w:b/>
          <w:bCs/>
          <w:lang w:val="fr-FR"/>
        </w:rPr>
        <w:t xml:space="preserve"> des risques </w:t>
      </w:r>
      <w:r w:rsidR="00664F39">
        <w:rPr>
          <w:rFonts w:eastAsia="MS Mincho" w:cstheme="minorHAnsi"/>
          <w:b/>
          <w:bCs/>
          <w:lang w:val="fr-FR"/>
        </w:rPr>
        <w:t>en matière</w:t>
      </w:r>
      <w:r w:rsidRPr="00B31A3D" w:rsidR="00B31A3D">
        <w:rPr>
          <w:rFonts w:eastAsia="MS Mincho" w:cstheme="minorHAnsi"/>
          <w:b/>
          <w:bCs/>
          <w:lang w:val="fr-FR"/>
        </w:rPr>
        <w:t xml:space="preserve"> de genre et de </w:t>
      </w:r>
      <w:r w:rsidR="00B31A3D">
        <w:rPr>
          <w:rFonts w:eastAsia="MS Mincho" w:cstheme="minorHAnsi"/>
          <w:b/>
          <w:bCs/>
          <w:lang w:val="fr-FR"/>
        </w:rPr>
        <w:t>VBG</w:t>
      </w:r>
    </w:p>
    <w:p w:rsidR="0077047C" w:rsidP="0077047C" w:rsidRDefault="00B31A3D" w14:paraId="71B77B3A" w14:textId="77777777">
      <w:pPr>
        <w:spacing w:after="0" w:line="240" w:lineRule="auto"/>
        <w:rPr>
          <w:rFonts w:eastAsia="MS Mincho" w:cstheme="minorHAnsi"/>
          <w:lang w:val="fr-FR"/>
        </w:rPr>
      </w:pPr>
      <w:r w:rsidRPr="00B31A3D">
        <w:rPr>
          <w:rFonts w:eastAsia="MS Mincho" w:cstheme="minorHAnsi"/>
          <w:lang w:val="fr-FR"/>
        </w:rPr>
        <w:t>Cette partie de la session se c</w:t>
      </w:r>
      <w:r>
        <w:rPr>
          <w:rFonts w:eastAsia="MS Mincho" w:cstheme="minorHAnsi"/>
          <w:lang w:val="fr-FR"/>
        </w:rPr>
        <w:t>oncentre sur l'explication et l’analyse</w:t>
      </w:r>
      <w:r w:rsidRPr="00B31A3D">
        <w:rPr>
          <w:rFonts w:eastAsia="MS Mincho" w:cstheme="minorHAnsi"/>
          <w:lang w:val="fr-FR"/>
        </w:rPr>
        <w:t xml:space="preserve"> des principales étapes de l'évaluation et de l'analyse des risques liés au genre/à la VBG en utilisant différentes techniques et méthodes. Elle fournit également des exemples réels et des études de cas et donne aux participants l'occasion d'app</w:t>
      </w:r>
      <w:r>
        <w:rPr>
          <w:rFonts w:eastAsia="MS Mincho" w:cstheme="minorHAnsi"/>
          <w:lang w:val="fr-FR"/>
        </w:rPr>
        <w:t xml:space="preserve">liquer ce qu'ils ont appris par des </w:t>
      </w:r>
      <w:r w:rsidRPr="00B31A3D">
        <w:rPr>
          <w:rFonts w:eastAsia="MS Mincho" w:cstheme="minorHAnsi"/>
          <w:lang w:val="fr-FR"/>
        </w:rPr>
        <w:t>exercices interactifs.</w:t>
      </w:r>
    </w:p>
    <w:p w:rsidRPr="00B31A3D" w:rsidR="00B31A3D" w:rsidP="0077047C" w:rsidRDefault="00B31A3D" w14:paraId="26FF5303" w14:textId="77777777">
      <w:pPr>
        <w:spacing w:after="0" w:line="240" w:lineRule="auto"/>
        <w:rPr>
          <w:rFonts w:eastAsia="MS Mincho" w:cstheme="minorHAnsi"/>
          <w:lang w:val="fr-FR"/>
        </w:rPr>
      </w:pPr>
    </w:p>
    <w:p w:rsidRPr="00AA691B" w:rsidR="00AA691B" w:rsidP="0F58050B" w:rsidRDefault="00AA691B" w14:paraId="2C206625" w14:textId="7DD20B24">
      <w:pPr>
        <w:pStyle w:val="ListParagraph"/>
        <w:numPr>
          <w:ilvl w:val="0"/>
          <w:numId w:val="17"/>
        </w:numPr>
        <w:spacing w:after="0" w:line="240" w:lineRule="auto"/>
        <w:rPr>
          <w:rFonts w:eastAsia="MS Mincho"/>
          <w:lang w:val="fr-FR"/>
        </w:rPr>
      </w:pPr>
      <w:r w:rsidRPr="0F58050B">
        <w:rPr>
          <w:rFonts w:eastAsia="MS Mincho"/>
          <w:lang w:val="fr-FR"/>
        </w:rPr>
        <w:t xml:space="preserve">Montrez la diapositive introductive 41 et expliquez </w:t>
      </w:r>
      <w:r w:rsidR="00BB164C">
        <w:rPr>
          <w:rFonts w:eastAsia="MS Mincho"/>
          <w:lang w:val="fr-FR"/>
        </w:rPr>
        <w:t>ce qui suit</w:t>
      </w:r>
      <w:r w:rsidRPr="0F58050B">
        <w:rPr>
          <w:rFonts w:eastAsia="MS Mincho"/>
          <w:lang w:val="fr-FR"/>
        </w:rPr>
        <w:t> :</w:t>
      </w:r>
    </w:p>
    <w:p w:rsidRPr="00FB39F9" w:rsidR="0077047C" w:rsidP="54D9A45D" w:rsidRDefault="00AA691B" w14:paraId="71FB5AED" w14:textId="396234C3">
      <w:pPr>
        <w:pStyle w:val="ListParagraph"/>
        <w:numPr>
          <w:ilvl w:val="0"/>
          <w:numId w:val="18"/>
        </w:numPr>
        <w:spacing w:after="0" w:line="240" w:lineRule="auto"/>
        <w:rPr>
          <w:rFonts w:eastAsia="MS Mincho"/>
          <w:lang w:val="fr-FR"/>
        </w:rPr>
      </w:pPr>
      <w:r w:rsidRPr="3472E502">
        <w:rPr>
          <w:rFonts w:eastAsia="MS Mincho"/>
          <w:lang w:val="fr-FR"/>
        </w:rPr>
        <w:t xml:space="preserve">L'évaluation et l'analyse des risques liés au genre et à la VBG peuvent être effectuées en utilisant différentes méthodes. </w:t>
      </w:r>
      <w:r w:rsidRPr="3472E502" w:rsidR="00FB39F9">
        <w:rPr>
          <w:rFonts w:eastAsia="MS Mincho"/>
          <w:lang w:val="fr-FR"/>
        </w:rPr>
        <w:t xml:space="preserve">Bien que vous ne soyez pas tenu de les utiliser toutes comme des techniques autonomes, il est important de veiller à ce qu'elles soient </w:t>
      </w:r>
      <w:r w:rsidRPr="3472E502" w:rsidR="00FB39F9">
        <w:rPr>
          <w:rFonts w:eastAsia="MS Mincho"/>
          <w:lang w:val="fr-FR"/>
        </w:rPr>
        <w:lastRenderedPageBreak/>
        <w:t>intégrées et fassent partie de chaque évaluation et analyse que vous menez pour le</w:t>
      </w:r>
      <w:r w:rsidRPr="3472E502" w:rsidR="47003EA8">
        <w:rPr>
          <w:rFonts w:eastAsia="MS Mincho"/>
          <w:lang w:val="fr-FR"/>
        </w:rPr>
        <w:t>s</w:t>
      </w:r>
      <w:r w:rsidRPr="3472E502" w:rsidR="00FB39F9">
        <w:rPr>
          <w:rFonts w:eastAsia="MS Mincho"/>
          <w:lang w:val="fr-FR"/>
        </w:rPr>
        <w:t xml:space="preserve"> programme</w:t>
      </w:r>
      <w:r w:rsidRPr="3472E502" w:rsidR="1B16AEFF">
        <w:rPr>
          <w:rFonts w:eastAsia="MS Mincho"/>
          <w:lang w:val="fr-FR"/>
        </w:rPr>
        <w:t>s</w:t>
      </w:r>
      <w:r w:rsidRPr="3472E502" w:rsidR="00FB39F9">
        <w:rPr>
          <w:rFonts w:eastAsia="MS Mincho"/>
          <w:lang w:val="fr-FR"/>
        </w:rPr>
        <w:t xml:space="preserve"> de nutrition.</w:t>
      </w:r>
    </w:p>
    <w:p w:rsidRPr="00F65331" w:rsidR="00BC6B70" w:rsidP="7A77F6B7" w:rsidRDefault="00F65331" w14:paraId="52DC2CDC" w14:textId="3DD916FA">
      <w:pPr>
        <w:pStyle w:val="ListParagraph"/>
        <w:numPr>
          <w:ilvl w:val="0"/>
          <w:numId w:val="18"/>
        </w:numPr>
        <w:spacing w:line="240" w:lineRule="auto"/>
        <w:ind w:left="1434" w:hanging="357"/>
        <w:rPr>
          <w:rFonts w:eastAsia="MS Mincho"/>
          <w:b/>
          <w:bCs/>
          <w:lang w:val="fr-FR"/>
        </w:rPr>
      </w:pPr>
      <w:r w:rsidRPr="3472E502">
        <w:rPr>
          <w:rFonts w:eastAsia="MS Mincho"/>
          <w:lang w:val="fr-FR"/>
        </w:rPr>
        <w:t xml:space="preserve">Ces méthodes produisent </w:t>
      </w:r>
      <w:r w:rsidRPr="3472E502" w:rsidR="1064B457">
        <w:rPr>
          <w:rFonts w:eastAsia="MS Mincho"/>
          <w:lang w:val="fr-FR"/>
        </w:rPr>
        <w:t>d</w:t>
      </w:r>
      <w:r w:rsidRPr="3472E502">
        <w:rPr>
          <w:rFonts w:eastAsia="MS Mincho"/>
          <w:lang w:val="fr-FR"/>
        </w:rPr>
        <w:t>es données désagrégées par sexe et âge et d</w:t>
      </w:r>
      <w:r w:rsidR="00B912A6">
        <w:rPr>
          <w:rFonts w:eastAsia="MS Mincho"/>
          <w:lang w:val="fr-FR"/>
        </w:rPr>
        <w:t xml:space="preserve">es </w:t>
      </w:r>
      <w:r w:rsidRPr="3472E502">
        <w:rPr>
          <w:rFonts w:eastAsia="MS Mincho"/>
          <w:lang w:val="fr-FR"/>
        </w:rPr>
        <w:t>information</w:t>
      </w:r>
      <w:r w:rsidR="00B912A6">
        <w:rPr>
          <w:rFonts w:eastAsia="MS Mincho"/>
          <w:lang w:val="fr-FR"/>
        </w:rPr>
        <w:t>s</w:t>
      </w:r>
      <w:r w:rsidRPr="3472E502">
        <w:rPr>
          <w:rFonts w:eastAsia="MS Mincho"/>
          <w:lang w:val="fr-FR"/>
        </w:rPr>
        <w:t xml:space="preserve"> </w:t>
      </w:r>
      <w:r w:rsidR="00B912A6">
        <w:rPr>
          <w:rFonts w:eastAsia="MS Mincho"/>
          <w:lang w:val="fr-FR"/>
        </w:rPr>
        <w:t>qui tiennent compte</w:t>
      </w:r>
      <w:r w:rsidRPr="3472E502" w:rsidR="00651052">
        <w:rPr>
          <w:rFonts w:eastAsia="MS Mincho"/>
          <w:lang w:val="fr-FR"/>
        </w:rPr>
        <w:t xml:space="preserve"> </w:t>
      </w:r>
      <w:r w:rsidR="00B912A6">
        <w:rPr>
          <w:rFonts w:eastAsia="MS Mincho"/>
          <w:lang w:val="fr-FR"/>
        </w:rPr>
        <w:t>du</w:t>
      </w:r>
      <w:r w:rsidRPr="3472E502">
        <w:rPr>
          <w:rFonts w:eastAsia="MS Mincho"/>
          <w:lang w:val="fr-FR"/>
        </w:rPr>
        <w:t xml:space="preserve"> genre à propos de la population concernée et nous permettent d’examiner quand, pourquoi et comment les questions de sécurité liées à la VBG peuvent survenir, notamment dans le cadre de la fourniture ou de l’utilisation de services de nutrition</w:t>
      </w:r>
      <w:r w:rsidR="00B912A6">
        <w:rPr>
          <w:rFonts w:eastAsia="MS Mincho"/>
          <w:lang w:val="fr-FR"/>
        </w:rPr>
        <w:t>.</w:t>
      </w:r>
    </w:p>
    <w:p w:rsidRPr="00F65331" w:rsidR="00665959" w:rsidP="00695308" w:rsidRDefault="00F65331" w14:paraId="63B1CA03" w14:textId="0579EA1A">
      <w:pPr>
        <w:pStyle w:val="ListParagraph"/>
        <w:numPr>
          <w:ilvl w:val="0"/>
          <w:numId w:val="18"/>
        </w:numPr>
        <w:spacing w:after="0" w:line="240" w:lineRule="auto"/>
        <w:rPr>
          <w:rFonts w:eastAsia="MS Mincho" w:cstheme="minorHAnsi"/>
          <w:lang w:val="fr-FR"/>
        </w:rPr>
      </w:pPr>
      <w:r w:rsidRPr="00F65331">
        <w:rPr>
          <w:rFonts w:eastAsia="MS Mincho" w:cstheme="minorHAnsi"/>
          <w:lang w:val="fr-FR"/>
        </w:rPr>
        <w:t xml:space="preserve">Le but ultime est d’analyser et </w:t>
      </w:r>
      <w:r w:rsidR="00B912A6">
        <w:rPr>
          <w:rFonts w:eastAsia="MS Mincho" w:cstheme="minorHAnsi"/>
          <w:lang w:val="fr-FR"/>
        </w:rPr>
        <w:t>d’</w:t>
      </w:r>
      <w:r w:rsidRPr="00F65331">
        <w:rPr>
          <w:rFonts w:eastAsia="MS Mincho" w:cstheme="minorHAnsi"/>
          <w:lang w:val="fr-FR"/>
        </w:rPr>
        <w:t>utiliser ces données pour souligner les priorit</w:t>
      </w:r>
      <w:r>
        <w:rPr>
          <w:rFonts w:eastAsia="MS Mincho" w:cstheme="minorHAnsi"/>
          <w:lang w:val="fr-FR"/>
        </w:rPr>
        <w:t xml:space="preserve">és et les carences des services à combler lors de la planification de nouveaux programmes de nutrition ou pendant l’adaptation de programmes existants. </w:t>
      </w:r>
    </w:p>
    <w:p w:rsidRPr="004352F5" w:rsidR="004352F5" w:rsidP="00695308" w:rsidRDefault="000F50AE" w14:paraId="369FC9FB" w14:textId="3F699FC3">
      <w:pPr>
        <w:pStyle w:val="ListParagraph"/>
        <w:numPr>
          <w:ilvl w:val="0"/>
          <w:numId w:val="17"/>
        </w:numPr>
        <w:spacing w:after="0" w:line="240" w:lineRule="auto"/>
        <w:rPr>
          <w:rFonts w:eastAsia="MS Mincho" w:cstheme="minorHAnsi"/>
          <w:lang w:val="fr-FR"/>
        </w:rPr>
      </w:pPr>
      <w:r w:rsidRPr="000F50AE">
        <w:rPr>
          <w:rFonts w:eastAsia="MS Mincho" w:cstheme="minorHAnsi"/>
          <w:lang w:val="fr-FR"/>
        </w:rPr>
        <w:t xml:space="preserve">Expliquez à partir de la diapositive 42 que les obstacles communs liés au genre et à la VBG </w:t>
      </w:r>
      <w:r>
        <w:rPr>
          <w:rFonts w:eastAsia="MS Mincho" w:cstheme="minorHAnsi"/>
          <w:lang w:val="fr-FR"/>
        </w:rPr>
        <w:t>en matière d’accès aux</w:t>
      </w:r>
      <w:r w:rsidRPr="000F50AE">
        <w:rPr>
          <w:rFonts w:eastAsia="MS Mincho" w:cstheme="minorHAnsi"/>
          <w:lang w:val="fr-FR"/>
        </w:rPr>
        <w:t xml:space="preserve"> services de nutrition qui peuvent être anticipés sont</w:t>
      </w:r>
      <w:r>
        <w:rPr>
          <w:rFonts w:eastAsia="MS Mincho" w:cstheme="minorHAnsi"/>
          <w:lang w:val="fr-FR"/>
        </w:rPr>
        <w:t xml:space="preserve"> les suivants :</w:t>
      </w:r>
    </w:p>
    <w:p w:rsidRPr="00E80E2E" w:rsidR="004352F5" w:rsidP="004352F5" w:rsidRDefault="004352F5" w14:paraId="2B146373" w14:textId="77777777">
      <w:pPr>
        <w:pStyle w:val="ListParagraph"/>
        <w:numPr>
          <w:ilvl w:val="0"/>
          <w:numId w:val="19"/>
        </w:numPr>
        <w:spacing w:after="0" w:line="240" w:lineRule="auto"/>
        <w:rPr>
          <w:rFonts w:eastAsia="MS Mincho" w:cstheme="minorHAnsi"/>
          <w:lang w:val="fr-FR"/>
        </w:rPr>
      </w:pPr>
      <w:r w:rsidRPr="00E80E2E">
        <w:rPr>
          <w:rFonts w:eastAsia="MS Mincho" w:cstheme="minorHAnsi"/>
          <w:bCs/>
          <w:lang w:val="fr-FR"/>
        </w:rPr>
        <w:t>Les rôles sociaux des femmes et des hommes</w:t>
      </w:r>
    </w:p>
    <w:p w:rsidRPr="00E80E2E" w:rsidR="004352F5" w:rsidP="004352F5" w:rsidRDefault="004352F5" w14:paraId="4837EE45" w14:textId="77777777">
      <w:pPr>
        <w:pStyle w:val="ListParagraph"/>
        <w:numPr>
          <w:ilvl w:val="0"/>
          <w:numId w:val="19"/>
        </w:numPr>
        <w:spacing w:after="0" w:line="240" w:lineRule="auto"/>
        <w:rPr>
          <w:rFonts w:eastAsia="MS Mincho" w:cstheme="minorHAnsi"/>
          <w:lang w:val="fr-FR"/>
        </w:rPr>
      </w:pPr>
      <w:r w:rsidRPr="00E80E2E">
        <w:rPr>
          <w:rFonts w:eastAsia="MS Mincho" w:cstheme="minorHAnsi"/>
          <w:bCs/>
          <w:lang w:val="fr-FR"/>
        </w:rPr>
        <w:t>Le manque de ressources et de pouvoir de décision</w:t>
      </w:r>
    </w:p>
    <w:p w:rsidRPr="00E80E2E" w:rsidR="004352F5" w:rsidP="004352F5" w:rsidRDefault="004352F5" w14:paraId="24BCAF73" w14:textId="5E82E9DF">
      <w:pPr>
        <w:pStyle w:val="ListParagraph"/>
        <w:numPr>
          <w:ilvl w:val="0"/>
          <w:numId w:val="19"/>
        </w:numPr>
        <w:spacing w:after="0" w:line="240" w:lineRule="auto"/>
        <w:rPr>
          <w:rFonts w:eastAsia="MS Mincho" w:cstheme="minorHAnsi"/>
          <w:lang w:val="fr-FR"/>
        </w:rPr>
      </w:pPr>
      <w:r w:rsidRPr="00E80E2E">
        <w:rPr>
          <w:rFonts w:eastAsia="MS Mincho" w:cstheme="minorHAnsi"/>
          <w:bCs/>
          <w:lang w:val="fr-FR"/>
        </w:rPr>
        <w:t xml:space="preserve">L’accès limité </w:t>
      </w:r>
      <w:r w:rsidR="000F50AE">
        <w:rPr>
          <w:rFonts w:eastAsia="MS Mincho" w:cstheme="minorHAnsi"/>
          <w:bCs/>
          <w:lang w:val="fr-FR"/>
        </w:rPr>
        <w:t>aux connaissances</w:t>
      </w:r>
      <w:r w:rsidRPr="00E80E2E">
        <w:rPr>
          <w:rFonts w:eastAsia="MS Mincho" w:cstheme="minorHAnsi"/>
          <w:bCs/>
          <w:lang w:val="fr-FR"/>
        </w:rPr>
        <w:t>, à l’information et à la technologie</w:t>
      </w:r>
    </w:p>
    <w:p w:rsidRPr="00E80E2E" w:rsidR="004352F5" w:rsidP="004352F5" w:rsidRDefault="004352F5" w14:paraId="75A39535" w14:textId="77777777">
      <w:pPr>
        <w:pStyle w:val="ListParagraph"/>
        <w:numPr>
          <w:ilvl w:val="0"/>
          <w:numId w:val="19"/>
        </w:numPr>
        <w:spacing w:after="0" w:line="240" w:lineRule="auto"/>
        <w:rPr>
          <w:rFonts w:eastAsia="MS Mincho" w:cstheme="minorHAnsi"/>
          <w:lang w:val="fr-FR"/>
        </w:rPr>
      </w:pPr>
      <w:r w:rsidRPr="00E80E2E">
        <w:rPr>
          <w:rFonts w:eastAsia="MS Mincho" w:cstheme="minorHAnsi"/>
          <w:bCs/>
          <w:lang w:val="fr-FR"/>
        </w:rPr>
        <w:t>Le manque de sécurité et de mobilité</w:t>
      </w:r>
    </w:p>
    <w:p w:rsidRPr="00E80E2E" w:rsidR="004352F5" w:rsidP="004352F5" w:rsidRDefault="004352F5" w14:paraId="1FA00891" w14:textId="77777777">
      <w:pPr>
        <w:pStyle w:val="ListParagraph"/>
        <w:numPr>
          <w:ilvl w:val="0"/>
          <w:numId w:val="19"/>
        </w:numPr>
        <w:spacing w:after="0" w:line="240" w:lineRule="auto"/>
        <w:rPr>
          <w:rFonts w:eastAsia="MS Mincho" w:cstheme="minorHAnsi"/>
          <w:lang w:val="en-CA"/>
        </w:rPr>
      </w:pPr>
      <w:r w:rsidRPr="00E80E2E">
        <w:rPr>
          <w:rFonts w:eastAsia="MS Mincho" w:cstheme="minorHAnsi"/>
          <w:bCs/>
        </w:rPr>
        <w:t>La surcharge de travail</w:t>
      </w:r>
    </w:p>
    <w:p w:rsidRPr="00E80E2E" w:rsidR="004352F5" w:rsidP="0F58050B" w:rsidRDefault="00B61DDE" w14:paraId="59757552" w14:textId="2EB14A54">
      <w:pPr>
        <w:pStyle w:val="ListParagraph"/>
        <w:numPr>
          <w:ilvl w:val="0"/>
          <w:numId w:val="19"/>
        </w:numPr>
        <w:spacing w:after="0" w:line="240" w:lineRule="auto"/>
        <w:rPr>
          <w:rFonts w:eastAsia="MS Mincho"/>
          <w:lang w:val="fr-FR"/>
        </w:rPr>
      </w:pPr>
      <w:proofErr w:type="gramStart"/>
      <w:r w:rsidRPr="0F58050B">
        <w:rPr>
          <w:rFonts w:eastAsia="MS Mincho"/>
          <w:lang w:val="fr-FR"/>
        </w:rPr>
        <w:t>Un</w:t>
      </w:r>
      <w:r w:rsidRPr="0F58050B" w:rsidR="4D4FAEFA">
        <w:rPr>
          <w:rFonts w:eastAsia="MS Mincho"/>
          <w:lang w:val="fr-FR"/>
        </w:rPr>
        <w:t xml:space="preserve"> double responsabilité</w:t>
      </w:r>
      <w:proofErr w:type="gramEnd"/>
      <w:r w:rsidRPr="0F58050B" w:rsidR="004352F5">
        <w:rPr>
          <w:rFonts w:eastAsia="MS Mincho"/>
          <w:lang w:val="fr-FR"/>
        </w:rPr>
        <w:t xml:space="preserve"> pour les femmes et les filles</w:t>
      </w:r>
    </w:p>
    <w:p w:rsidRPr="004352F5" w:rsidR="009E3CFE" w:rsidP="00695308" w:rsidRDefault="004352F5" w14:paraId="0A22B20B" w14:textId="1C3C1028">
      <w:pPr>
        <w:pStyle w:val="ListParagraph"/>
        <w:numPr>
          <w:ilvl w:val="0"/>
          <w:numId w:val="19"/>
        </w:numPr>
        <w:spacing w:after="0" w:line="240" w:lineRule="auto"/>
        <w:rPr>
          <w:rFonts w:eastAsia="MS Mincho" w:cstheme="minorHAnsi"/>
          <w:lang w:val="fr-FR"/>
        </w:rPr>
      </w:pPr>
      <w:r w:rsidRPr="004352F5">
        <w:rPr>
          <w:rFonts w:eastAsia="MS Mincho" w:cstheme="minorHAnsi"/>
          <w:lang w:val="fr-FR"/>
        </w:rPr>
        <w:t>D’autres</w:t>
      </w:r>
      <w:r w:rsidR="000F50AE">
        <w:rPr>
          <w:rFonts w:eastAsia="MS Mincho" w:cstheme="minorHAnsi"/>
          <w:lang w:val="fr-FR"/>
        </w:rPr>
        <w:t xml:space="preserve"> obstacles</w:t>
      </w:r>
      <w:r w:rsidRPr="004352F5">
        <w:rPr>
          <w:rFonts w:eastAsia="MS Mincho" w:cstheme="minorHAnsi"/>
          <w:lang w:val="fr-FR"/>
        </w:rPr>
        <w:t xml:space="preserve"> auxquels les participant(e)</w:t>
      </w:r>
      <w:r>
        <w:rPr>
          <w:rFonts w:eastAsia="MS Mincho" w:cstheme="minorHAnsi"/>
          <w:lang w:val="fr-FR"/>
        </w:rPr>
        <w:t>s peuvent penser</w:t>
      </w:r>
    </w:p>
    <w:p w:rsidRPr="00E52EBF" w:rsidR="009E3CFE" w:rsidP="00E52EBF" w:rsidRDefault="00E52EBF" w14:paraId="70150F02" w14:textId="47449D95">
      <w:pPr>
        <w:pStyle w:val="ListParagraph"/>
        <w:numPr>
          <w:ilvl w:val="0"/>
          <w:numId w:val="17"/>
        </w:numPr>
        <w:spacing w:after="0" w:line="240" w:lineRule="auto"/>
        <w:rPr>
          <w:rFonts w:eastAsia="MS Mincho" w:cstheme="minorHAnsi"/>
          <w:color w:val="000000" w:themeColor="text1"/>
          <w:lang w:val="fr-FR"/>
        </w:rPr>
      </w:pPr>
      <w:r w:rsidRPr="00E52EBF">
        <w:rPr>
          <w:rFonts w:eastAsia="MS Mincho" w:cstheme="minorHAnsi"/>
          <w:color w:val="000000" w:themeColor="text1"/>
          <w:lang w:val="fr-FR"/>
        </w:rPr>
        <w:t>Montrez la diapositive 43 et soulignez que les spécialistes de la nutrition n’ont pas besoin de faire une évaluation de la VBG ou de développer une évaluation indépendante</w:t>
      </w:r>
      <w:r w:rsidR="000F50AE">
        <w:rPr>
          <w:rFonts w:eastAsia="MS Mincho" w:cstheme="minorHAnsi"/>
          <w:color w:val="000000" w:themeColor="text1"/>
          <w:lang w:val="fr-FR"/>
        </w:rPr>
        <w:t>.</w:t>
      </w:r>
    </w:p>
    <w:p w:rsidRPr="00E52EBF" w:rsidR="00E52EBF" w:rsidP="00695308" w:rsidRDefault="00E52EBF" w14:paraId="72EDB6B6" w14:textId="2E5E28CF">
      <w:pPr>
        <w:pStyle w:val="ListParagraph"/>
        <w:numPr>
          <w:ilvl w:val="0"/>
          <w:numId w:val="17"/>
        </w:numPr>
        <w:spacing w:after="0" w:line="240" w:lineRule="auto"/>
        <w:rPr>
          <w:rFonts w:eastAsia="MS Mincho" w:cstheme="minorHAnsi"/>
          <w:color w:val="000000" w:themeColor="text1"/>
          <w:lang w:val="fr-FR"/>
        </w:rPr>
      </w:pPr>
      <w:r w:rsidRPr="00E52EBF">
        <w:rPr>
          <w:rFonts w:eastAsia="MS Mincho" w:cstheme="minorHAnsi"/>
          <w:color w:val="000000" w:themeColor="text1"/>
          <w:lang w:val="fr-FR"/>
        </w:rPr>
        <w:t xml:space="preserve">Expliquez la différence entre une évaluation de </w:t>
      </w:r>
      <w:r>
        <w:rPr>
          <w:rFonts w:eastAsia="MS Mincho" w:cstheme="minorHAnsi"/>
          <w:color w:val="000000" w:themeColor="text1"/>
          <w:lang w:val="fr-FR"/>
        </w:rPr>
        <w:t xml:space="preserve">la </w:t>
      </w:r>
      <w:r w:rsidRPr="00E52EBF">
        <w:rPr>
          <w:rFonts w:eastAsia="MS Mincho" w:cstheme="minorHAnsi"/>
          <w:color w:val="000000" w:themeColor="text1"/>
          <w:lang w:val="fr-FR"/>
        </w:rPr>
        <w:t>VBG et une évaluation des risques liés à la VBG</w:t>
      </w:r>
      <w:r w:rsidR="000F50AE">
        <w:rPr>
          <w:rFonts w:eastAsia="MS Mincho" w:cstheme="minorHAnsi"/>
          <w:color w:val="000000" w:themeColor="text1"/>
          <w:lang w:val="fr-FR"/>
        </w:rPr>
        <w:t>.</w:t>
      </w:r>
    </w:p>
    <w:p w:rsidRPr="00E52EBF" w:rsidR="00E52EBF" w:rsidP="00695308" w:rsidRDefault="00E52EBF" w14:paraId="24874F0B" w14:textId="0025E18D">
      <w:pPr>
        <w:pStyle w:val="ListParagraph"/>
        <w:numPr>
          <w:ilvl w:val="0"/>
          <w:numId w:val="20"/>
        </w:numPr>
        <w:spacing w:after="0" w:line="240" w:lineRule="auto"/>
        <w:rPr>
          <w:rFonts w:eastAsia="MS Mincho" w:cstheme="minorHAnsi"/>
          <w:color w:val="000000" w:themeColor="text1"/>
          <w:lang w:val="fr-FR"/>
        </w:rPr>
      </w:pPr>
      <w:r w:rsidRPr="00E52EBF">
        <w:rPr>
          <w:rFonts w:eastAsia="MS Mincho" w:cstheme="minorHAnsi"/>
          <w:color w:val="000000" w:themeColor="text1"/>
          <w:lang w:val="fr-FR"/>
        </w:rPr>
        <w:t xml:space="preserve">Une évaluation de la VBG peut examiner les incidents de VBG, par exemple la violence sexuelle ou la violence </w:t>
      </w:r>
      <w:r w:rsidR="007D1A08">
        <w:rPr>
          <w:rFonts w:eastAsia="MS Mincho" w:cstheme="minorHAnsi"/>
          <w:color w:val="000000" w:themeColor="text1"/>
          <w:lang w:val="fr-FR"/>
        </w:rPr>
        <w:t>conjugale</w:t>
      </w:r>
      <w:r w:rsidRPr="00E52EBF">
        <w:rPr>
          <w:rFonts w:eastAsia="MS Mincho" w:cstheme="minorHAnsi"/>
          <w:color w:val="000000" w:themeColor="text1"/>
          <w:lang w:val="fr-FR"/>
        </w:rPr>
        <w:t>, sa prévalence et la réponse nécessaire</w:t>
      </w:r>
      <w:r w:rsidR="007D1A08">
        <w:rPr>
          <w:rFonts w:eastAsia="MS Mincho" w:cstheme="minorHAnsi"/>
          <w:color w:val="000000" w:themeColor="text1"/>
          <w:lang w:val="fr-FR"/>
        </w:rPr>
        <w:t>.</w:t>
      </w:r>
    </w:p>
    <w:p w:rsidRPr="00E52EBF" w:rsidR="00E52EBF" w:rsidP="00695308" w:rsidRDefault="00E52EBF" w14:paraId="75F01443" w14:textId="4AE6145E">
      <w:pPr>
        <w:pStyle w:val="ListParagraph"/>
        <w:numPr>
          <w:ilvl w:val="0"/>
          <w:numId w:val="20"/>
        </w:numPr>
        <w:spacing w:after="0" w:line="240" w:lineRule="auto"/>
        <w:rPr>
          <w:rFonts w:eastAsia="MS Mincho" w:cstheme="minorHAnsi"/>
          <w:color w:val="000000" w:themeColor="text1"/>
          <w:lang w:val="fr-FR"/>
        </w:rPr>
      </w:pPr>
      <w:r w:rsidRPr="00E52EBF">
        <w:rPr>
          <w:rFonts w:eastAsia="MS Mincho" w:cstheme="minorHAnsi"/>
          <w:color w:val="000000" w:themeColor="text1"/>
          <w:lang w:val="fr-FR"/>
        </w:rPr>
        <w:t xml:space="preserve">Une évaluation des risques </w:t>
      </w:r>
      <w:r w:rsidR="007D1A08">
        <w:rPr>
          <w:rFonts w:eastAsia="MS Mincho" w:cstheme="minorHAnsi"/>
          <w:color w:val="000000" w:themeColor="text1"/>
          <w:lang w:val="fr-FR"/>
        </w:rPr>
        <w:t xml:space="preserve">liés à la </w:t>
      </w:r>
      <w:r w:rsidRPr="00E52EBF">
        <w:rPr>
          <w:rFonts w:eastAsia="MS Mincho" w:cstheme="minorHAnsi"/>
          <w:color w:val="000000" w:themeColor="text1"/>
          <w:lang w:val="fr-FR"/>
        </w:rPr>
        <w:t>VBG examine la sécurité des groupes vulnérables, particulièrement les femmes et les filles</w:t>
      </w:r>
      <w:r w:rsidR="007D1A08">
        <w:rPr>
          <w:rFonts w:eastAsia="MS Mincho" w:cstheme="minorHAnsi"/>
          <w:color w:val="000000" w:themeColor="text1"/>
          <w:lang w:val="fr-FR"/>
        </w:rPr>
        <w:t>,</w:t>
      </w:r>
      <w:r w:rsidRPr="00E52EBF">
        <w:rPr>
          <w:rFonts w:eastAsia="MS Mincho" w:cstheme="minorHAnsi"/>
          <w:color w:val="000000" w:themeColor="text1"/>
          <w:lang w:val="fr-FR"/>
        </w:rPr>
        <w:t xml:space="preserve"> </w:t>
      </w:r>
      <w:r w:rsidR="007D1A08">
        <w:rPr>
          <w:rFonts w:eastAsia="MS Mincho" w:cstheme="minorHAnsi"/>
          <w:color w:val="000000" w:themeColor="text1"/>
          <w:lang w:val="fr-FR"/>
        </w:rPr>
        <w:t>en matière d’accès</w:t>
      </w:r>
      <w:r w:rsidRPr="00E52EBF">
        <w:rPr>
          <w:rFonts w:eastAsia="MS Mincho" w:cstheme="minorHAnsi"/>
          <w:color w:val="000000" w:themeColor="text1"/>
          <w:lang w:val="fr-FR"/>
        </w:rPr>
        <w:t xml:space="preserve"> </w:t>
      </w:r>
      <w:r w:rsidR="007D1A08">
        <w:rPr>
          <w:rFonts w:eastAsia="MS Mincho" w:cstheme="minorHAnsi"/>
          <w:color w:val="000000" w:themeColor="text1"/>
          <w:lang w:val="fr-FR"/>
        </w:rPr>
        <w:t>aux</w:t>
      </w:r>
      <w:r w:rsidRPr="00E52EBF">
        <w:rPr>
          <w:rFonts w:eastAsia="MS Mincho" w:cstheme="minorHAnsi"/>
          <w:color w:val="000000" w:themeColor="text1"/>
          <w:lang w:val="fr-FR"/>
        </w:rPr>
        <w:t xml:space="preserve"> services de nutrition. Elle détermine si les services peuvent augment</w:t>
      </w:r>
      <w:r w:rsidR="007D1A08">
        <w:rPr>
          <w:rFonts w:eastAsia="MS Mincho" w:cstheme="minorHAnsi"/>
          <w:color w:val="000000" w:themeColor="text1"/>
          <w:lang w:val="fr-FR"/>
        </w:rPr>
        <w:t>er</w:t>
      </w:r>
      <w:r w:rsidRPr="00E52EBF">
        <w:rPr>
          <w:rFonts w:eastAsia="MS Mincho" w:cstheme="minorHAnsi"/>
          <w:color w:val="000000" w:themeColor="text1"/>
          <w:lang w:val="fr-FR"/>
        </w:rPr>
        <w:t xml:space="preserve"> la probabilité de VBG (horaire, emplacement, etc.)</w:t>
      </w:r>
      <w:r w:rsidR="007D1A08">
        <w:rPr>
          <w:rFonts w:eastAsia="MS Mincho" w:cstheme="minorHAnsi"/>
          <w:color w:val="000000" w:themeColor="text1"/>
          <w:lang w:val="fr-FR"/>
        </w:rPr>
        <w:t>.</w:t>
      </w:r>
    </w:p>
    <w:p w:rsidRPr="00E52EBF" w:rsidR="00E52EBF" w:rsidP="00695308" w:rsidRDefault="00E52EBF" w14:paraId="1646422F" w14:textId="155382B1">
      <w:pPr>
        <w:pStyle w:val="ListParagraph"/>
        <w:numPr>
          <w:ilvl w:val="0"/>
          <w:numId w:val="20"/>
        </w:numPr>
        <w:spacing w:after="0" w:line="240" w:lineRule="auto"/>
        <w:rPr>
          <w:rFonts w:eastAsia="MS Mincho" w:cstheme="minorHAnsi"/>
          <w:color w:val="000000" w:themeColor="text1"/>
          <w:lang w:val="fr-FR"/>
        </w:rPr>
      </w:pPr>
      <w:r w:rsidRPr="00E52EBF">
        <w:rPr>
          <w:rFonts w:eastAsia="MS Mincho" w:cstheme="minorHAnsi"/>
          <w:color w:val="000000" w:themeColor="text1"/>
          <w:lang w:val="fr-FR"/>
        </w:rPr>
        <w:t xml:space="preserve">Les évaluations qui se concentrent spécifiquement sur la VBG sont menées par les acteurs de </w:t>
      </w:r>
      <w:r w:rsidR="007D1A08">
        <w:rPr>
          <w:rFonts w:eastAsia="MS Mincho" w:cstheme="minorHAnsi"/>
          <w:color w:val="000000" w:themeColor="text1"/>
          <w:lang w:val="fr-FR"/>
        </w:rPr>
        <w:t xml:space="preserve">la </w:t>
      </w:r>
      <w:r w:rsidRPr="00E52EBF">
        <w:rPr>
          <w:rFonts w:eastAsia="MS Mincho" w:cstheme="minorHAnsi"/>
          <w:color w:val="000000" w:themeColor="text1"/>
          <w:lang w:val="fr-FR"/>
        </w:rPr>
        <w:t xml:space="preserve">VBG ; cependant, les non-spécialistes de </w:t>
      </w:r>
      <w:r w:rsidR="007D1A08">
        <w:rPr>
          <w:rFonts w:eastAsia="MS Mincho" w:cstheme="minorHAnsi"/>
          <w:color w:val="000000" w:themeColor="text1"/>
          <w:lang w:val="fr-FR"/>
        </w:rPr>
        <w:t xml:space="preserve">la </w:t>
      </w:r>
      <w:r w:rsidRPr="00E52EBF">
        <w:rPr>
          <w:rFonts w:eastAsia="MS Mincho" w:cstheme="minorHAnsi"/>
          <w:color w:val="000000" w:themeColor="text1"/>
          <w:lang w:val="fr-FR"/>
        </w:rPr>
        <w:t>VBG peuvent intégrer un</w:t>
      </w:r>
      <w:r w:rsidR="007D1A08">
        <w:rPr>
          <w:rFonts w:eastAsia="MS Mincho" w:cstheme="minorHAnsi"/>
          <w:color w:val="000000" w:themeColor="text1"/>
          <w:lang w:val="fr-FR"/>
        </w:rPr>
        <w:t xml:space="preserve">e perspective </w:t>
      </w:r>
      <w:r w:rsidRPr="00E52EBF">
        <w:rPr>
          <w:rFonts w:eastAsia="MS Mincho" w:cstheme="minorHAnsi"/>
          <w:color w:val="000000" w:themeColor="text1"/>
          <w:lang w:val="fr-FR"/>
        </w:rPr>
        <w:t>de VBG dans leurs évaluations afin de rendre leur programme plus sûr et accessible à tous</w:t>
      </w:r>
      <w:r w:rsidR="007D1A08">
        <w:rPr>
          <w:rFonts w:eastAsia="MS Mincho" w:cstheme="minorHAnsi"/>
          <w:color w:val="000000" w:themeColor="text1"/>
          <w:lang w:val="fr-FR"/>
        </w:rPr>
        <w:t>.</w:t>
      </w:r>
    </w:p>
    <w:p w:rsidR="00E80E2E" w:rsidP="00E80E2E" w:rsidRDefault="00E80E2E" w14:paraId="2065B1A9" w14:textId="061CA521">
      <w:pPr>
        <w:pStyle w:val="ListParagraph"/>
        <w:numPr>
          <w:ilvl w:val="0"/>
          <w:numId w:val="21"/>
        </w:numPr>
        <w:spacing w:after="0" w:line="240" w:lineRule="auto"/>
        <w:rPr>
          <w:rFonts w:eastAsia="MS Mincho" w:cstheme="minorHAnsi"/>
          <w:lang w:val="fr-FR"/>
        </w:rPr>
      </w:pPr>
      <w:r w:rsidRPr="00183C2E">
        <w:rPr>
          <w:rFonts w:eastAsia="MS Mincho" w:cstheme="minorHAnsi"/>
          <w:lang w:val="fr-FR"/>
        </w:rPr>
        <w:t>Soulignez</w:t>
      </w:r>
      <w:r w:rsidRPr="00E80E2E">
        <w:rPr>
          <w:rFonts w:eastAsia="MS Mincho" w:cstheme="minorHAnsi"/>
          <w:lang w:val="fr-FR"/>
        </w:rPr>
        <w:t xml:space="preserve"> qu'il existe des risques de </w:t>
      </w:r>
      <w:r>
        <w:rPr>
          <w:rFonts w:eastAsia="MS Mincho" w:cstheme="minorHAnsi"/>
          <w:lang w:val="fr-FR"/>
        </w:rPr>
        <w:t>VBG</w:t>
      </w:r>
      <w:r w:rsidRPr="00E80E2E">
        <w:rPr>
          <w:rFonts w:eastAsia="MS Mincho" w:cstheme="minorHAnsi"/>
          <w:lang w:val="fr-FR"/>
        </w:rPr>
        <w:t xml:space="preserve"> dans tous les contextes et c'est pourquoi il est nécessaire de poser des questions sur les risques de </w:t>
      </w:r>
      <w:r>
        <w:rPr>
          <w:rFonts w:eastAsia="MS Mincho" w:cstheme="minorHAnsi"/>
          <w:lang w:val="fr-FR"/>
        </w:rPr>
        <w:t>VBG</w:t>
      </w:r>
      <w:r w:rsidRPr="00E80E2E">
        <w:rPr>
          <w:rFonts w:eastAsia="MS Mincho" w:cstheme="minorHAnsi"/>
          <w:lang w:val="fr-FR"/>
        </w:rPr>
        <w:t xml:space="preserve"> dans tou</w:t>
      </w:r>
      <w:r w:rsidR="007D1A08">
        <w:rPr>
          <w:rFonts w:eastAsia="MS Mincho" w:cstheme="minorHAnsi"/>
          <w:lang w:val="fr-FR"/>
        </w:rPr>
        <w:t>s les</w:t>
      </w:r>
      <w:r w:rsidRPr="00E80E2E">
        <w:rPr>
          <w:rFonts w:eastAsia="MS Mincho" w:cstheme="minorHAnsi"/>
          <w:lang w:val="fr-FR"/>
        </w:rPr>
        <w:t xml:space="preserve"> type</w:t>
      </w:r>
      <w:r w:rsidR="007D1A08">
        <w:rPr>
          <w:rFonts w:eastAsia="MS Mincho" w:cstheme="minorHAnsi"/>
          <w:lang w:val="fr-FR"/>
        </w:rPr>
        <w:t>s</w:t>
      </w:r>
      <w:r w:rsidRPr="00E80E2E">
        <w:rPr>
          <w:rFonts w:eastAsia="MS Mincho" w:cstheme="minorHAnsi"/>
          <w:lang w:val="fr-FR"/>
        </w:rPr>
        <w:t xml:space="preserve"> d'évaluation : </w:t>
      </w:r>
      <w:r w:rsidR="00183C2E">
        <w:rPr>
          <w:rFonts w:eastAsia="MS Mincho" w:cstheme="minorHAnsi"/>
          <w:lang w:val="fr-FR"/>
        </w:rPr>
        <w:t>il s</w:t>
      </w:r>
      <w:r w:rsidR="00183C2E">
        <w:rPr>
          <w:rFonts w:eastAsia="MS Mincho" w:cstheme="minorHAnsi"/>
          <w:lang w:val="fr-CA"/>
        </w:rPr>
        <w:t>’agit d’</w:t>
      </w:r>
      <w:r w:rsidRPr="00E80E2E">
        <w:rPr>
          <w:rFonts w:eastAsia="MS Mincho" w:cstheme="minorHAnsi"/>
          <w:lang w:val="fr-FR"/>
        </w:rPr>
        <w:t xml:space="preserve">une occasion d'identifier les risques de </w:t>
      </w:r>
      <w:r>
        <w:rPr>
          <w:rFonts w:eastAsia="MS Mincho" w:cstheme="minorHAnsi"/>
          <w:lang w:val="fr-FR"/>
        </w:rPr>
        <w:t>VBG</w:t>
      </w:r>
      <w:r w:rsidRPr="00E80E2E">
        <w:rPr>
          <w:rFonts w:eastAsia="MS Mincho" w:cstheme="minorHAnsi"/>
          <w:lang w:val="fr-FR"/>
        </w:rPr>
        <w:t xml:space="preserve"> et de les prévenir/atténuer plus tard dans le projet</w:t>
      </w:r>
      <w:r w:rsidR="007D1A08">
        <w:rPr>
          <w:rFonts w:eastAsia="MS Mincho" w:cstheme="minorHAnsi"/>
          <w:lang w:val="fr-FR"/>
        </w:rPr>
        <w:t>.</w:t>
      </w:r>
    </w:p>
    <w:p w:rsidR="00C83C26" w:rsidP="00FA360A" w:rsidRDefault="00FA360A" w14:paraId="785D56CA" w14:textId="6D2A683D">
      <w:pPr>
        <w:pStyle w:val="ListParagraph"/>
        <w:numPr>
          <w:ilvl w:val="0"/>
          <w:numId w:val="21"/>
        </w:numPr>
        <w:spacing w:after="0" w:line="240" w:lineRule="auto"/>
        <w:rPr>
          <w:rFonts w:eastAsia="MS Mincho" w:cstheme="minorHAnsi"/>
          <w:lang w:val="fr-FR"/>
        </w:rPr>
      </w:pPr>
      <w:r w:rsidRPr="00FA360A">
        <w:rPr>
          <w:rFonts w:eastAsia="MS Mincho" w:cstheme="minorHAnsi"/>
          <w:lang w:val="fr-FR"/>
        </w:rPr>
        <w:t>L'évaluation/analyse des besoins est une opportunité stratégique pour identifier les risques de VBG et les mesures appropriées d'atténuation des risques de VBG liés aux programmes de nutrition</w:t>
      </w:r>
      <w:r w:rsidR="00056E12">
        <w:rPr>
          <w:rFonts w:eastAsia="MS Mincho" w:cstheme="minorHAnsi"/>
          <w:lang w:val="fr-FR"/>
        </w:rPr>
        <w:t>.</w:t>
      </w:r>
    </w:p>
    <w:p w:rsidRPr="00C76753" w:rsidR="002604ED" w:rsidP="7A77F6B7" w:rsidRDefault="00C76753" w14:paraId="2FD77EA4" w14:textId="3AE282C0">
      <w:pPr>
        <w:pStyle w:val="ListParagraph"/>
        <w:numPr>
          <w:ilvl w:val="0"/>
          <w:numId w:val="21"/>
        </w:numPr>
        <w:spacing w:after="0" w:line="240" w:lineRule="auto"/>
        <w:rPr>
          <w:rFonts w:eastAsia="MS Mincho"/>
          <w:lang w:val="fr-FR"/>
        </w:rPr>
      </w:pPr>
      <w:r w:rsidRPr="3472E502">
        <w:rPr>
          <w:rFonts w:eastAsia="MS Mincho"/>
          <w:lang w:val="fr-FR"/>
        </w:rPr>
        <w:t xml:space="preserve">Distribuez le cadre de la responsabilité envers les populations affectées du </w:t>
      </w:r>
      <w:r w:rsidR="00E749A0">
        <w:t>le cluster global de la nutrition</w:t>
      </w:r>
      <w:r w:rsidRPr="3472E502">
        <w:rPr>
          <w:rFonts w:eastAsia="MS Mincho"/>
          <w:lang w:val="fr-FR"/>
        </w:rPr>
        <w:t xml:space="preserve"> et soulignez dans le document les principaux engagements liés aux évaluations des risques liés au genre et à la VBG (pages 17/18 dans la version anglaise)</w:t>
      </w:r>
      <w:r w:rsidR="00393037">
        <w:rPr>
          <w:rFonts w:eastAsia="MS Mincho"/>
          <w:lang w:val="fr-FR"/>
        </w:rPr>
        <w:t>.</w:t>
      </w:r>
    </w:p>
    <w:p w:rsidR="00C76753" w:rsidP="0F58050B" w:rsidRDefault="00C76753" w14:paraId="79222BC5" w14:textId="500D82B5">
      <w:pPr>
        <w:pStyle w:val="ListParagraph"/>
        <w:numPr>
          <w:ilvl w:val="0"/>
          <w:numId w:val="22"/>
        </w:numPr>
        <w:spacing w:after="0" w:line="240" w:lineRule="auto"/>
        <w:rPr>
          <w:rFonts w:eastAsia="MS Mincho"/>
          <w:lang w:val="fr-FR"/>
        </w:rPr>
      </w:pPr>
      <w:r w:rsidRPr="0F58050B">
        <w:rPr>
          <w:rFonts w:eastAsia="MS Mincho"/>
          <w:lang w:val="fr-FR"/>
        </w:rPr>
        <w:t xml:space="preserve">Consultez </w:t>
      </w:r>
      <w:r w:rsidRPr="0F58050B" w:rsidR="5E94C7DA">
        <w:rPr>
          <w:rFonts w:eastAsia="MS Mincho"/>
          <w:lang w:val="fr-FR"/>
        </w:rPr>
        <w:t>les agences spécialisées</w:t>
      </w:r>
      <w:r w:rsidRPr="0F58050B">
        <w:rPr>
          <w:rFonts w:eastAsia="MS Mincho"/>
          <w:lang w:val="fr-FR"/>
        </w:rPr>
        <w:t xml:space="preserve"> et les points focaux disponibles en matière de genre, de protection d’âge, de handicap, de communication avec les communautés (</w:t>
      </w:r>
      <w:proofErr w:type="spellStart"/>
      <w:r w:rsidRPr="0F58050B">
        <w:rPr>
          <w:rFonts w:eastAsia="MS Mincho"/>
          <w:lang w:val="fr-FR"/>
        </w:rPr>
        <w:t>CwC</w:t>
      </w:r>
      <w:proofErr w:type="spellEnd"/>
      <w:r w:rsidRPr="0F58050B">
        <w:rPr>
          <w:rFonts w:eastAsia="MS Mincho"/>
          <w:lang w:val="fr-FR"/>
        </w:rPr>
        <w:t>) et de responsabilité lors de l’élaboration des plans et de la conception des évaluations pour obtenir l’avis des experts</w:t>
      </w:r>
      <w:r w:rsidR="007E2DD8">
        <w:rPr>
          <w:rFonts w:eastAsia="MS Mincho"/>
          <w:lang w:val="fr-FR"/>
        </w:rPr>
        <w:t>.</w:t>
      </w:r>
    </w:p>
    <w:p w:rsidRPr="00C76753" w:rsidR="002604ED" w:rsidP="54D9A45D" w:rsidRDefault="007E2DD8" w14:paraId="2EF62EBC" w14:textId="3CA2BD66">
      <w:pPr>
        <w:pStyle w:val="ListParagraph"/>
        <w:numPr>
          <w:ilvl w:val="0"/>
          <w:numId w:val="22"/>
        </w:numPr>
        <w:spacing w:after="0" w:line="240" w:lineRule="auto"/>
        <w:rPr>
          <w:rFonts w:eastAsia="MS Mincho"/>
          <w:lang w:val="fr-FR"/>
        </w:rPr>
      </w:pPr>
      <w:r>
        <w:rPr>
          <w:rFonts w:eastAsia="MS Mincho"/>
          <w:lang w:val="fr-FR"/>
        </w:rPr>
        <w:lastRenderedPageBreak/>
        <w:t>Faites la promotion de</w:t>
      </w:r>
      <w:r w:rsidRPr="3472E502" w:rsidR="00C76753">
        <w:rPr>
          <w:rFonts w:eastAsia="MS Mincho"/>
          <w:lang w:val="fr-FR"/>
        </w:rPr>
        <w:t xml:space="preserve"> ces domaines dans la conception d’évaluations conjointe</w:t>
      </w:r>
      <w:r>
        <w:rPr>
          <w:rFonts w:eastAsia="MS Mincho"/>
          <w:lang w:val="fr-FR"/>
        </w:rPr>
        <w:t>s</w:t>
      </w:r>
      <w:r w:rsidRPr="3472E502" w:rsidR="00C76753">
        <w:rPr>
          <w:rFonts w:eastAsia="MS Mincho"/>
          <w:lang w:val="fr-FR"/>
        </w:rPr>
        <w:t xml:space="preserve">/ interinstitutionnelles  </w:t>
      </w:r>
    </w:p>
    <w:p w:rsidRPr="00166E91" w:rsidR="00166E91" w:rsidP="54D9A45D" w:rsidRDefault="00166E91" w14:paraId="356BBA0A" w14:textId="72F289F2">
      <w:pPr>
        <w:pStyle w:val="ListParagraph"/>
        <w:numPr>
          <w:ilvl w:val="0"/>
          <w:numId w:val="22"/>
        </w:numPr>
        <w:spacing w:after="0" w:line="240" w:lineRule="auto"/>
        <w:rPr>
          <w:rFonts w:eastAsia="MS Mincho"/>
          <w:lang w:val="fr-FR"/>
        </w:rPr>
      </w:pPr>
      <w:r w:rsidRPr="3472E502">
        <w:rPr>
          <w:rFonts w:eastAsia="MS Mincho"/>
          <w:lang w:val="fr-FR"/>
        </w:rPr>
        <w:t>Veillez à ce que des données ventilées par sexe et par âge (</w:t>
      </w:r>
      <w:r w:rsidRPr="3472E502" w:rsidR="00061EB0">
        <w:rPr>
          <w:rFonts w:eastAsia="MS Mincho"/>
          <w:lang w:val="fr-FR"/>
        </w:rPr>
        <w:t>DVSA</w:t>
      </w:r>
      <w:r w:rsidRPr="3472E502">
        <w:rPr>
          <w:rFonts w:eastAsia="MS Mincho"/>
          <w:lang w:val="fr-FR"/>
        </w:rPr>
        <w:t xml:space="preserve">) soient systématiquement collectées, analysées et utilisées pour établir une base de référence et tout au long de la réponse, y compris une ventilation appropriée des groupes d'âge plus </w:t>
      </w:r>
      <w:r w:rsidR="007E2DD8">
        <w:rPr>
          <w:rFonts w:eastAsia="MS Mincho"/>
          <w:lang w:val="fr-FR"/>
        </w:rPr>
        <w:t>élevés</w:t>
      </w:r>
      <w:r w:rsidRPr="3472E502">
        <w:rPr>
          <w:rFonts w:eastAsia="MS Mincho"/>
          <w:lang w:val="fr-FR"/>
        </w:rPr>
        <w:t xml:space="preserve">. </w:t>
      </w:r>
      <w:r w:rsidRPr="3472E502" w:rsidR="579CB6E8">
        <w:rPr>
          <w:rFonts w:eastAsia="MS Mincho"/>
          <w:lang w:val="fr-FR"/>
        </w:rPr>
        <w:t>Promouvez</w:t>
      </w:r>
      <w:r w:rsidRPr="3472E502">
        <w:rPr>
          <w:rFonts w:eastAsia="MS Mincho"/>
          <w:lang w:val="fr-FR"/>
        </w:rPr>
        <w:t xml:space="preserve"> l'inclusion de données sur le handicap. </w:t>
      </w:r>
    </w:p>
    <w:p w:rsidRPr="00061EB0" w:rsidR="002604ED" w:rsidP="00695308" w:rsidRDefault="00061EB0" w14:paraId="00CCE003" w14:textId="77777777">
      <w:pPr>
        <w:pStyle w:val="ListParagraph"/>
        <w:numPr>
          <w:ilvl w:val="0"/>
          <w:numId w:val="22"/>
        </w:numPr>
        <w:spacing w:after="0" w:line="240" w:lineRule="auto"/>
        <w:rPr>
          <w:rFonts w:eastAsia="MS Mincho" w:cstheme="minorHAnsi"/>
          <w:lang w:val="fr-FR"/>
        </w:rPr>
      </w:pPr>
      <w:r w:rsidRPr="00061EB0">
        <w:rPr>
          <w:rFonts w:eastAsia="MS Mincho" w:cstheme="minorHAnsi"/>
          <w:lang w:val="fr-FR"/>
        </w:rPr>
        <w:t>Facilitez la mise en œuvre et l’utilisation d’</w:t>
      </w:r>
      <w:r>
        <w:rPr>
          <w:rFonts w:eastAsia="MS Mincho" w:cstheme="minorHAnsi"/>
          <w:lang w:val="fr-FR"/>
        </w:rPr>
        <w:t xml:space="preserve">une analyse contextuelle des coutumes et des croyances locales, en tenant compte des besoins différentes des femmes, des hommes, des filles et des garçons, y compris des personnes âgées, des personnes handicapées et d’autres groupes vulnérables. </w:t>
      </w:r>
    </w:p>
    <w:p w:rsidRPr="00061EB0" w:rsidR="002604ED" w:rsidP="00695308" w:rsidRDefault="00061EB0" w14:paraId="4EBA866A" w14:textId="77777777">
      <w:pPr>
        <w:pStyle w:val="ListParagraph"/>
        <w:numPr>
          <w:ilvl w:val="0"/>
          <w:numId w:val="22"/>
        </w:numPr>
        <w:spacing w:after="0" w:line="240" w:lineRule="auto"/>
        <w:rPr>
          <w:rFonts w:eastAsia="MS Mincho" w:cstheme="minorHAnsi"/>
          <w:lang w:val="fr-FR"/>
        </w:rPr>
      </w:pPr>
      <w:r w:rsidRPr="00061EB0">
        <w:rPr>
          <w:rFonts w:eastAsia="MS Mincho" w:cstheme="minorHAnsi"/>
          <w:lang w:val="fr-FR"/>
        </w:rPr>
        <w:t xml:space="preserve">Appliquez une analyse de protection et de </w:t>
      </w:r>
      <w:r>
        <w:rPr>
          <w:rFonts w:eastAsia="MS Mincho" w:cstheme="minorHAnsi"/>
          <w:lang w:val="fr-FR"/>
        </w:rPr>
        <w:t>« ne pas nuire »</w:t>
      </w:r>
    </w:p>
    <w:p w:rsidRPr="00E11996" w:rsidR="00E11996" w:rsidP="54D9A45D" w:rsidRDefault="641A6BE9" w14:paraId="64C37A9B" w14:textId="77BF9E9C">
      <w:pPr>
        <w:pStyle w:val="ListParagraph"/>
        <w:numPr>
          <w:ilvl w:val="0"/>
          <w:numId w:val="22"/>
        </w:numPr>
        <w:spacing w:after="0" w:line="240" w:lineRule="auto"/>
        <w:rPr>
          <w:rFonts w:eastAsia="MS Mincho"/>
          <w:color w:val="000000" w:themeColor="text1"/>
          <w:lang w:val="fr-FR"/>
        </w:rPr>
      </w:pPr>
      <w:r w:rsidRPr="3472E502">
        <w:rPr>
          <w:rFonts w:eastAsia="MS Mincho"/>
          <w:color w:val="000000" w:themeColor="text1"/>
          <w:lang w:val="fr-FR"/>
        </w:rPr>
        <w:t>Promouvez</w:t>
      </w:r>
      <w:r w:rsidRPr="3472E502" w:rsidR="00E11996">
        <w:rPr>
          <w:rFonts w:eastAsia="MS Mincho"/>
          <w:color w:val="000000" w:themeColor="text1"/>
          <w:lang w:val="fr-FR"/>
        </w:rPr>
        <w:t xml:space="preserve"> l'inclusion des résultats clés de l’AAP et de l'analyse des questions fondamentales liées aux personnes dans le cadre de la réponse et de la planification stratégique.</w:t>
      </w:r>
    </w:p>
    <w:p w:rsidRPr="00854A50" w:rsidR="00854A50" w:rsidP="00695308" w:rsidRDefault="00854A50" w14:paraId="3A437968" w14:textId="64641CAE">
      <w:pPr>
        <w:pStyle w:val="ListParagraph"/>
        <w:numPr>
          <w:ilvl w:val="0"/>
          <w:numId w:val="23"/>
        </w:numPr>
        <w:spacing w:after="0" w:line="240" w:lineRule="auto"/>
        <w:rPr>
          <w:rFonts w:eastAsia="MS Mincho" w:cstheme="minorHAnsi"/>
          <w:lang w:val="fr-FR"/>
        </w:rPr>
      </w:pPr>
      <w:r w:rsidRPr="00854A50">
        <w:rPr>
          <w:rFonts w:eastAsia="MS Mincho" w:cstheme="minorHAnsi"/>
          <w:lang w:val="fr-FR"/>
        </w:rPr>
        <w:t xml:space="preserve">Soulignez </w:t>
      </w:r>
      <w:r w:rsidR="001D5D0A">
        <w:rPr>
          <w:rFonts w:eastAsia="MS Mincho" w:cstheme="minorHAnsi"/>
          <w:lang w:val="fr-FR"/>
        </w:rPr>
        <w:t>à partir de</w:t>
      </w:r>
      <w:r w:rsidRPr="00854A50">
        <w:rPr>
          <w:rFonts w:eastAsia="MS Mincho" w:cstheme="minorHAnsi"/>
          <w:lang w:val="fr-FR"/>
        </w:rPr>
        <w:t xml:space="preserve"> la diapositive 45 les étapes d</w:t>
      </w:r>
      <w:r>
        <w:rPr>
          <w:rFonts w:eastAsia="MS Mincho" w:cstheme="minorHAnsi"/>
          <w:lang w:val="fr-FR"/>
        </w:rPr>
        <w:t>es évaluations et des analyses de genre et du risque de VBG</w:t>
      </w:r>
      <w:r w:rsidR="001D5D0A">
        <w:rPr>
          <w:rFonts w:eastAsia="MS Mincho" w:cstheme="minorHAnsi"/>
          <w:lang w:val="fr-FR"/>
        </w:rPr>
        <w:t>.</w:t>
      </w:r>
    </w:p>
    <w:p w:rsidRPr="00E75D88" w:rsidR="0086077B" w:rsidP="00854A50" w:rsidRDefault="00E11996" w14:paraId="4995503D" w14:textId="53872FAD">
      <w:pPr>
        <w:pStyle w:val="ListParagraph"/>
        <w:numPr>
          <w:ilvl w:val="0"/>
          <w:numId w:val="24"/>
        </w:numPr>
        <w:spacing w:line="240" w:lineRule="auto"/>
        <w:rPr>
          <w:rFonts w:eastAsia="MS Mincho" w:cstheme="minorHAnsi"/>
          <w:lang w:val="fr-FR"/>
        </w:rPr>
      </w:pPr>
      <w:r>
        <w:rPr>
          <w:rFonts w:eastAsia="MS Mincho" w:cstheme="minorHAnsi"/>
          <w:bCs/>
          <w:lang w:val="fr-FR"/>
        </w:rPr>
        <w:t>Trouvez</w:t>
      </w:r>
      <w:r w:rsidRPr="00E75D88" w:rsidR="0086077B">
        <w:rPr>
          <w:rFonts w:eastAsia="MS Mincho" w:cstheme="minorHAnsi"/>
          <w:bCs/>
          <w:lang w:val="fr-FR"/>
        </w:rPr>
        <w:t xml:space="preserve"> les données existantes sur les questions du genre et de VBG qui </w:t>
      </w:r>
      <w:r w:rsidRPr="00E75D88" w:rsidR="00854A50">
        <w:rPr>
          <w:rFonts w:eastAsia="MS Mincho" w:cstheme="minorHAnsi"/>
          <w:bCs/>
          <w:lang w:val="fr-FR"/>
        </w:rPr>
        <w:t>pourr</w:t>
      </w:r>
      <w:r w:rsidRPr="00E75D88" w:rsidR="00E75D88">
        <w:rPr>
          <w:rFonts w:eastAsia="MS Mincho" w:cstheme="minorHAnsi"/>
          <w:bCs/>
          <w:lang w:val="fr-FR"/>
        </w:rPr>
        <w:t xml:space="preserve">aient </w:t>
      </w:r>
      <w:r w:rsidRPr="00E75D88" w:rsidR="0086077B">
        <w:rPr>
          <w:rFonts w:eastAsia="MS Mincho" w:cstheme="minorHAnsi"/>
          <w:bCs/>
          <w:lang w:val="fr-FR"/>
        </w:rPr>
        <w:t xml:space="preserve">affecter l’accès équitable et sûr </w:t>
      </w:r>
      <w:r w:rsidR="00B77F83">
        <w:rPr>
          <w:rFonts w:eastAsia="MS Mincho" w:cstheme="minorHAnsi"/>
          <w:bCs/>
          <w:lang w:val="fr-FR"/>
        </w:rPr>
        <w:t>aux</w:t>
      </w:r>
      <w:r w:rsidRPr="00E75D88" w:rsidR="0086077B">
        <w:rPr>
          <w:rFonts w:eastAsia="MS Mincho" w:cstheme="minorHAnsi"/>
          <w:bCs/>
          <w:lang w:val="fr-FR"/>
        </w:rPr>
        <w:t xml:space="preserve"> programmes de nutrition </w:t>
      </w:r>
      <w:r w:rsidR="00B77F83">
        <w:rPr>
          <w:rFonts w:eastAsia="MS Mincho" w:cstheme="minorHAnsi"/>
          <w:bCs/>
          <w:lang w:val="fr-FR"/>
        </w:rPr>
        <w:t>en effectuant</w:t>
      </w:r>
      <w:r w:rsidRPr="00E75D88" w:rsidR="0086077B">
        <w:rPr>
          <w:rFonts w:eastAsia="MS Mincho" w:cstheme="minorHAnsi"/>
          <w:bCs/>
          <w:lang w:val="fr-FR"/>
        </w:rPr>
        <w:t xml:space="preserve"> une revue documentaire.</w:t>
      </w:r>
    </w:p>
    <w:p w:rsidRPr="00E75D88" w:rsidR="0086077B" w:rsidP="00854A50" w:rsidRDefault="00B77F83" w14:paraId="00341C9D" w14:textId="304D961B">
      <w:pPr>
        <w:pStyle w:val="ListParagraph"/>
        <w:numPr>
          <w:ilvl w:val="0"/>
          <w:numId w:val="24"/>
        </w:numPr>
        <w:spacing w:line="240" w:lineRule="auto"/>
        <w:rPr>
          <w:rFonts w:eastAsia="MS Mincho" w:cstheme="minorHAnsi"/>
          <w:lang w:val="fr-FR"/>
        </w:rPr>
      </w:pPr>
      <w:r w:rsidRPr="00B77F83">
        <w:rPr>
          <w:rFonts w:eastAsia="MS Mincho" w:cstheme="minorHAnsi"/>
          <w:bCs/>
          <w:lang w:val="fr-FR"/>
        </w:rPr>
        <w:t xml:space="preserve">Recueillez les informations manquantes par des entretiens d'information et des </w:t>
      </w:r>
      <w:r>
        <w:rPr>
          <w:rFonts w:eastAsia="MS Mincho" w:cstheme="minorHAnsi"/>
          <w:bCs/>
          <w:lang w:val="fr-FR"/>
        </w:rPr>
        <w:t>discussion</w:t>
      </w:r>
      <w:r w:rsidR="00D52AC3">
        <w:rPr>
          <w:rFonts w:eastAsia="MS Mincho" w:cstheme="minorHAnsi"/>
          <w:bCs/>
          <w:lang w:val="fr-FR"/>
        </w:rPr>
        <w:t>s</w:t>
      </w:r>
      <w:r>
        <w:rPr>
          <w:rFonts w:eastAsia="MS Mincho" w:cstheme="minorHAnsi"/>
          <w:bCs/>
          <w:lang w:val="fr-FR"/>
        </w:rPr>
        <w:t xml:space="preserve"> de groupe</w:t>
      </w:r>
      <w:r w:rsidRPr="00B77F83">
        <w:rPr>
          <w:rFonts w:eastAsia="MS Mincho" w:cstheme="minorHAnsi"/>
          <w:bCs/>
          <w:lang w:val="fr-FR"/>
        </w:rPr>
        <w:t xml:space="preserve"> et analyse</w:t>
      </w:r>
      <w:r w:rsidR="002579CD">
        <w:rPr>
          <w:rFonts w:eastAsia="MS Mincho" w:cstheme="minorHAnsi"/>
          <w:bCs/>
          <w:lang w:val="fr-FR"/>
        </w:rPr>
        <w:t>z</w:t>
      </w:r>
      <w:r w:rsidRPr="00B77F83">
        <w:rPr>
          <w:rFonts w:eastAsia="MS Mincho" w:cstheme="minorHAnsi"/>
          <w:bCs/>
          <w:lang w:val="fr-FR"/>
        </w:rPr>
        <w:t xml:space="preserve"> les résultats</w:t>
      </w:r>
    </w:p>
    <w:p w:rsidRPr="00E75D88" w:rsidR="0086077B" w:rsidP="00854A50" w:rsidRDefault="00E11996" w14:paraId="6A3A6E73" w14:textId="3BE3E178">
      <w:pPr>
        <w:pStyle w:val="ListParagraph"/>
        <w:numPr>
          <w:ilvl w:val="0"/>
          <w:numId w:val="24"/>
        </w:numPr>
        <w:spacing w:line="240" w:lineRule="auto"/>
        <w:rPr>
          <w:rFonts w:eastAsia="MS Mincho" w:cstheme="minorHAnsi"/>
          <w:lang w:val="fr-FR"/>
        </w:rPr>
      </w:pPr>
      <w:r>
        <w:rPr>
          <w:rFonts w:eastAsia="MS Mincho" w:cstheme="minorHAnsi"/>
          <w:bCs/>
          <w:lang w:val="fr-FR"/>
        </w:rPr>
        <w:t>Élaborez</w:t>
      </w:r>
      <w:r w:rsidRPr="00E75D88" w:rsidR="0086077B">
        <w:rPr>
          <w:rFonts w:eastAsia="MS Mincho" w:cstheme="minorHAnsi"/>
          <w:bCs/>
          <w:lang w:val="fr-FR"/>
        </w:rPr>
        <w:t xml:space="preserve"> des recommandations et des plans d’actions fondés sur les résultats.</w:t>
      </w:r>
    </w:p>
    <w:p w:rsidRPr="000B1C42" w:rsidR="002174AD" w:rsidP="002174AD" w:rsidRDefault="002174AD" w14:paraId="5EAC338E" w14:textId="77777777">
      <w:pPr>
        <w:pStyle w:val="ListParagraph"/>
        <w:spacing w:after="0" w:line="240" w:lineRule="auto"/>
        <w:ind w:left="1440"/>
        <w:rPr>
          <w:rFonts w:eastAsia="MS Mincho" w:cstheme="minorHAnsi"/>
          <w:lang w:val="fr-FR"/>
        </w:rPr>
      </w:pPr>
    </w:p>
    <w:p w:rsidRPr="0027544D" w:rsidR="002604ED" w:rsidP="54D9A45D" w:rsidRDefault="0027544D" w14:paraId="0F42A787" w14:textId="77777777">
      <w:pPr>
        <w:pStyle w:val="ListParagraph"/>
        <w:numPr>
          <w:ilvl w:val="0"/>
          <w:numId w:val="23"/>
        </w:numPr>
        <w:spacing w:after="0" w:line="240" w:lineRule="auto"/>
        <w:rPr>
          <w:rFonts w:eastAsia="MS Mincho"/>
          <w:lang w:val="fr-FR"/>
        </w:rPr>
      </w:pPr>
      <w:r w:rsidRPr="02225557">
        <w:rPr>
          <w:rFonts w:eastAsia="MS Mincho"/>
          <w:lang w:val="fr-FR"/>
        </w:rPr>
        <w:t>Expliquez l'étape 1 : trouver les données existantes en utilisant les diapositives 46, 47 et 48 : Informations à rechercher :</w:t>
      </w:r>
    </w:p>
    <w:p w:rsidRPr="0027544D" w:rsidR="00743062" w:rsidP="0086077B" w:rsidRDefault="0027544D" w14:paraId="0B21B0D3" w14:textId="77777777">
      <w:pPr>
        <w:numPr>
          <w:ilvl w:val="0"/>
          <w:numId w:val="25"/>
        </w:numPr>
        <w:spacing w:after="80" w:line="240" w:lineRule="auto"/>
        <w:ind w:left="1434" w:hanging="357"/>
        <w:jc w:val="both"/>
        <w:rPr>
          <w:rFonts w:cstheme="minorHAnsi"/>
          <w:color w:val="000000"/>
          <w:lang w:val="fr-FR"/>
        </w:rPr>
      </w:pPr>
      <w:r w:rsidRPr="0027544D">
        <w:rPr>
          <w:rFonts w:cstheme="minorHAnsi"/>
          <w:b/>
          <w:color w:val="000000"/>
          <w:lang w:val="fr-FR"/>
        </w:rPr>
        <w:t xml:space="preserve">Démographie de la population </w:t>
      </w:r>
      <w:r w:rsidRPr="0027544D" w:rsidR="00743062">
        <w:rPr>
          <w:rFonts w:cstheme="minorHAnsi"/>
          <w:b/>
          <w:color w:val="000000"/>
          <w:lang w:val="fr-FR"/>
        </w:rPr>
        <w:t xml:space="preserve">: </w:t>
      </w:r>
      <w:r w:rsidRPr="0027544D">
        <w:rPr>
          <w:rFonts w:cstheme="minorHAnsi"/>
          <w:color w:val="000000"/>
          <w:lang w:val="fr-FR"/>
        </w:rPr>
        <w:t>Quel était le profile d</w:t>
      </w:r>
      <w:r>
        <w:rPr>
          <w:rFonts w:cstheme="minorHAnsi"/>
          <w:color w:val="000000"/>
          <w:lang w:val="fr-FR"/>
        </w:rPr>
        <w:t>émographique de la population (ventilée par sexe et par âge) avant la crise ? Qu’est ce qui a changé depuis le début de la crise ou du programme ? Examinez le nombre de ménages et la taille moyenne des femmes, le nombre de ménages dirigés par une personne seule ou par un enfant (par sexe et par âge), le nombre de personnes avec des besoins spécifiques (par sexe et par âge), le nombre de femmes enceintes et de mères allaitantes, etc. Existe-t-il des structures familiales polygames ?</w:t>
      </w:r>
    </w:p>
    <w:p w:rsidR="00743062" w:rsidP="0086077B" w:rsidRDefault="0027544D" w14:paraId="26894CC5" w14:textId="2CDCE37B">
      <w:pPr>
        <w:numPr>
          <w:ilvl w:val="0"/>
          <w:numId w:val="25"/>
        </w:numPr>
        <w:spacing w:after="80" w:line="240" w:lineRule="auto"/>
        <w:ind w:left="1434" w:hanging="357"/>
        <w:jc w:val="both"/>
        <w:rPr>
          <w:rFonts w:cstheme="minorHAnsi"/>
          <w:color w:val="000000"/>
          <w:lang w:val="fr-FR"/>
        </w:rPr>
      </w:pPr>
      <w:r w:rsidRPr="0027544D">
        <w:rPr>
          <w:rFonts w:cstheme="minorHAnsi"/>
          <w:b/>
          <w:color w:val="000000"/>
          <w:lang w:val="fr-FR"/>
        </w:rPr>
        <w:t>Les rôles des genres :</w:t>
      </w:r>
      <w:r w:rsidRPr="0027544D">
        <w:rPr>
          <w:rFonts w:cstheme="minorHAnsi"/>
          <w:color w:val="000000"/>
          <w:lang w:val="fr-FR"/>
        </w:rPr>
        <w:t xml:space="preserve"> Qu</w:t>
      </w:r>
      <w:r>
        <w:rPr>
          <w:rFonts w:cstheme="minorHAnsi"/>
          <w:color w:val="000000"/>
          <w:lang w:val="fr-FR"/>
        </w:rPr>
        <w:t>els étaient les rôles des femmes, des filles, des hommes et des garçons en matière de nutrition avant la crise ? Comment est-ce que ces rôles ont-ils chang</w:t>
      </w:r>
      <w:r w:rsidR="004E5713">
        <w:rPr>
          <w:rFonts w:cstheme="minorHAnsi"/>
          <w:color w:val="000000"/>
          <w:lang w:val="fr-FR"/>
        </w:rPr>
        <w:t>é</w:t>
      </w:r>
      <w:r>
        <w:rPr>
          <w:rFonts w:cstheme="minorHAnsi"/>
          <w:color w:val="000000"/>
          <w:lang w:val="fr-FR"/>
        </w:rPr>
        <w:t xml:space="preserve"> depuis le début de la crise ? Quels sont les nouveaux rôles des femmes, des filles, des hommes et des garçons et comment interagissent-ils ? Combien de temps ces rôles nécessitent-ils ?</w:t>
      </w:r>
    </w:p>
    <w:p w:rsidRPr="0027544D" w:rsidR="00E11996" w:rsidP="00E11996" w:rsidRDefault="00E11996" w14:paraId="7C52EB4B" w14:textId="77777777">
      <w:pPr>
        <w:numPr>
          <w:ilvl w:val="0"/>
          <w:numId w:val="25"/>
        </w:numPr>
        <w:spacing w:after="80" w:line="240" w:lineRule="auto"/>
        <w:jc w:val="both"/>
        <w:rPr>
          <w:rFonts w:cstheme="minorHAnsi"/>
          <w:color w:val="000000"/>
          <w:lang w:val="fr-FR"/>
        </w:rPr>
      </w:pPr>
      <w:r w:rsidRPr="00E11996">
        <w:rPr>
          <w:rFonts w:cstheme="minorHAnsi"/>
          <w:b/>
          <w:color w:val="000000"/>
          <w:lang w:val="fr-FR"/>
        </w:rPr>
        <w:t>Les structures de prise de décision</w:t>
      </w:r>
      <w:r w:rsidRPr="00E11996">
        <w:rPr>
          <w:rFonts w:cstheme="minorHAnsi"/>
          <w:color w:val="000000"/>
          <w:lang w:val="fr-FR"/>
        </w:rPr>
        <w:t xml:space="preserve"> : Quelles étaient les structures utilisées par la communauté pour prendre des décisions relatives à la nutrition avant la crise et quelles sont-elles aujourd'hui ? Qui participe aux espaces de décision ? Les femmes et les hommes ont-ils une voix égale ? Comment les adolescents, filles et garçons, participent-ils ?</w:t>
      </w:r>
    </w:p>
    <w:p w:rsidRPr="002B3F2C" w:rsidR="002174AD" w:rsidP="0086077B" w:rsidRDefault="00743062" w14:paraId="14199243" w14:textId="1E426869">
      <w:pPr>
        <w:numPr>
          <w:ilvl w:val="0"/>
          <w:numId w:val="25"/>
        </w:numPr>
        <w:spacing w:after="80" w:line="240" w:lineRule="auto"/>
        <w:ind w:left="1434" w:hanging="357"/>
        <w:jc w:val="both"/>
        <w:rPr>
          <w:rFonts w:cstheme="minorHAnsi"/>
          <w:color w:val="000000"/>
          <w:lang w:val="fr-FR"/>
        </w:rPr>
      </w:pPr>
      <w:r w:rsidRPr="002B3F2C">
        <w:rPr>
          <w:rFonts w:cstheme="minorHAnsi"/>
          <w:b/>
          <w:color w:val="000000"/>
          <w:lang w:val="fr-FR"/>
        </w:rPr>
        <w:t>Protection</w:t>
      </w:r>
      <w:r w:rsidRPr="002B3F2C" w:rsidR="00D51A1F">
        <w:rPr>
          <w:rFonts w:cstheme="minorHAnsi"/>
          <w:b/>
          <w:color w:val="000000"/>
          <w:lang w:val="fr-FR"/>
        </w:rPr>
        <w:t xml:space="preserve"> </w:t>
      </w:r>
      <w:r w:rsidRPr="002B3F2C">
        <w:rPr>
          <w:rFonts w:cstheme="minorHAnsi"/>
          <w:b/>
          <w:color w:val="000000"/>
          <w:lang w:val="fr-FR"/>
        </w:rPr>
        <w:t xml:space="preserve">: </w:t>
      </w:r>
      <w:r w:rsidRPr="002B3F2C" w:rsidR="002B3F2C">
        <w:rPr>
          <w:rFonts w:cstheme="minorHAnsi"/>
          <w:color w:val="000000"/>
          <w:lang w:val="fr-FR"/>
        </w:rPr>
        <w:t xml:space="preserve">À quels risques de protection les groupes de femmes, de filles, d’hommes et de garçons </w:t>
      </w:r>
      <w:r w:rsidR="002B3F2C">
        <w:rPr>
          <w:rFonts w:cstheme="minorHAnsi"/>
          <w:color w:val="000000"/>
          <w:lang w:val="fr-FR"/>
        </w:rPr>
        <w:t xml:space="preserve">étaient-ils exposés avant la crise ? Quelles sont les informations disponibles au sujet des risque de protection depuis le début de la crise ou </w:t>
      </w:r>
      <w:r w:rsidR="004E5713">
        <w:rPr>
          <w:rFonts w:cstheme="minorHAnsi"/>
          <w:color w:val="000000"/>
          <w:lang w:val="fr-FR"/>
        </w:rPr>
        <w:t>au moment où</w:t>
      </w:r>
      <w:r w:rsidR="002B3F2C">
        <w:rPr>
          <w:rFonts w:cstheme="minorHAnsi"/>
          <w:color w:val="000000"/>
          <w:lang w:val="fr-FR"/>
        </w:rPr>
        <w:t xml:space="preserve"> l</w:t>
      </w:r>
      <w:r w:rsidR="004E5713">
        <w:rPr>
          <w:rFonts w:cstheme="minorHAnsi"/>
          <w:color w:val="000000"/>
          <w:lang w:val="fr-FR"/>
        </w:rPr>
        <w:t>e</w:t>
      </w:r>
      <w:r w:rsidR="002B3F2C">
        <w:rPr>
          <w:rFonts w:cstheme="minorHAnsi"/>
          <w:color w:val="000000"/>
          <w:lang w:val="fr-FR"/>
        </w:rPr>
        <w:t xml:space="preserve"> programme a commencé ? Comment les cadres juridiques affectent-ils les besoins de protection et l’accès à la justice ?</w:t>
      </w:r>
    </w:p>
    <w:p w:rsidRPr="00A2233E" w:rsidR="00743062" w:rsidP="0086077B" w:rsidRDefault="00A2233E" w14:paraId="340CCB1D" w14:textId="09DD24E4">
      <w:pPr>
        <w:numPr>
          <w:ilvl w:val="0"/>
          <w:numId w:val="25"/>
        </w:numPr>
        <w:spacing w:after="80" w:line="240" w:lineRule="auto"/>
        <w:ind w:left="1434" w:hanging="357"/>
        <w:jc w:val="both"/>
        <w:rPr>
          <w:rFonts w:cstheme="minorHAnsi"/>
          <w:color w:val="000000"/>
          <w:lang w:val="fr-FR"/>
        </w:rPr>
      </w:pPr>
      <w:r w:rsidRPr="00A2233E">
        <w:rPr>
          <w:rFonts w:cstheme="minorHAnsi"/>
          <w:b/>
          <w:color w:val="000000"/>
          <w:lang w:val="fr-FR"/>
        </w:rPr>
        <w:lastRenderedPageBreak/>
        <w:t xml:space="preserve">Les besoins, capacités et aspirations liées au genre </w:t>
      </w:r>
      <w:r w:rsidRPr="00A2233E" w:rsidR="00743062">
        <w:rPr>
          <w:rFonts w:cstheme="minorHAnsi"/>
          <w:b/>
          <w:color w:val="000000"/>
          <w:lang w:val="fr-FR"/>
        </w:rPr>
        <w:t xml:space="preserve">: </w:t>
      </w:r>
      <w:r>
        <w:rPr>
          <w:rFonts w:cstheme="minorHAnsi"/>
          <w:color w:val="000000"/>
          <w:lang w:val="fr-FR"/>
        </w:rPr>
        <w:t xml:space="preserve">Quels sont les besoins, les capacités et les aspirations en matière de nutrition des femmes, des filles, des hommes et des garçons de la population et/ou du programme </w:t>
      </w:r>
      <w:r w:rsidR="00654C6E">
        <w:rPr>
          <w:rFonts w:cstheme="minorHAnsi"/>
          <w:color w:val="000000"/>
          <w:lang w:val="fr-FR"/>
        </w:rPr>
        <w:t>concerné</w:t>
      </w:r>
      <w:r>
        <w:rPr>
          <w:rFonts w:cstheme="minorHAnsi"/>
          <w:color w:val="000000"/>
          <w:lang w:val="fr-FR"/>
        </w:rPr>
        <w:t> ? Cette étape devrait inclure une évaluation de la satisfaction des besoins nutritionnels des groupes spécifiques. Par exemple, parfois les femmes et les filles ne mangent qu’aprè</w:t>
      </w:r>
      <w:r w:rsidR="004041A7">
        <w:rPr>
          <w:rFonts w:cstheme="minorHAnsi"/>
          <w:color w:val="000000"/>
          <w:lang w:val="fr-FR"/>
        </w:rPr>
        <w:t xml:space="preserve">s les hommes et les garçons </w:t>
      </w:r>
      <w:r w:rsidRPr="004041A7" w:rsidR="004041A7">
        <w:rPr>
          <w:rFonts w:cstheme="minorHAnsi"/>
          <w:color w:val="000000"/>
          <w:lang w:val="fr-FR"/>
        </w:rPr>
        <w:t xml:space="preserve">et, si la nourriture disponible est insuffisante, elles réduisent leur consommation </w:t>
      </w:r>
      <w:r w:rsidR="004041A7">
        <w:rPr>
          <w:rFonts w:cstheme="minorHAnsi"/>
          <w:color w:val="000000"/>
          <w:lang w:val="fr-FR"/>
        </w:rPr>
        <w:t>ou ne mangent pas d</w:t>
      </w:r>
      <w:r w:rsidR="00403C21">
        <w:rPr>
          <w:rFonts w:cstheme="minorHAnsi"/>
          <w:color w:val="000000"/>
          <w:lang w:val="fr-FR"/>
        </w:rPr>
        <w:t>u</w:t>
      </w:r>
      <w:r w:rsidR="004041A7">
        <w:rPr>
          <w:rFonts w:cstheme="minorHAnsi"/>
          <w:color w:val="000000"/>
          <w:lang w:val="fr-FR"/>
        </w:rPr>
        <w:t xml:space="preserve"> tout. Il faut aussi inclure une évaluation des pratiques d’allaitement. </w:t>
      </w:r>
      <w:r w:rsidRPr="004041A7" w:rsidR="004041A7">
        <w:rPr>
          <w:rFonts w:cstheme="minorHAnsi"/>
          <w:color w:val="000000"/>
          <w:lang w:val="fr-FR"/>
        </w:rPr>
        <w:t>Il se peut que les femmes n'allaitent pas parce qu'elles pensent que les substituts du lait maternel sont meilleurs, ou parce qu'elles n'ont pas assez de nourriture ou parce qu'elles n'ont ni le temps, ni l'espace, ni le soutien nécessaire.</w:t>
      </w:r>
    </w:p>
    <w:p w:rsidRPr="004041A7" w:rsidR="00743062" w:rsidP="004041A7" w:rsidRDefault="004041A7" w14:paraId="69D8E8E8" w14:textId="03DCFB86">
      <w:pPr>
        <w:pStyle w:val="ListParagraph"/>
        <w:numPr>
          <w:ilvl w:val="0"/>
          <w:numId w:val="23"/>
        </w:numPr>
        <w:spacing w:after="0" w:line="240" w:lineRule="auto"/>
        <w:rPr>
          <w:rFonts w:cstheme="minorHAnsi"/>
          <w:color w:val="000000"/>
          <w:lang w:val="fr-FR"/>
        </w:rPr>
      </w:pPr>
      <w:r>
        <w:rPr>
          <w:rFonts w:cstheme="minorHAnsi"/>
          <w:color w:val="000000"/>
          <w:lang w:val="fr-FR"/>
        </w:rPr>
        <w:t>Sources d'information : lisez</w:t>
      </w:r>
      <w:r w:rsidRPr="004041A7">
        <w:rPr>
          <w:rFonts w:cstheme="minorHAnsi"/>
          <w:color w:val="000000"/>
          <w:lang w:val="fr-FR"/>
        </w:rPr>
        <w:t xml:space="preserve"> brièvement les sources d'information de la diapositive 47</w:t>
      </w:r>
      <w:r w:rsidR="00403C21">
        <w:rPr>
          <w:rFonts w:cstheme="minorHAnsi"/>
          <w:color w:val="000000"/>
          <w:lang w:val="fr-FR"/>
        </w:rPr>
        <w:t>.</w:t>
      </w:r>
    </w:p>
    <w:p w:rsidRPr="004041A7" w:rsidR="0086077B" w:rsidP="7A77F6B7" w:rsidRDefault="0086077B" w14:paraId="416BF029" w14:textId="6385CDBF">
      <w:pPr>
        <w:pStyle w:val="ListParagraph"/>
        <w:numPr>
          <w:ilvl w:val="0"/>
          <w:numId w:val="52"/>
        </w:numPr>
        <w:spacing w:line="240" w:lineRule="auto"/>
        <w:ind w:left="1440"/>
        <w:rPr>
          <w:color w:val="000000"/>
          <w:lang w:val="fr-FR"/>
        </w:rPr>
      </w:pPr>
      <w:r w:rsidRPr="3472E502">
        <w:rPr>
          <w:color w:val="000000" w:themeColor="text1"/>
          <w:lang w:val="fr-FR"/>
        </w:rPr>
        <w:t>L’analyse de situation du pays l</w:t>
      </w:r>
      <w:r w:rsidR="00AC2C4B">
        <w:rPr>
          <w:color w:val="000000" w:themeColor="text1"/>
          <w:lang w:val="fr-FR"/>
        </w:rPr>
        <w:t>a</w:t>
      </w:r>
      <w:r w:rsidRPr="3472E502">
        <w:rPr>
          <w:color w:val="000000" w:themeColor="text1"/>
          <w:lang w:val="fr-FR"/>
        </w:rPr>
        <w:t xml:space="preserve"> plus récente </w:t>
      </w:r>
      <w:r w:rsidRPr="3472E502" w:rsidR="004041A7">
        <w:rPr>
          <w:color w:val="000000" w:themeColor="text1"/>
          <w:lang w:val="fr-FR"/>
        </w:rPr>
        <w:t xml:space="preserve">pour </w:t>
      </w:r>
      <w:proofErr w:type="gramStart"/>
      <w:r w:rsidR="00AC2C4B">
        <w:rPr>
          <w:color w:val="000000" w:themeColor="text1"/>
          <w:lang w:val="fr-FR"/>
        </w:rPr>
        <w:t xml:space="preserve">des </w:t>
      </w:r>
      <w:r w:rsidRPr="3472E502" w:rsidR="004041A7">
        <w:rPr>
          <w:color w:val="000000" w:themeColor="text1"/>
          <w:lang w:val="fr-FR"/>
        </w:rPr>
        <w:t>information</w:t>
      </w:r>
      <w:r w:rsidR="00AC2C4B">
        <w:rPr>
          <w:color w:val="000000" w:themeColor="text1"/>
          <w:lang w:val="fr-FR"/>
        </w:rPr>
        <w:t>s</w:t>
      </w:r>
      <w:r w:rsidRPr="3472E502" w:rsidR="004041A7">
        <w:rPr>
          <w:color w:val="000000" w:themeColor="text1"/>
          <w:lang w:val="fr-FR"/>
        </w:rPr>
        <w:t xml:space="preserve"> sur</w:t>
      </w:r>
      <w:proofErr w:type="gramEnd"/>
      <w:r w:rsidRPr="3472E502" w:rsidR="004041A7">
        <w:rPr>
          <w:color w:val="000000" w:themeColor="text1"/>
          <w:lang w:val="fr-FR"/>
        </w:rPr>
        <w:t xml:space="preserve"> : 1) </w:t>
      </w:r>
      <w:r w:rsidR="00AC2C4B">
        <w:rPr>
          <w:color w:val="000000" w:themeColor="text1"/>
          <w:lang w:val="fr-FR"/>
        </w:rPr>
        <w:t>le statut</w:t>
      </w:r>
      <w:r w:rsidRPr="3472E502" w:rsidR="004041A7">
        <w:rPr>
          <w:color w:val="000000" w:themeColor="text1"/>
          <w:lang w:val="fr-FR"/>
        </w:rPr>
        <w:t xml:space="preserve"> des femmes et des filles (par ex. les inscriptions scolaires ventilées par sexe, la représentation politique et dans la main-d’œuvre, l’état de santé, la VBG) et 2) </w:t>
      </w:r>
      <w:r w:rsidRPr="00043788" w:rsidR="00043788">
        <w:rPr>
          <w:color w:val="000000" w:themeColor="text1"/>
          <w:lang w:val="fr-FR"/>
        </w:rPr>
        <w:t xml:space="preserve">les rôles et les politiques des ministères et autres institutions en matière de développement </w:t>
      </w:r>
      <w:r w:rsidR="00043788">
        <w:rPr>
          <w:color w:val="000000" w:themeColor="text1"/>
          <w:lang w:val="fr-FR"/>
        </w:rPr>
        <w:t>qui tient compte</w:t>
      </w:r>
      <w:r w:rsidRPr="00043788" w:rsidR="00043788">
        <w:rPr>
          <w:color w:val="000000" w:themeColor="text1"/>
          <w:lang w:val="fr-FR"/>
        </w:rPr>
        <w:t xml:space="preserve"> </w:t>
      </w:r>
      <w:r w:rsidR="00043788">
        <w:rPr>
          <w:color w:val="000000" w:themeColor="text1"/>
          <w:lang w:val="fr-FR"/>
        </w:rPr>
        <w:t>d</w:t>
      </w:r>
      <w:r w:rsidRPr="00043788" w:rsidR="00043788">
        <w:rPr>
          <w:color w:val="000000" w:themeColor="text1"/>
          <w:lang w:val="fr-FR"/>
        </w:rPr>
        <w:t>u genre</w:t>
      </w:r>
      <w:r w:rsidR="00043788">
        <w:rPr>
          <w:color w:val="000000" w:themeColor="text1"/>
          <w:lang w:val="fr-FR"/>
        </w:rPr>
        <w:t>.</w:t>
      </w:r>
    </w:p>
    <w:p w:rsidRPr="004041A7" w:rsidR="0086077B" w:rsidP="004041A7" w:rsidRDefault="0086077B" w14:paraId="64E9339A" w14:textId="57CA038C">
      <w:pPr>
        <w:pStyle w:val="ListParagraph"/>
        <w:numPr>
          <w:ilvl w:val="0"/>
          <w:numId w:val="52"/>
        </w:numPr>
        <w:spacing w:line="240" w:lineRule="auto"/>
        <w:ind w:left="1443"/>
        <w:rPr>
          <w:rFonts w:cstheme="minorHAnsi"/>
          <w:color w:val="000000"/>
          <w:lang w:val="fr-FR"/>
        </w:rPr>
      </w:pPr>
      <w:r w:rsidRPr="004041A7">
        <w:rPr>
          <w:rFonts w:cstheme="minorHAnsi"/>
          <w:bCs/>
          <w:color w:val="000000"/>
          <w:lang w:val="fr-FR"/>
        </w:rPr>
        <w:t>Objectifs et cibles en matière d’égalité de genre dans le document de programme pour chaque pays</w:t>
      </w:r>
      <w:r w:rsidR="00362061">
        <w:rPr>
          <w:rFonts w:cstheme="minorHAnsi"/>
          <w:bCs/>
          <w:color w:val="000000"/>
          <w:lang w:val="fr-FR"/>
        </w:rPr>
        <w:t>.</w:t>
      </w:r>
    </w:p>
    <w:p w:rsidRPr="004041A7" w:rsidR="0086077B" w:rsidP="004041A7" w:rsidRDefault="0086077B" w14:paraId="616D8B90" w14:textId="4E8E57BA">
      <w:pPr>
        <w:pStyle w:val="ListParagraph"/>
        <w:numPr>
          <w:ilvl w:val="0"/>
          <w:numId w:val="52"/>
        </w:numPr>
        <w:spacing w:line="240" w:lineRule="auto"/>
        <w:ind w:left="1443"/>
        <w:rPr>
          <w:rFonts w:cstheme="minorHAnsi"/>
          <w:color w:val="000000"/>
          <w:lang w:val="fr-FR"/>
        </w:rPr>
      </w:pPr>
      <w:r w:rsidRPr="004041A7">
        <w:rPr>
          <w:rFonts w:cstheme="minorHAnsi"/>
          <w:bCs/>
          <w:color w:val="000000"/>
          <w:lang w:val="fr-FR"/>
        </w:rPr>
        <w:t>Rapport sur le plan d’action du programme de pays</w:t>
      </w:r>
      <w:r w:rsidR="00362061">
        <w:rPr>
          <w:rFonts w:cstheme="minorHAnsi"/>
          <w:bCs/>
          <w:color w:val="000000"/>
          <w:lang w:val="fr-FR"/>
        </w:rPr>
        <w:t>.</w:t>
      </w:r>
    </w:p>
    <w:p w:rsidRPr="004041A7" w:rsidR="0086077B" w:rsidP="004041A7" w:rsidRDefault="0086077B" w14:paraId="428FED60" w14:textId="59CE7604">
      <w:pPr>
        <w:pStyle w:val="ListParagraph"/>
        <w:numPr>
          <w:ilvl w:val="0"/>
          <w:numId w:val="52"/>
        </w:numPr>
        <w:spacing w:line="240" w:lineRule="auto"/>
        <w:ind w:left="1443"/>
        <w:rPr>
          <w:rFonts w:cstheme="minorHAnsi"/>
          <w:color w:val="000000"/>
          <w:lang w:val="fr-FR"/>
        </w:rPr>
      </w:pPr>
      <w:r w:rsidRPr="004041A7">
        <w:rPr>
          <w:rFonts w:cstheme="minorHAnsi"/>
          <w:bCs/>
          <w:color w:val="000000"/>
          <w:lang w:val="fr-FR"/>
        </w:rPr>
        <w:t xml:space="preserve">Documents et évaluations liées aux programmes </w:t>
      </w:r>
      <w:r w:rsidR="00E96F5D">
        <w:rPr>
          <w:rFonts w:cstheme="minorHAnsi"/>
          <w:bCs/>
          <w:color w:val="000000"/>
          <w:lang w:val="fr-FR"/>
        </w:rPr>
        <w:t>réactifs</w:t>
      </w:r>
      <w:r w:rsidRPr="004041A7">
        <w:rPr>
          <w:rFonts w:cstheme="minorHAnsi"/>
          <w:bCs/>
          <w:color w:val="000000"/>
          <w:lang w:val="fr-FR"/>
        </w:rPr>
        <w:t xml:space="preserve"> au genre existant dans le pays ou la région</w:t>
      </w:r>
      <w:r w:rsidR="00362061">
        <w:rPr>
          <w:rFonts w:cstheme="minorHAnsi"/>
          <w:bCs/>
          <w:color w:val="000000"/>
          <w:lang w:val="fr-FR"/>
        </w:rPr>
        <w:t>.</w:t>
      </w:r>
    </w:p>
    <w:p w:rsidRPr="004041A7" w:rsidR="004041A7" w:rsidP="004041A7" w:rsidRDefault="0086077B" w14:paraId="26926274" w14:textId="60926CDD">
      <w:pPr>
        <w:pStyle w:val="ListParagraph"/>
        <w:numPr>
          <w:ilvl w:val="0"/>
          <w:numId w:val="52"/>
        </w:numPr>
        <w:spacing w:line="240" w:lineRule="auto"/>
        <w:ind w:left="1443"/>
        <w:rPr>
          <w:rFonts w:cstheme="minorHAnsi"/>
          <w:color w:val="000000"/>
          <w:lang w:val="fr-FR"/>
        </w:rPr>
      </w:pPr>
      <w:r w:rsidRPr="004041A7">
        <w:rPr>
          <w:rFonts w:cstheme="minorHAnsi"/>
          <w:bCs/>
          <w:color w:val="000000"/>
          <w:lang w:val="fr-FR"/>
        </w:rPr>
        <w:t>Toutes les évaluations des programmes de nutrition qui incluent une évaluation de l’équité, y compris les dimensions de genre</w:t>
      </w:r>
      <w:r w:rsidR="00E96F5D">
        <w:rPr>
          <w:rFonts w:cstheme="minorHAnsi"/>
          <w:bCs/>
          <w:color w:val="000000"/>
          <w:lang w:val="fr-FR"/>
        </w:rPr>
        <w:t>.</w:t>
      </w:r>
    </w:p>
    <w:p w:rsidRPr="004041A7" w:rsidR="0086077B" w:rsidP="004041A7" w:rsidRDefault="0086077B" w14:paraId="58D7C92A" w14:textId="6C674C53">
      <w:pPr>
        <w:pStyle w:val="ListParagraph"/>
        <w:numPr>
          <w:ilvl w:val="0"/>
          <w:numId w:val="52"/>
        </w:numPr>
        <w:spacing w:line="240" w:lineRule="auto"/>
        <w:ind w:left="1443"/>
        <w:rPr>
          <w:rFonts w:cstheme="minorHAnsi"/>
          <w:color w:val="000000"/>
          <w:lang w:val="fr-FR"/>
        </w:rPr>
      </w:pPr>
      <w:r w:rsidRPr="004041A7">
        <w:rPr>
          <w:rFonts w:cstheme="minorHAnsi"/>
          <w:bCs/>
          <w:color w:val="000000"/>
          <w:lang w:val="fr-FR"/>
        </w:rPr>
        <w:t>Les évaluations de population avec DVSA tels que MICS, EDS et les enquêtes de nutrition SMART</w:t>
      </w:r>
      <w:r w:rsidR="00E96F5D">
        <w:rPr>
          <w:rFonts w:cstheme="minorHAnsi"/>
          <w:bCs/>
          <w:color w:val="000000"/>
          <w:lang w:val="fr-FR"/>
        </w:rPr>
        <w:t>.</w:t>
      </w:r>
    </w:p>
    <w:p w:rsidRPr="005E5886" w:rsidR="005E5886" w:rsidP="00695308" w:rsidRDefault="005E5886" w14:paraId="694D45F8" w14:textId="1DF6AD08">
      <w:pPr>
        <w:pStyle w:val="ListParagraph"/>
        <w:numPr>
          <w:ilvl w:val="0"/>
          <w:numId w:val="23"/>
        </w:numPr>
        <w:spacing w:after="0" w:line="240" w:lineRule="auto"/>
        <w:rPr>
          <w:rFonts w:cstheme="minorHAnsi"/>
          <w:color w:val="000000"/>
          <w:lang w:val="fr-FR"/>
        </w:rPr>
      </w:pPr>
      <w:r w:rsidRPr="005E5886">
        <w:rPr>
          <w:rFonts w:cstheme="minorHAnsi"/>
          <w:color w:val="000000"/>
          <w:lang w:val="fr-FR"/>
        </w:rPr>
        <w:t xml:space="preserve">Données ventilées par sexe et par </w:t>
      </w:r>
      <w:r>
        <w:rPr>
          <w:rFonts w:cstheme="minorHAnsi"/>
          <w:color w:val="000000"/>
          <w:lang w:val="fr-FR"/>
        </w:rPr>
        <w:t>âge (DVSA) – diapositive 48</w:t>
      </w:r>
      <w:r w:rsidR="008F2D7C">
        <w:rPr>
          <w:rFonts w:cstheme="minorHAnsi"/>
          <w:color w:val="000000"/>
          <w:lang w:val="fr-FR"/>
        </w:rPr>
        <w:t>.</w:t>
      </w:r>
      <w:r>
        <w:rPr>
          <w:rFonts w:cstheme="minorHAnsi"/>
          <w:color w:val="000000"/>
          <w:lang w:val="fr-FR"/>
        </w:rPr>
        <w:t xml:space="preserve"> </w:t>
      </w:r>
    </w:p>
    <w:p w:rsidRPr="005E5886" w:rsidR="005E5886" w:rsidP="02225557" w:rsidRDefault="005E5886" w14:paraId="548222A5" w14:textId="0412E188">
      <w:pPr>
        <w:pStyle w:val="ListParagraph"/>
        <w:numPr>
          <w:ilvl w:val="0"/>
          <w:numId w:val="26"/>
        </w:numPr>
        <w:spacing w:after="0" w:line="240" w:lineRule="auto"/>
        <w:ind w:left="1440"/>
        <w:rPr>
          <w:color w:val="000000"/>
          <w:lang w:val="fr-FR"/>
        </w:rPr>
      </w:pPr>
      <w:r w:rsidRPr="3472E502">
        <w:rPr>
          <w:color w:val="000000" w:themeColor="text1"/>
          <w:lang w:val="fr-FR"/>
        </w:rPr>
        <w:t xml:space="preserve">Soulignez que la valeur des DVSA </w:t>
      </w:r>
      <w:r w:rsidR="0034718B">
        <w:rPr>
          <w:color w:val="000000" w:themeColor="text1"/>
          <w:lang w:val="fr-FR"/>
        </w:rPr>
        <w:t xml:space="preserve">est </w:t>
      </w:r>
      <w:r w:rsidRPr="0034718B" w:rsidR="0034718B">
        <w:rPr>
          <w:color w:val="000000" w:themeColor="text1"/>
          <w:lang w:val="fr-FR"/>
        </w:rPr>
        <w:t>qu'elle permet de savoir quels sont les groupes de population les plus vulnérables aux problèmes de nutrition et qui ont le moins accès aux services de nutrition</w:t>
      </w:r>
      <w:r w:rsidR="008F2D7C">
        <w:rPr>
          <w:color w:val="000000" w:themeColor="text1"/>
          <w:lang w:val="fr-FR"/>
        </w:rPr>
        <w:t>.</w:t>
      </w:r>
    </w:p>
    <w:p w:rsidRPr="005E5886" w:rsidR="005E5886" w:rsidP="00695308" w:rsidRDefault="005E5886" w14:paraId="1F77EED5" w14:textId="4D3276AA">
      <w:pPr>
        <w:pStyle w:val="ListParagraph"/>
        <w:numPr>
          <w:ilvl w:val="0"/>
          <w:numId w:val="26"/>
        </w:numPr>
        <w:spacing w:after="0" w:line="240" w:lineRule="auto"/>
        <w:ind w:left="1440"/>
        <w:rPr>
          <w:rFonts w:cstheme="minorHAnsi"/>
          <w:color w:val="000000"/>
          <w:lang w:val="fr-FR"/>
        </w:rPr>
      </w:pPr>
      <w:r w:rsidRPr="005E5886">
        <w:rPr>
          <w:rFonts w:cstheme="minorHAnsi"/>
          <w:color w:val="000000"/>
          <w:lang w:val="fr-FR"/>
        </w:rPr>
        <w:t>Les DVSA sont un</w:t>
      </w:r>
      <w:r w:rsidR="004D0DB5">
        <w:rPr>
          <w:rFonts w:cstheme="minorHAnsi"/>
          <w:color w:val="000000"/>
          <w:lang w:val="fr-FR"/>
        </w:rPr>
        <w:t>e</w:t>
      </w:r>
      <w:r>
        <w:rPr>
          <w:rFonts w:cstheme="minorHAnsi"/>
          <w:color w:val="000000"/>
          <w:lang w:val="fr-FR"/>
        </w:rPr>
        <w:t xml:space="preserve"> composant</w:t>
      </w:r>
      <w:r w:rsidR="004D0DB5">
        <w:rPr>
          <w:rFonts w:cstheme="minorHAnsi"/>
          <w:color w:val="000000"/>
          <w:lang w:val="fr-FR"/>
        </w:rPr>
        <w:t>e</w:t>
      </w:r>
      <w:r>
        <w:rPr>
          <w:rFonts w:cstheme="minorHAnsi"/>
          <w:color w:val="000000"/>
          <w:lang w:val="fr-FR"/>
        </w:rPr>
        <w:t xml:space="preserve"> fondamental</w:t>
      </w:r>
      <w:r w:rsidR="004D0DB5">
        <w:rPr>
          <w:rFonts w:cstheme="minorHAnsi"/>
          <w:color w:val="000000"/>
          <w:lang w:val="fr-FR"/>
        </w:rPr>
        <w:t>e</w:t>
      </w:r>
      <w:r w:rsidRPr="005E5886">
        <w:rPr>
          <w:rFonts w:cstheme="minorHAnsi"/>
          <w:color w:val="000000"/>
          <w:lang w:val="fr-FR"/>
        </w:rPr>
        <w:t xml:space="preserve"> </w:t>
      </w:r>
      <w:r>
        <w:rPr>
          <w:rFonts w:cstheme="minorHAnsi"/>
          <w:color w:val="000000"/>
          <w:lang w:val="fr-FR"/>
        </w:rPr>
        <w:t>de n’importe quelle analyse de genre et elles sont essentielles pour le suivi et la mesure des résultats</w:t>
      </w:r>
      <w:r w:rsidR="004D0DB5">
        <w:rPr>
          <w:rFonts w:cstheme="minorHAnsi"/>
          <w:color w:val="000000"/>
          <w:lang w:val="fr-FR"/>
        </w:rPr>
        <w:t>.</w:t>
      </w:r>
      <w:r>
        <w:rPr>
          <w:rFonts w:cstheme="minorHAnsi"/>
          <w:color w:val="000000"/>
          <w:lang w:val="fr-FR"/>
        </w:rPr>
        <w:t xml:space="preserve"> </w:t>
      </w:r>
    </w:p>
    <w:p w:rsidRPr="005E5886" w:rsidR="00743062" w:rsidP="00695308" w:rsidRDefault="005E5886" w14:paraId="57122184" w14:textId="20CA16A7">
      <w:pPr>
        <w:pStyle w:val="ListParagraph"/>
        <w:numPr>
          <w:ilvl w:val="0"/>
          <w:numId w:val="26"/>
        </w:numPr>
        <w:spacing w:after="0" w:line="240" w:lineRule="auto"/>
        <w:ind w:left="1440"/>
        <w:rPr>
          <w:rFonts w:cstheme="minorHAnsi"/>
          <w:color w:val="000000"/>
          <w:lang w:val="fr-FR"/>
        </w:rPr>
      </w:pPr>
      <w:r w:rsidRPr="005E5886">
        <w:rPr>
          <w:rFonts w:cstheme="minorHAnsi"/>
          <w:color w:val="000000"/>
          <w:lang w:val="fr-FR"/>
        </w:rPr>
        <w:t>Pour être efficace</w:t>
      </w:r>
      <w:r w:rsidR="00CA40C4">
        <w:rPr>
          <w:rFonts w:cstheme="minorHAnsi"/>
          <w:color w:val="000000"/>
          <w:lang w:val="fr-FR"/>
        </w:rPr>
        <w:t>s</w:t>
      </w:r>
      <w:r w:rsidRPr="005E5886">
        <w:rPr>
          <w:rFonts w:cstheme="minorHAnsi"/>
          <w:color w:val="000000"/>
          <w:lang w:val="fr-FR"/>
        </w:rPr>
        <w:t>, les DVSA devraient être collect</w:t>
      </w:r>
      <w:r>
        <w:rPr>
          <w:rFonts w:cstheme="minorHAnsi"/>
          <w:color w:val="000000"/>
          <w:lang w:val="fr-FR"/>
        </w:rPr>
        <w:t>é</w:t>
      </w:r>
      <w:r w:rsidR="00CA40C4">
        <w:rPr>
          <w:rFonts w:cstheme="minorHAnsi"/>
          <w:color w:val="000000"/>
          <w:lang w:val="fr-FR"/>
        </w:rPr>
        <w:t>e</w:t>
      </w:r>
      <w:r>
        <w:rPr>
          <w:rFonts w:cstheme="minorHAnsi"/>
          <w:color w:val="000000"/>
          <w:lang w:val="fr-FR"/>
        </w:rPr>
        <w:t>s et analysé</w:t>
      </w:r>
      <w:r w:rsidR="00CA40C4">
        <w:rPr>
          <w:rFonts w:cstheme="minorHAnsi"/>
          <w:color w:val="000000"/>
          <w:lang w:val="fr-FR"/>
        </w:rPr>
        <w:t>e</w:t>
      </w:r>
      <w:r>
        <w:rPr>
          <w:rFonts w:cstheme="minorHAnsi"/>
          <w:color w:val="000000"/>
          <w:lang w:val="fr-FR"/>
        </w:rPr>
        <w:t>s afin d’informer la programmation</w:t>
      </w:r>
      <w:r w:rsidR="00CA40C4">
        <w:rPr>
          <w:rFonts w:cstheme="minorHAnsi"/>
          <w:color w:val="000000"/>
          <w:lang w:val="fr-FR"/>
        </w:rPr>
        <w:t>.</w:t>
      </w:r>
    </w:p>
    <w:p w:rsidRPr="005E5886" w:rsidR="005E5886" w:rsidP="02225557" w:rsidRDefault="005E5886" w14:paraId="6D9CB15F" w14:textId="34EE218D">
      <w:pPr>
        <w:pStyle w:val="ListParagraph"/>
        <w:numPr>
          <w:ilvl w:val="0"/>
          <w:numId w:val="26"/>
        </w:numPr>
        <w:spacing w:after="0" w:line="240" w:lineRule="auto"/>
        <w:ind w:left="1443"/>
        <w:rPr>
          <w:color w:val="000000"/>
          <w:lang w:val="fr-FR"/>
        </w:rPr>
      </w:pPr>
      <w:r w:rsidRPr="3472E502">
        <w:rPr>
          <w:color w:val="000000" w:themeColor="text1"/>
          <w:lang w:val="fr-FR"/>
        </w:rPr>
        <w:t xml:space="preserve">Dans des circonstances où la collecte de </w:t>
      </w:r>
      <w:r w:rsidRPr="3472E502" w:rsidR="7E5623C7">
        <w:rPr>
          <w:color w:val="000000" w:themeColor="text1"/>
          <w:lang w:val="fr-FR"/>
        </w:rPr>
        <w:t xml:space="preserve">DVSA </w:t>
      </w:r>
      <w:r w:rsidR="00706FFF">
        <w:rPr>
          <w:color w:val="000000" w:themeColor="text1"/>
          <w:lang w:val="fr-FR"/>
        </w:rPr>
        <w:t>est</w:t>
      </w:r>
      <w:r w:rsidRPr="3472E502">
        <w:rPr>
          <w:color w:val="000000" w:themeColor="text1"/>
          <w:lang w:val="fr-FR"/>
        </w:rPr>
        <w:t xml:space="preserve"> difficile, des estimations peuvent être fournies sur la base de statistiques nationales et internationales, de données collectées par d'autres acteurs humanitaires et de développement ou </w:t>
      </w:r>
      <w:r w:rsidR="00706FFF">
        <w:rPr>
          <w:color w:val="000000" w:themeColor="text1"/>
          <w:lang w:val="fr-FR"/>
        </w:rPr>
        <w:t xml:space="preserve">par l’entremise </w:t>
      </w:r>
      <w:r w:rsidRPr="3472E502">
        <w:rPr>
          <w:color w:val="000000" w:themeColor="text1"/>
          <w:lang w:val="fr-FR"/>
        </w:rPr>
        <w:t xml:space="preserve">d'enquêtes </w:t>
      </w:r>
      <w:r w:rsidR="00706FFF">
        <w:rPr>
          <w:color w:val="000000" w:themeColor="text1"/>
          <w:lang w:val="fr-FR"/>
        </w:rPr>
        <w:t>sur échantillons de petite taille</w:t>
      </w:r>
      <w:r w:rsidRPr="3472E502">
        <w:rPr>
          <w:color w:val="000000" w:themeColor="text1"/>
          <w:lang w:val="fr-FR"/>
        </w:rPr>
        <w:t xml:space="preserve">. </w:t>
      </w:r>
    </w:p>
    <w:p w:rsidR="00706FFF" w:rsidP="000E7636" w:rsidRDefault="00706FFF" w14:paraId="56D7C523" w14:textId="77777777">
      <w:pPr>
        <w:pStyle w:val="ListParagraph"/>
        <w:numPr>
          <w:ilvl w:val="0"/>
          <w:numId w:val="26"/>
        </w:numPr>
        <w:spacing w:after="0" w:line="240" w:lineRule="auto"/>
        <w:ind w:left="1443"/>
        <w:rPr>
          <w:rFonts w:cstheme="minorHAnsi"/>
          <w:color w:val="000000"/>
          <w:lang w:val="fr-FR"/>
        </w:rPr>
      </w:pPr>
      <w:r w:rsidRPr="00706FFF">
        <w:rPr>
          <w:rFonts w:cstheme="minorHAnsi"/>
          <w:color w:val="000000"/>
          <w:lang w:val="fr-FR"/>
        </w:rPr>
        <w:t xml:space="preserve">Les données doivent être ventilées par sexe et par âge, au niveau de l'utilisateur, par exemple de 0 à 6 mois, mais aussi par sexe et par âge du chef de famille, par âge et par sexe des personnes qui s'occupent de l'enfant, afin de savoir quels groupes de population sont plus vulnérables aux problèmes de nutrition et ont moins accès aux services de nutrition. </w:t>
      </w:r>
    </w:p>
    <w:p w:rsidRPr="000B1C42" w:rsidR="00743062" w:rsidP="000E7636" w:rsidRDefault="000D162A" w14:paraId="4BB4AE4B" w14:textId="67F24955">
      <w:pPr>
        <w:pStyle w:val="ListParagraph"/>
        <w:numPr>
          <w:ilvl w:val="0"/>
          <w:numId w:val="26"/>
        </w:numPr>
        <w:spacing w:after="0" w:line="240" w:lineRule="auto"/>
        <w:ind w:left="1443"/>
        <w:rPr>
          <w:rFonts w:cstheme="minorHAnsi"/>
          <w:color w:val="000000"/>
          <w:lang w:val="fr-FR"/>
        </w:rPr>
      </w:pPr>
      <w:r w:rsidRPr="000D162A">
        <w:rPr>
          <w:rFonts w:cstheme="minorHAnsi"/>
          <w:color w:val="000000"/>
          <w:lang w:val="fr-FR"/>
        </w:rPr>
        <w:t xml:space="preserve">Un certain nombre de systèmes/flux de données sur la nutrition ont des DVSA qui incluent des enquêtes/surveillance/évaluations rapides </w:t>
      </w:r>
      <w:proofErr w:type="gramStart"/>
      <w:r w:rsidRPr="000D162A">
        <w:rPr>
          <w:rFonts w:cstheme="minorHAnsi"/>
          <w:color w:val="000000"/>
          <w:lang w:val="fr-FR"/>
        </w:rPr>
        <w:t>de la nutrition basées</w:t>
      </w:r>
      <w:proofErr w:type="gramEnd"/>
      <w:r w:rsidRPr="000D162A">
        <w:rPr>
          <w:rFonts w:cstheme="minorHAnsi"/>
          <w:color w:val="000000"/>
          <w:lang w:val="fr-FR"/>
        </w:rPr>
        <w:t xml:space="preserve"> sur la méthodologie SMART et, dans certains cas, des données sanitaires de routine (telles que les admissions OTP/SFP et/ou les indicateurs de performance OTP/SFP).</w:t>
      </w:r>
    </w:p>
    <w:p w:rsidRPr="000E7636" w:rsidR="003C41CB" w:rsidP="1D2C52C5" w:rsidRDefault="000E7636" w14:paraId="6D8F5F97" w14:textId="628A63B2">
      <w:pPr>
        <w:pStyle w:val="ListParagraph"/>
        <w:numPr>
          <w:ilvl w:val="0"/>
          <w:numId w:val="23"/>
        </w:numPr>
        <w:spacing w:after="0" w:line="240" w:lineRule="auto"/>
        <w:rPr>
          <w:rFonts w:cs="Calibri" w:cstheme="minorAscii"/>
          <w:color w:val="000000"/>
          <w:lang w:val="fr-FR"/>
        </w:rPr>
      </w:pPr>
      <w:r w:rsidRPr="1D2C52C5" w:rsidR="000E7636">
        <w:rPr>
          <w:rFonts w:cs="Calibri" w:cstheme="minorAscii"/>
          <w:color w:val="000000" w:themeColor="text1" w:themeTint="FF" w:themeShade="FF"/>
          <w:lang w:val="fr-FR"/>
        </w:rPr>
        <w:t>Exemple d'analyse des données existantes – diapositive 4</w:t>
      </w:r>
      <w:ins w:author="Zuhra Aman" w:date="2020-03-05T17:22:21.377Z" w:id="1534456960">
        <w:r w:rsidRPr="1D2C52C5" w:rsidR="5C3EE7E0">
          <w:rPr>
            <w:rFonts w:cs="Calibri" w:cstheme="minorAscii"/>
            <w:color w:val="000000" w:themeColor="text1" w:themeTint="FF" w:themeShade="FF"/>
            <w:lang w:val="fr-FR"/>
          </w:rPr>
          <w:t>9</w:t>
        </w:r>
      </w:ins>
      <w:r w:rsidRPr="1D2C52C5" w:rsidR="000D162A">
        <w:rPr>
          <w:rFonts w:cs="Calibri" w:cstheme="minorAscii"/>
          <w:color w:val="000000" w:themeColor="text1" w:themeTint="FF" w:themeShade="FF"/>
          <w:lang w:val="fr-FR"/>
        </w:rPr>
        <w:t>.</w:t>
      </w:r>
      <w:r w:rsidRPr="1D2C52C5" w:rsidR="00447194">
        <w:rPr>
          <w:rFonts w:cs="Calibri" w:cstheme="minorAscii"/>
          <w:color w:val="000000" w:themeColor="text1" w:themeTint="FF" w:themeShade="FF"/>
          <w:lang w:val="fr-FR"/>
        </w:rPr>
        <w:t xml:space="preserve"> </w:t>
      </w:r>
    </w:p>
    <w:p w:rsidRPr="000E7636" w:rsidR="008363C7" w:rsidP="3472E502" w:rsidRDefault="000E7636" w14:paraId="305316B9" w14:textId="6E1FC48D">
      <w:pPr>
        <w:pStyle w:val="ListParagraph"/>
        <w:numPr>
          <w:ilvl w:val="0"/>
          <w:numId w:val="27"/>
        </w:numPr>
        <w:spacing w:after="0" w:line="240" w:lineRule="auto"/>
        <w:rPr>
          <w:rFonts w:eastAsiaTheme="minorEastAsia"/>
          <w:color w:val="000000" w:themeColor="text1"/>
          <w:lang w:val="fr-FR"/>
        </w:rPr>
      </w:pPr>
      <w:r w:rsidRPr="3472E502">
        <w:rPr>
          <w:color w:val="000000" w:themeColor="text1"/>
          <w:lang w:val="fr-FR"/>
        </w:rPr>
        <w:lastRenderedPageBreak/>
        <w:t>Dans un article récent publié par ACF, une méta-analyse a été menée sur 27 Link NCA pour </w:t>
      </w:r>
      <w:r w:rsidRPr="3472E502">
        <w:rPr>
          <w:rStyle w:val="Strong"/>
          <w:b w:val="0"/>
          <w:bCs w:val="0"/>
          <w:color w:val="000000" w:themeColor="text1"/>
          <w:lang w:val="fr-FR"/>
        </w:rPr>
        <w:t>évaluer l’influence du statut social des femmes sur les chemins causaux de la malnutrition</w:t>
      </w:r>
      <w:r w:rsidRPr="3472E502">
        <w:rPr>
          <w:b/>
          <w:bCs/>
          <w:color w:val="000000" w:themeColor="text1"/>
          <w:lang w:val="fr-FR"/>
        </w:rPr>
        <w:t>.</w:t>
      </w:r>
      <w:r w:rsidRPr="3472E502">
        <w:rPr>
          <w:color w:val="000000" w:themeColor="text1"/>
          <w:lang w:val="fr-FR"/>
        </w:rPr>
        <w:t> L’article a démontré que, parmi d’autres résultats, l</w:t>
      </w:r>
      <w:r w:rsidRPr="3472E502" w:rsidR="0086077B">
        <w:rPr>
          <w:color w:val="000000" w:themeColor="text1"/>
          <w:lang w:val="fr-FR"/>
        </w:rPr>
        <w:t xml:space="preserve">a surcharge de travail des femmes est identifiée </w:t>
      </w:r>
      <w:r w:rsidRPr="3472E502" w:rsidR="7E5EAC70">
        <w:rPr>
          <w:color w:val="000000" w:themeColor="text1"/>
          <w:lang w:val="fr-FR"/>
        </w:rPr>
        <w:t>majoritairement par les communautés interrogées</w:t>
      </w:r>
      <w:r w:rsidRPr="3472E502" w:rsidR="0086077B">
        <w:rPr>
          <w:color w:val="000000" w:themeColor="text1"/>
          <w:lang w:val="fr-FR"/>
        </w:rPr>
        <w:t xml:space="preserve"> comme le plus important contributeur </w:t>
      </w:r>
      <w:r w:rsidRPr="3472E502" w:rsidR="104277FE">
        <w:rPr>
          <w:color w:val="000000" w:themeColor="text1"/>
          <w:lang w:val="fr-FR"/>
        </w:rPr>
        <w:t>à</w:t>
      </w:r>
      <w:r w:rsidRPr="3472E502" w:rsidR="0086077B">
        <w:rPr>
          <w:color w:val="000000" w:themeColor="text1"/>
          <w:lang w:val="fr-FR"/>
        </w:rPr>
        <w:t xml:space="preserve"> la </w:t>
      </w:r>
      <w:r w:rsidRPr="3472E502" w:rsidR="16464BC2">
        <w:rPr>
          <w:color w:val="000000" w:themeColor="text1"/>
          <w:lang w:val="fr-FR"/>
        </w:rPr>
        <w:t>mal</w:t>
      </w:r>
      <w:r w:rsidRPr="3472E502" w:rsidR="0086077B">
        <w:rPr>
          <w:color w:val="000000" w:themeColor="text1"/>
          <w:lang w:val="fr-FR"/>
        </w:rPr>
        <w:t xml:space="preserve">nutrition infantile. </w:t>
      </w:r>
    </w:p>
    <w:p w:rsidRPr="00802703" w:rsidR="008363C7" w:rsidP="00695308" w:rsidRDefault="00802703" w14:paraId="7E9B7C36" w14:textId="0CC3D7F8">
      <w:pPr>
        <w:pStyle w:val="ListParagraph"/>
        <w:numPr>
          <w:ilvl w:val="0"/>
          <w:numId w:val="23"/>
        </w:numPr>
        <w:spacing w:after="0" w:line="240" w:lineRule="auto"/>
        <w:rPr>
          <w:rFonts w:cstheme="minorHAnsi"/>
          <w:color w:val="000000"/>
          <w:lang w:val="fr-FR"/>
        </w:rPr>
      </w:pPr>
      <w:r w:rsidRPr="00802703">
        <w:rPr>
          <w:rFonts w:cstheme="minorHAnsi"/>
          <w:color w:val="000000"/>
          <w:lang w:val="fr-FR"/>
        </w:rPr>
        <w:t>Explique</w:t>
      </w:r>
      <w:r w:rsidR="000D162A">
        <w:rPr>
          <w:rFonts w:cstheme="minorHAnsi"/>
          <w:color w:val="000000"/>
          <w:lang w:val="fr-FR"/>
        </w:rPr>
        <w:t>z</w:t>
      </w:r>
      <w:r w:rsidRPr="00802703">
        <w:rPr>
          <w:rFonts w:cstheme="minorHAnsi"/>
          <w:color w:val="000000"/>
          <w:lang w:val="fr-FR"/>
        </w:rPr>
        <w:t xml:space="preserve"> l’étape 2</w:t>
      </w:r>
      <w:r>
        <w:rPr>
          <w:rFonts w:cstheme="minorHAnsi"/>
          <w:color w:val="000000"/>
          <w:lang w:val="fr-FR"/>
        </w:rPr>
        <w:t xml:space="preserve"> </w:t>
      </w:r>
      <w:r w:rsidRPr="00802703">
        <w:rPr>
          <w:rFonts w:cstheme="minorHAnsi"/>
          <w:color w:val="000000"/>
          <w:lang w:val="fr-FR"/>
        </w:rPr>
        <w:t xml:space="preserve">(collecter des données) en utilisant les diapositives 50 à </w:t>
      </w:r>
      <w:proofErr w:type="gramStart"/>
      <w:r w:rsidRPr="00802703">
        <w:rPr>
          <w:rFonts w:cstheme="minorHAnsi"/>
          <w:color w:val="000000"/>
          <w:lang w:val="fr-FR"/>
        </w:rPr>
        <w:t>54:</w:t>
      </w:r>
      <w:proofErr w:type="gramEnd"/>
      <w:r w:rsidRPr="00802703">
        <w:rPr>
          <w:rFonts w:cstheme="minorHAnsi"/>
          <w:color w:val="000000"/>
          <w:lang w:val="fr-FR"/>
        </w:rPr>
        <w:t xml:space="preserve"> </w:t>
      </w:r>
      <w:r w:rsidRPr="000D162A" w:rsidR="000D162A">
        <w:rPr>
          <w:rFonts w:cstheme="minorHAnsi"/>
          <w:bCs/>
          <w:color w:val="000000"/>
          <w:lang w:val="fr-FR"/>
        </w:rPr>
        <w:t>Si des informations manquent à l'analyse documentaire, commencez à les collecter par le biais d'entretiens d'information et de discussions de groupe ciblées.</w:t>
      </w:r>
    </w:p>
    <w:p w:rsidRPr="00802703" w:rsidR="0086077B" w:rsidP="02225557" w:rsidRDefault="0086077B" w14:paraId="2DF92EFC" w14:textId="67674DB6">
      <w:pPr>
        <w:pStyle w:val="ListParagraph"/>
        <w:numPr>
          <w:ilvl w:val="1"/>
          <w:numId w:val="78"/>
        </w:numPr>
        <w:spacing w:line="240" w:lineRule="auto"/>
        <w:rPr>
          <w:color w:val="000000"/>
          <w:lang w:val="fr-FR"/>
        </w:rPr>
      </w:pPr>
      <w:r w:rsidRPr="3472E502">
        <w:rPr>
          <w:color w:val="000000" w:themeColor="text1"/>
          <w:lang w:val="fr-FR"/>
        </w:rPr>
        <w:t xml:space="preserve">Utilisez le cadre DAAQ pour identifier et analyser les </w:t>
      </w:r>
      <w:r w:rsidR="00591727">
        <w:rPr>
          <w:color w:val="000000" w:themeColor="text1"/>
          <w:lang w:val="fr-FR"/>
        </w:rPr>
        <w:t>obstacles à</w:t>
      </w:r>
      <w:r w:rsidRPr="3472E502">
        <w:rPr>
          <w:color w:val="000000" w:themeColor="text1"/>
          <w:lang w:val="fr-FR"/>
        </w:rPr>
        <w:t xml:space="preserve"> </w:t>
      </w:r>
      <w:r w:rsidR="00591727">
        <w:rPr>
          <w:color w:val="000000" w:themeColor="text1"/>
          <w:lang w:val="fr-FR"/>
        </w:rPr>
        <w:t>l</w:t>
      </w:r>
      <w:r w:rsidRPr="3472E502">
        <w:rPr>
          <w:color w:val="000000" w:themeColor="text1"/>
          <w:lang w:val="fr-FR"/>
        </w:rPr>
        <w:t>’</w:t>
      </w:r>
      <w:r w:rsidRPr="3472E502" w:rsidR="5EC6F837">
        <w:rPr>
          <w:color w:val="000000" w:themeColor="text1"/>
          <w:lang w:val="fr-FR"/>
        </w:rPr>
        <w:t>accès</w:t>
      </w:r>
      <w:r w:rsidRPr="3472E502">
        <w:rPr>
          <w:color w:val="000000" w:themeColor="text1"/>
          <w:lang w:val="fr-FR"/>
        </w:rPr>
        <w:t xml:space="preserve"> aux services qui ne sont pas immédiatement visible</w:t>
      </w:r>
      <w:r w:rsidRPr="3472E502" w:rsidR="6904F8C1">
        <w:rPr>
          <w:color w:val="000000" w:themeColor="text1"/>
          <w:lang w:val="fr-FR"/>
        </w:rPr>
        <w:t>s</w:t>
      </w:r>
      <w:r w:rsidRPr="3472E502">
        <w:rPr>
          <w:color w:val="000000" w:themeColor="text1"/>
          <w:lang w:val="fr-FR"/>
        </w:rPr>
        <w:t>.</w:t>
      </w:r>
    </w:p>
    <w:p w:rsidRPr="00802703" w:rsidR="0086077B" w:rsidP="00797BAE" w:rsidRDefault="0086077B" w14:paraId="4B8C4DB1" w14:textId="13F26B58">
      <w:pPr>
        <w:pStyle w:val="ListParagraph"/>
        <w:numPr>
          <w:ilvl w:val="1"/>
          <w:numId w:val="78"/>
        </w:numPr>
        <w:spacing w:line="240" w:lineRule="auto"/>
        <w:rPr>
          <w:rFonts w:cstheme="minorHAnsi"/>
          <w:color w:val="000000"/>
          <w:lang w:val="fr-FR"/>
        </w:rPr>
      </w:pPr>
      <w:r w:rsidRPr="00802703">
        <w:rPr>
          <w:rFonts w:cstheme="minorHAnsi"/>
          <w:bCs/>
          <w:color w:val="000000"/>
          <w:lang w:val="fr-FR"/>
        </w:rPr>
        <w:t>Les données collectées devraient toujours</w:t>
      </w:r>
      <w:r w:rsidR="00B80B0E">
        <w:rPr>
          <w:rFonts w:cstheme="minorHAnsi"/>
          <w:bCs/>
          <w:color w:val="000000"/>
          <w:lang w:val="fr-FR"/>
        </w:rPr>
        <w:t xml:space="preserve"> être</w:t>
      </w:r>
      <w:r w:rsidRPr="00802703">
        <w:rPr>
          <w:rFonts w:cstheme="minorHAnsi"/>
          <w:bCs/>
          <w:color w:val="000000"/>
          <w:lang w:val="fr-FR"/>
        </w:rPr>
        <w:t xml:space="preserve"> désagrégées par sexe et âge. </w:t>
      </w:r>
    </w:p>
    <w:p w:rsidRPr="00802703" w:rsidR="00802703" w:rsidP="0F58050B" w:rsidRDefault="008363C7" w14:paraId="608D5877" w14:textId="74B183A0">
      <w:pPr>
        <w:pStyle w:val="ListParagraph"/>
        <w:numPr>
          <w:ilvl w:val="0"/>
          <w:numId w:val="23"/>
        </w:numPr>
        <w:spacing w:after="0" w:line="240" w:lineRule="auto"/>
        <w:rPr>
          <w:color w:val="000000"/>
          <w:lang w:val="fr-FR"/>
        </w:rPr>
      </w:pPr>
      <w:r w:rsidRPr="0F58050B">
        <w:rPr>
          <w:color w:val="000000" w:themeColor="text1"/>
          <w:lang w:val="fr-FR"/>
        </w:rPr>
        <w:t>E</w:t>
      </w:r>
      <w:r w:rsidRPr="0F58050B" w:rsidR="00802703">
        <w:rPr>
          <w:color w:val="000000" w:themeColor="text1"/>
          <w:lang w:val="fr-FR"/>
        </w:rPr>
        <w:t>xercic</w:t>
      </w:r>
      <w:r w:rsidRPr="0F58050B">
        <w:rPr>
          <w:color w:val="000000" w:themeColor="text1"/>
          <w:lang w:val="fr-FR"/>
        </w:rPr>
        <w:t>e</w:t>
      </w:r>
      <w:r w:rsidRPr="0F58050B" w:rsidR="00802703">
        <w:rPr>
          <w:color w:val="000000" w:themeColor="text1"/>
          <w:lang w:val="fr-FR"/>
        </w:rPr>
        <w:t xml:space="preserve"> - diapositive</w:t>
      </w:r>
      <w:r w:rsidRPr="0F58050B" w:rsidR="00447194">
        <w:rPr>
          <w:color w:val="000000" w:themeColor="text1"/>
          <w:lang w:val="fr-FR"/>
        </w:rPr>
        <w:t xml:space="preserve"> 51</w:t>
      </w:r>
      <w:r w:rsidRPr="0F58050B" w:rsidR="3CDC4641">
        <w:rPr>
          <w:color w:val="000000" w:themeColor="text1"/>
          <w:lang w:val="fr-FR"/>
        </w:rPr>
        <w:t xml:space="preserve"> </w:t>
      </w:r>
      <w:r w:rsidRPr="0F58050B">
        <w:rPr>
          <w:color w:val="000000" w:themeColor="text1"/>
          <w:lang w:val="fr-FR"/>
        </w:rPr>
        <w:t xml:space="preserve">: </w:t>
      </w:r>
      <w:r w:rsidRPr="0F58050B" w:rsidR="00802703">
        <w:rPr>
          <w:color w:val="000000" w:themeColor="text1"/>
          <w:lang w:val="fr-FR"/>
        </w:rPr>
        <w:t>Demandez aux participant(e)s en petits groupes de choisir un service qu’ils</w:t>
      </w:r>
      <w:r w:rsidR="009B1B7F">
        <w:rPr>
          <w:color w:val="000000" w:themeColor="text1"/>
          <w:lang w:val="fr-FR"/>
        </w:rPr>
        <w:t xml:space="preserve"> et </w:t>
      </w:r>
      <w:r w:rsidRPr="0F58050B" w:rsidR="00802703">
        <w:rPr>
          <w:color w:val="000000" w:themeColor="text1"/>
          <w:lang w:val="fr-FR"/>
        </w:rPr>
        <w:t>elles fournissent ou qu’ils</w:t>
      </w:r>
      <w:r w:rsidR="009B1B7F">
        <w:rPr>
          <w:color w:val="000000" w:themeColor="text1"/>
          <w:lang w:val="fr-FR"/>
        </w:rPr>
        <w:t xml:space="preserve"> et </w:t>
      </w:r>
      <w:r w:rsidRPr="0F58050B" w:rsidR="00802703">
        <w:rPr>
          <w:color w:val="000000" w:themeColor="text1"/>
          <w:lang w:val="fr-FR"/>
        </w:rPr>
        <w:t>elles connaissent bien et de l’examiner en utilisant le cadre DAAQ. Expliquez qu'ils</w:t>
      </w:r>
      <w:r w:rsidR="009B1B7F">
        <w:rPr>
          <w:color w:val="000000" w:themeColor="text1"/>
          <w:lang w:val="fr-FR"/>
        </w:rPr>
        <w:t xml:space="preserve"> et </w:t>
      </w:r>
      <w:r w:rsidRPr="0F58050B" w:rsidR="00802703">
        <w:rPr>
          <w:color w:val="000000" w:themeColor="text1"/>
          <w:lang w:val="fr-FR"/>
        </w:rPr>
        <w:t>elles doivent passer en revue chacune des composantes du cadre et noter si elle s'applique au service qu'ils</w:t>
      </w:r>
      <w:r w:rsidR="009B1B7F">
        <w:rPr>
          <w:color w:val="000000" w:themeColor="text1"/>
          <w:lang w:val="fr-FR"/>
        </w:rPr>
        <w:t xml:space="preserve"> et </w:t>
      </w:r>
      <w:r w:rsidRPr="0F58050B" w:rsidR="00802703">
        <w:rPr>
          <w:color w:val="000000" w:themeColor="text1"/>
          <w:lang w:val="fr-FR"/>
        </w:rPr>
        <w:t>elles examinent et de souligner les lacunes. Permettez de brèves présentations et soulignez que l'une des méthodes de la collect</w:t>
      </w:r>
      <w:r w:rsidR="009B1B7F">
        <w:rPr>
          <w:color w:val="000000" w:themeColor="text1"/>
          <w:lang w:val="fr-FR"/>
        </w:rPr>
        <w:t>e</w:t>
      </w:r>
      <w:r w:rsidRPr="0F58050B" w:rsidR="00802703">
        <w:rPr>
          <w:color w:val="000000" w:themeColor="text1"/>
          <w:lang w:val="fr-FR"/>
        </w:rPr>
        <w:t xml:space="preserve"> de données sur le genre et la VBG dans les programmes de nutrition consiste à utiliser le cadre DAAQ, car il génère des informations sur la façon dont les services sont conçus pour être sensibles au genre et à la VBG.</w:t>
      </w:r>
    </w:p>
    <w:p w:rsidRPr="00F75BD9" w:rsidR="00F75BD9" w:rsidP="00695308" w:rsidRDefault="00F75BD9" w14:paraId="2987ACEA" w14:textId="4610A5EA">
      <w:pPr>
        <w:pStyle w:val="ListParagraph"/>
        <w:numPr>
          <w:ilvl w:val="0"/>
          <w:numId w:val="23"/>
        </w:numPr>
        <w:spacing w:after="0" w:line="240" w:lineRule="auto"/>
        <w:rPr>
          <w:rFonts w:cstheme="minorHAnsi"/>
          <w:color w:val="000000"/>
          <w:lang w:val="fr-FR"/>
        </w:rPr>
      </w:pPr>
      <w:r w:rsidRPr="00F75BD9">
        <w:rPr>
          <w:rFonts w:cstheme="minorHAnsi"/>
          <w:color w:val="000000"/>
          <w:lang w:val="fr-FR"/>
        </w:rPr>
        <w:t xml:space="preserve">Expliquez de la diapositive 48 qu’en outre, plusieurs questions peuvent </w:t>
      </w:r>
      <w:r>
        <w:rPr>
          <w:rFonts w:cstheme="minorHAnsi"/>
          <w:color w:val="000000"/>
          <w:lang w:val="fr-FR"/>
        </w:rPr>
        <w:t>être utilisé</w:t>
      </w:r>
      <w:r w:rsidR="009B1B7F">
        <w:rPr>
          <w:rFonts w:cstheme="minorHAnsi"/>
          <w:color w:val="000000"/>
          <w:lang w:val="fr-FR"/>
        </w:rPr>
        <w:t>e</w:t>
      </w:r>
      <w:r>
        <w:rPr>
          <w:rFonts w:cstheme="minorHAnsi"/>
          <w:color w:val="000000"/>
          <w:lang w:val="fr-FR"/>
        </w:rPr>
        <w:t>s pour évaluer des risques de VBG</w:t>
      </w:r>
      <w:r w:rsidR="009B1B7F">
        <w:rPr>
          <w:rFonts w:cstheme="minorHAnsi"/>
          <w:color w:val="000000"/>
          <w:lang w:val="fr-FR"/>
        </w:rPr>
        <w:t>.</w:t>
      </w:r>
    </w:p>
    <w:p w:rsidRPr="00F75BD9" w:rsidR="00F75BD9" w:rsidP="00695308" w:rsidRDefault="00F75BD9" w14:paraId="5501651F" w14:textId="140F9BE7">
      <w:pPr>
        <w:pStyle w:val="ListParagraph"/>
        <w:numPr>
          <w:ilvl w:val="0"/>
          <w:numId w:val="23"/>
        </w:numPr>
        <w:spacing w:after="0" w:line="240" w:lineRule="auto"/>
        <w:rPr>
          <w:rFonts w:cstheme="minorHAnsi"/>
          <w:color w:val="000000"/>
          <w:lang w:val="fr-FR"/>
        </w:rPr>
      </w:pPr>
      <w:r w:rsidRPr="00F75BD9">
        <w:rPr>
          <w:rFonts w:cstheme="minorHAnsi"/>
          <w:color w:val="000000"/>
          <w:lang w:val="fr-FR"/>
        </w:rPr>
        <w:t>Distribuez</w:t>
      </w:r>
      <w:r>
        <w:rPr>
          <w:rFonts w:cstheme="minorHAnsi"/>
          <w:color w:val="000000"/>
          <w:lang w:val="fr-FR"/>
        </w:rPr>
        <w:t xml:space="preserve"> le guide thématique sur la nutrition des </w:t>
      </w:r>
      <w:r w:rsidR="009B1B7F">
        <w:rPr>
          <w:rFonts w:cstheme="minorHAnsi"/>
          <w:color w:val="000000"/>
          <w:lang w:val="fr-FR"/>
        </w:rPr>
        <w:t>D</w:t>
      </w:r>
      <w:r w:rsidRPr="00F75BD9">
        <w:rPr>
          <w:rFonts w:cstheme="minorHAnsi"/>
          <w:color w:val="000000"/>
          <w:lang w:val="fr-FR"/>
        </w:rPr>
        <w:t>irectives VBG</w:t>
      </w:r>
      <w:r>
        <w:rPr>
          <w:rFonts w:cstheme="minorHAnsi"/>
          <w:color w:val="000000"/>
          <w:lang w:val="fr-FR"/>
        </w:rPr>
        <w:t>. Guidez les participant(e)s vers la section d’évaluation et permettez-le</w:t>
      </w:r>
      <w:r w:rsidR="009B1B7F">
        <w:rPr>
          <w:rFonts w:cstheme="minorHAnsi"/>
          <w:color w:val="000000"/>
          <w:lang w:val="fr-FR"/>
        </w:rPr>
        <w:t>ur</w:t>
      </w:r>
      <w:r>
        <w:rPr>
          <w:rFonts w:cstheme="minorHAnsi"/>
          <w:color w:val="000000"/>
          <w:lang w:val="fr-FR"/>
        </w:rPr>
        <w:t xml:space="preserve"> de lire les questions pendant cinq minutes. </w:t>
      </w:r>
    </w:p>
    <w:p w:rsidRPr="00F75BD9" w:rsidR="00F75BD9" w:rsidP="02225557" w:rsidRDefault="00F75BD9" w14:paraId="3191477B" w14:textId="0BCCCE20">
      <w:pPr>
        <w:pStyle w:val="ListParagraph"/>
        <w:numPr>
          <w:ilvl w:val="0"/>
          <w:numId w:val="23"/>
        </w:numPr>
        <w:spacing w:after="0" w:line="240" w:lineRule="auto"/>
        <w:rPr>
          <w:color w:val="000000"/>
          <w:lang w:val="fr-FR"/>
        </w:rPr>
      </w:pPr>
      <w:r w:rsidRPr="3472E502">
        <w:rPr>
          <w:color w:val="000000" w:themeColor="text1"/>
          <w:lang w:val="fr-FR"/>
        </w:rPr>
        <w:t>Explique</w:t>
      </w:r>
      <w:r w:rsidR="009B1B7F">
        <w:rPr>
          <w:color w:val="000000" w:themeColor="text1"/>
          <w:lang w:val="fr-FR"/>
        </w:rPr>
        <w:t>z</w:t>
      </w:r>
      <w:r w:rsidRPr="3472E502">
        <w:rPr>
          <w:color w:val="000000" w:themeColor="text1"/>
          <w:lang w:val="fr-FR"/>
        </w:rPr>
        <w:t xml:space="preserve"> et souligne</w:t>
      </w:r>
      <w:r w:rsidR="009B1B7F">
        <w:rPr>
          <w:color w:val="000000" w:themeColor="text1"/>
          <w:lang w:val="fr-FR"/>
        </w:rPr>
        <w:t>z</w:t>
      </w:r>
      <w:r w:rsidRPr="3472E502">
        <w:rPr>
          <w:color w:val="000000" w:themeColor="text1"/>
          <w:lang w:val="fr-FR"/>
        </w:rPr>
        <w:t xml:space="preserve"> </w:t>
      </w:r>
      <w:r w:rsidR="009B1B7F">
        <w:rPr>
          <w:color w:val="000000" w:themeColor="text1"/>
          <w:lang w:val="fr-FR"/>
        </w:rPr>
        <w:t>à partir de</w:t>
      </w:r>
      <w:r w:rsidRPr="3472E502">
        <w:rPr>
          <w:color w:val="000000" w:themeColor="text1"/>
          <w:lang w:val="fr-FR"/>
        </w:rPr>
        <w:t xml:space="preserve"> la diapositive 53 que pendant les évaluations, </w:t>
      </w:r>
      <w:r w:rsidR="009B1B7F">
        <w:rPr>
          <w:color w:val="000000" w:themeColor="text1"/>
          <w:lang w:val="fr-FR"/>
        </w:rPr>
        <w:t xml:space="preserve">il </w:t>
      </w:r>
      <w:r w:rsidRPr="3472E502">
        <w:rPr>
          <w:color w:val="000000" w:themeColor="text1"/>
          <w:lang w:val="fr-FR"/>
        </w:rPr>
        <w:t xml:space="preserve">est important de </w:t>
      </w:r>
      <w:r w:rsidR="009B1B7F">
        <w:rPr>
          <w:color w:val="000000" w:themeColor="text1"/>
          <w:lang w:val="fr-FR"/>
        </w:rPr>
        <w:t>prêter</w:t>
      </w:r>
      <w:r w:rsidRPr="3472E502">
        <w:rPr>
          <w:color w:val="000000" w:themeColor="text1"/>
          <w:lang w:val="fr-FR"/>
        </w:rPr>
        <w:t xml:space="preserve"> une attention particulière aux femmes et filles</w:t>
      </w:r>
      <w:r w:rsidR="009B1B7F">
        <w:rPr>
          <w:color w:val="000000" w:themeColor="text1"/>
          <w:lang w:val="fr-FR"/>
        </w:rPr>
        <w:t xml:space="preserve">, car </w:t>
      </w:r>
      <w:r w:rsidRPr="3472E502">
        <w:rPr>
          <w:color w:val="000000" w:themeColor="text1"/>
          <w:lang w:val="fr-FR"/>
        </w:rPr>
        <w:t>elles sont souvent exclues de la consultation</w:t>
      </w:r>
      <w:r w:rsidRPr="3472E502" w:rsidR="5DF213DA">
        <w:rPr>
          <w:color w:val="000000" w:themeColor="text1"/>
          <w:lang w:val="fr-FR"/>
        </w:rPr>
        <w:t>.</w:t>
      </w:r>
      <w:r w:rsidRPr="3472E502">
        <w:rPr>
          <w:color w:val="000000" w:themeColor="text1"/>
          <w:lang w:val="fr-FR"/>
        </w:rPr>
        <w:t xml:space="preserve"> </w:t>
      </w:r>
    </w:p>
    <w:p w:rsidRPr="00F75BD9" w:rsidR="00F75BD9" w:rsidP="02225557" w:rsidRDefault="00F75BD9" w14:paraId="2D6FFEC5" w14:textId="4B13DE72">
      <w:pPr>
        <w:pStyle w:val="ListParagraph"/>
        <w:numPr>
          <w:ilvl w:val="0"/>
          <w:numId w:val="23"/>
        </w:numPr>
        <w:spacing w:after="0" w:line="240" w:lineRule="auto"/>
        <w:rPr>
          <w:color w:val="000000"/>
          <w:lang w:val="fr-FR"/>
        </w:rPr>
      </w:pPr>
      <w:r w:rsidRPr="3472E502">
        <w:rPr>
          <w:color w:val="000000" w:themeColor="text1"/>
          <w:lang w:val="fr-FR"/>
        </w:rPr>
        <w:t xml:space="preserve">Les opinions des responsables communautaires et des groupes communautaires qui sont souvent composés d’hommes ne reflètent pas toujours celles des femmes et des </w:t>
      </w:r>
      <w:r w:rsidRPr="3472E502" w:rsidR="71E55F91">
        <w:rPr>
          <w:color w:val="000000" w:themeColor="text1"/>
          <w:lang w:val="fr-FR"/>
        </w:rPr>
        <w:t xml:space="preserve">filles </w:t>
      </w:r>
      <w:r w:rsidRPr="3472E502">
        <w:rPr>
          <w:color w:val="000000" w:themeColor="text1"/>
          <w:lang w:val="fr-FR"/>
        </w:rPr>
        <w:t>ou d’autres groupes vulnérables</w:t>
      </w:r>
      <w:r w:rsidR="002C3401">
        <w:rPr>
          <w:color w:val="000000" w:themeColor="text1"/>
          <w:lang w:val="fr-FR"/>
        </w:rPr>
        <w:t>.</w:t>
      </w:r>
    </w:p>
    <w:p w:rsidRPr="00F75BD9" w:rsidR="002174AD" w:rsidP="00F75BD9" w:rsidRDefault="00F75BD9" w14:paraId="3C8D912D" w14:textId="31E0C836">
      <w:pPr>
        <w:pStyle w:val="ListParagraph"/>
        <w:numPr>
          <w:ilvl w:val="0"/>
          <w:numId w:val="23"/>
        </w:numPr>
        <w:spacing w:after="0" w:line="240" w:lineRule="auto"/>
        <w:rPr>
          <w:rFonts w:cstheme="minorHAnsi"/>
          <w:color w:val="000000"/>
          <w:lang w:val="fr-FR"/>
        </w:rPr>
      </w:pPr>
      <w:r w:rsidRPr="00F75BD9">
        <w:rPr>
          <w:rFonts w:cstheme="minorHAnsi"/>
          <w:color w:val="000000"/>
          <w:lang w:val="fr-FR"/>
        </w:rPr>
        <w:t xml:space="preserve">La participation des femmes et des filles ne signifie pas seulement que les femmes sont consultées, mais plutôt qu'il s'agit </w:t>
      </w:r>
      <w:r w:rsidR="00B042BD">
        <w:rPr>
          <w:rFonts w:cstheme="minorHAnsi"/>
          <w:color w:val="000000"/>
          <w:lang w:val="fr-FR"/>
        </w:rPr>
        <w:t>de rejoindre</w:t>
      </w:r>
      <w:r w:rsidRPr="00F75BD9">
        <w:rPr>
          <w:rFonts w:cstheme="minorHAnsi"/>
          <w:color w:val="000000"/>
          <w:lang w:val="fr-FR"/>
        </w:rPr>
        <w:t xml:space="preserve"> les femmes et les filles les plus vulnérables qui passent souvent inaperçues en raison de leur accès limité aux services, de leur isolement ou de certaines normes sociales (par exemple, </w:t>
      </w:r>
      <w:r>
        <w:rPr>
          <w:rFonts w:cstheme="minorHAnsi"/>
          <w:color w:val="000000"/>
          <w:lang w:val="fr-FR"/>
        </w:rPr>
        <w:t>identifier</w:t>
      </w:r>
      <w:r w:rsidRPr="00F75BD9">
        <w:rPr>
          <w:rFonts w:cstheme="minorHAnsi"/>
          <w:color w:val="000000"/>
          <w:lang w:val="fr-FR"/>
        </w:rPr>
        <w:t xml:space="preserve"> des moyens pour les femmes chefs de famille et les adolescentes mariées qui peuvent avoir une mobilité limitée de se joindre à un groupe de discussion).</w:t>
      </w:r>
      <w:r w:rsidRPr="00F75BD9">
        <w:rPr>
          <w:lang w:val="fr-FR"/>
        </w:rPr>
        <w:t xml:space="preserve"> </w:t>
      </w:r>
      <w:r w:rsidRPr="00F75BD9">
        <w:rPr>
          <w:rFonts w:cstheme="minorHAnsi"/>
          <w:color w:val="000000"/>
          <w:lang w:val="fr-FR"/>
        </w:rPr>
        <w:t xml:space="preserve">Une participation significative comprend également la création d'un espace de consultation sûr, confidentiel et sécurisé, basé sur des normes et des préoccupations </w:t>
      </w:r>
      <w:r>
        <w:rPr>
          <w:rFonts w:cstheme="minorHAnsi"/>
          <w:color w:val="000000"/>
          <w:lang w:val="fr-FR"/>
        </w:rPr>
        <w:t>qui sont sociales</w:t>
      </w:r>
      <w:r w:rsidRPr="00F75BD9">
        <w:rPr>
          <w:rFonts w:cstheme="minorHAnsi"/>
          <w:color w:val="000000"/>
          <w:lang w:val="fr-FR"/>
        </w:rPr>
        <w:t>, culturelles</w:t>
      </w:r>
      <w:r>
        <w:rPr>
          <w:rFonts w:cstheme="minorHAnsi"/>
          <w:color w:val="000000"/>
          <w:lang w:val="fr-FR"/>
        </w:rPr>
        <w:t>, lié</w:t>
      </w:r>
      <w:r w:rsidR="00B042BD">
        <w:rPr>
          <w:rFonts w:cstheme="minorHAnsi"/>
          <w:color w:val="000000"/>
          <w:lang w:val="fr-FR"/>
        </w:rPr>
        <w:t>es</w:t>
      </w:r>
      <w:r>
        <w:rPr>
          <w:rFonts w:cstheme="minorHAnsi"/>
          <w:color w:val="000000"/>
          <w:lang w:val="fr-FR"/>
        </w:rPr>
        <w:t xml:space="preserve"> au genre</w:t>
      </w:r>
      <w:r w:rsidRPr="00F75BD9">
        <w:rPr>
          <w:rFonts w:cstheme="minorHAnsi"/>
          <w:color w:val="000000"/>
          <w:lang w:val="fr-FR"/>
        </w:rPr>
        <w:t xml:space="preserve"> et autres</w:t>
      </w:r>
      <w:r>
        <w:rPr>
          <w:rFonts w:cstheme="minorHAnsi"/>
          <w:color w:val="000000"/>
          <w:lang w:val="fr-FR"/>
        </w:rPr>
        <w:t>.</w:t>
      </w:r>
    </w:p>
    <w:p w:rsidRPr="003513A7" w:rsidR="00F75BD9" w:rsidP="02225557" w:rsidRDefault="00F75BD9" w14:paraId="1E073B60" w14:textId="049B4BCE" w14:noSpellErr="1">
      <w:pPr>
        <w:pStyle w:val="ListParagraph"/>
        <w:numPr>
          <w:ilvl w:val="0"/>
          <w:numId w:val="23"/>
        </w:numPr>
        <w:spacing w:line="240" w:lineRule="auto"/>
        <w:rPr>
          <w:color w:val="000000"/>
          <w:lang w:val="fr-FR"/>
        </w:rPr>
      </w:pPr>
      <w:r w:rsidRPr="0DD6501E" w:rsidR="00F75BD9">
        <w:rPr>
          <w:color w:val="000000" w:themeColor="text1" w:themeTint="FF" w:themeShade="FF"/>
          <w:lang w:val="fr-FR"/>
        </w:rPr>
        <w:t>Exemple de collecte des données par des évaluations réguli</w:t>
      </w:r>
      <w:r w:rsidRPr="0DD6501E" w:rsidR="00852C30">
        <w:rPr>
          <w:color w:val="000000" w:themeColor="text1" w:themeTint="FF" w:themeShade="FF"/>
          <w:lang w:val="fr-FR"/>
        </w:rPr>
        <w:t>è</w:t>
      </w:r>
      <w:r w:rsidRPr="0DD6501E" w:rsidR="00F75BD9">
        <w:rPr>
          <w:color w:val="000000" w:themeColor="text1" w:themeTint="FF" w:themeShade="FF"/>
          <w:lang w:val="fr-FR"/>
        </w:rPr>
        <w:t>r</w:t>
      </w:r>
      <w:r w:rsidRPr="0DD6501E" w:rsidR="00852C30">
        <w:rPr>
          <w:color w:val="000000" w:themeColor="text1" w:themeTint="FF" w:themeShade="FF"/>
          <w:lang w:val="fr-FR"/>
        </w:rPr>
        <w:t>e</w:t>
      </w:r>
      <w:r w:rsidRPr="0DD6501E" w:rsidR="00F75BD9">
        <w:rPr>
          <w:color w:val="000000" w:themeColor="text1" w:themeTint="FF" w:themeShade="FF"/>
          <w:lang w:val="fr-FR"/>
        </w:rPr>
        <w:t xml:space="preserve">s – diapositive 55 </w:t>
      </w:r>
      <w:r w:rsidRPr="0DD6501E" w:rsidR="00C52246">
        <w:rPr>
          <w:color w:val="000000" w:themeColor="text1" w:themeTint="FF" w:themeShade="FF"/>
          <w:lang w:val="fr-FR"/>
        </w:rPr>
        <w:t>:</w:t>
      </w:r>
      <w:r w:rsidRPr="0DD6501E" w:rsidR="002174AD">
        <w:rPr>
          <w:color w:val="000000" w:themeColor="text1" w:themeTint="FF" w:themeShade="FF"/>
          <w:lang w:val="fr-FR"/>
        </w:rPr>
        <w:t xml:space="preserve"> </w:t>
      </w:r>
      <w:r w:rsidRPr="0DD6501E" w:rsidR="00F75BD9">
        <w:rPr>
          <w:color w:val="000000" w:themeColor="text1" w:themeTint="FF" w:themeShade="FF"/>
          <w:lang w:val="fr-FR"/>
        </w:rPr>
        <w:t xml:space="preserve">Afin de garantir la collection </w:t>
      </w:r>
      <w:r w:rsidRPr="0DD6501E" w:rsidR="003513A7">
        <w:rPr>
          <w:color w:val="000000" w:themeColor="text1" w:themeTint="FF" w:themeShade="FF"/>
          <w:lang w:val="fr-FR"/>
        </w:rPr>
        <w:t>systématique</w:t>
      </w:r>
      <w:r w:rsidRPr="0DD6501E" w:rsidR="00F75BD9">
        <w:rPr>
          <w:color w:val="000000" w:themeColor="text1" w:themeTint="FF" w:themeShade="FF"/>
          <w:lang w:val="fr-FR"/>
        </w:rPr>
        <w:t xml:space="preserve"> des données lié</w:t>
      </w:r>
      <w:r w:rsidRPr="0DD6501E" w:rsidR="00852C30">
        <w:rPr>
          <w:color w:val="000000" w:themeColor="text1" w:themeTint="FF" w:themeShade="FF"/>
          <w:lang w:val="fr-FR"/>
        </w:rPr>
        <w:t>es</w:t>
      </w:r>
      <w:r w:rsidRPr="0DD6501E" w:rsidR="00F75BD9">
        <w:rPr>
          <w:color w:val="000000" w:themeColor="text1" w:themeTint="FF" w:themeShade="FF"/>
          <w:lang w:val="fr-FR"/>
        </w:rPr>
        <w:t xml:space="preserve"> à l’inégalité des genres et à la VBG </w:t>
      </w:r>
      <w:r w:rsidRPr="0DD6501E" w:rsidR="003513A7">
        <w:rPr>
          <w:color w:val="000000" w:themeColor="text1" w:themeTint="FF" w:themeShade="FF"/>
          <w:lang w:val="fr-FR"/>
        </w:rPr>
        <w:t>par des évaluations de nutrition réguli</w:t>
      </w:r>
      <w:r w:rsidRPr="0DD6501E" w:rsidR="00852C30">
        <w:rPr>
          <w:color w:val="000000" w:themeColor="text1" w:themeTint="FF" w:themeShade="FF"/>
          <w:lang w:val="fr-FR"/>
        </w:rPr>
        <w:t>ère</w:t>
      </w:r>
      <w:r w:rsidRPr="0DD6501E" w:rsidR="003513A7">
        <w:rPr>
          <w:color w:val="000000" w:themeColor="text1" w:themeTint="FF" w:themeShade="FF"/>
          <w:lang w:val="fr-FR"/>
        </w:rPr>
        <w:t xml:space="preserve">s, Action contre la Faim (ACF) a adapté le questionnaire </w:t>
      </w:r>
      <w:r w:rsidRPr="0DD6501E" w:rsidR="003513A7">
        <w:rPr>
          <w:color w:val="000000" w:themeColor="text1" w:themeTint="FF" w:themeShade="FF"/>
          <w:lang w:val="fr-FR"/>
        </w:rPr>
        <w:t>CAP</w:t>
      </w:r>
      <w:r w:rsidRPr="0DD6501E" w:rsidR="003513A7">
        <w:rPr>
          <w:color w:val="000000" w:themeColor="text1" w:themeTint="FF" w:themeShade="FF"/>
          <w:lang w:val="fr-FR"/>
        </w:rPr>
        <w:t xml:space="preserve"> et l’a combiné avec le questionnaire </w:t>
      </w:r>
      <w:r w:rsidRPr="0DD6501E" w:rsidR="00852C30">
        <w:rPr>
          <w:color w:val="000000" w:themeColor="text1" w:themeTint="FF" w:themeShade="FF"/>
          <w:lang w:val="fr-FR"/>
        </w:rPr>
        <w:t>sur l’</w:t>
      </w:r>
      <w:r w:rsidRPr="0DD6501E" w:rsidR="003513A7">
        <w:rPr>
          <w:color w:val="000000" w:themeColor="text1" w:themeTint="FF" w:themeShade="FF"/>
          <w:lang w:val="fr-FR"/>
        </w:rPr>
        <w:t>allaitement.</w:t>
      </w:r>
      <w:r w:rsidRPr="0DD6501E" w:rsidR="003513A7">
        <w:rPr>
          <w:b w:val="1"/>
          <w:bCs w:val="1"/>
          <w:color w:val="000000" w:themeColor="text1" w:themeTint="FF" w:themeShade="FF"/>
          <w:lang w:val="fr-FR"/>
        </w:rPr>
        <w:t xml:space="preserve"> </w:t>
      </w:r>
      <w:r w:rsidRPr="0DD6501E" w:rsidR="003513A7">
        <w:rPr>
          <w:color w:val="000000" w:themeColor="text1" w:themeTint="FF" w:themeShade="FF"/>
          <w:lang w:val="fr-FR"/>
        </w:rPr>
        <w:t>ACF a aussi ajouté des questions sur l’inégalité des genres et la VBG</w:t>
      </w:r>
      <w:r w:rsidRPr="0DD6501E" w:rsidR="00852C30">
        <w:rPr>
          <w:color w:val="000000" w:themeColor="text1" w:themeTint="FF" w:themeShade="FF"/>
          <w:lang w:val="fr-FR"/>
        </w:rPr>
        <w:t>,</w:t>
      </w:r>
      <w:r w:rsidRPr="0DD6501E" w:rsidR="003513A7">
        <w:rPr>
          <w:color w:val="000000" w:themeColor="text1" w:themeTint="FF" w:themeShade="FF"/>
          <w:lang w:val="fr-FR"/>
        </w:rPr>
        <w:t xml:space="preserve"> afin de mieux comprendre les rôles, les normes et les responsabilités liés au genre et les risques de VBG. Des exemples de questions qui ont été ajoutées à l’outil adapté compr</w:t>
      </w:r>
      <w:r w:rsidRPr="0DD6501E" w:rsidR="00852C30">
        <w:rPr>
          <w:color w:val="000000" w:themeColor="text1" w:themeTint="FF" w:themeShade="FF"/>
          <w:lang w:val="fr-FR"/>
        </w:rPr>
        <w:t>ennent</w:t>
      </w:r>
      <w:r w:rsidRPr="0DD6501E" w:rsidR="003513A7">
        <w:rPr>
          <w:color w:val="000000" w:themeColor="text1" w:themeTint="FF" w:themeShade="FF"/>
          <w:lang w:val="fr-FR"/>
        </w:rPr>
        <w:t> :</w:t>
      </w:r>
    </w:p>
    <w:p w:rsidRPr="003513A7" w:rsidR="0086077B" w:rsidP="003513A7" w:rsidRDefault="00852C30" w14:paraId="167D850E" w14:textId="1585A519">
      <w:pPr>
        <w:pStyle w:val="ListParagraph"/>
        <w:numPr>
          <w:ilvl w:val="0"/>
          <w:numId w:val="49"/>
        </w:numPr>
        <w:spacing w:line="240" w:lineRule="auto"/>
        <w:rPr>
          <w:rFonts w:cstheme="minorHAnsi"/>
          <w:color w:val="000000"/>
          <w:lang w:val="fr-FR"/>
        </w:rPr>
      </w:pPr>
      <w:r>
        <w:rPr>
          <w:rFonts w:cstheme="minorHAnsi"/>
          <w:bCs/>
          <w:color w:val="000000"/>
          <w:lang w:val="fr-FR"/>
        </w:rPr>
        <w:t>La c</w:t>
      </w:r>
      <w:r w:rsidRPr="003513A7" w:rsidR="0086077B">
        <w:rPr>
          <w:rFonts w:cstheme="minorHAnsi"/>
          <w:bCs/>
          <w:color w:val="000000"/>
          <w:lang w:val="fr-FR"/>
        </w:rPr>
        <w:t xml:space="preserve">omposition du ménage (par sexe et par âge) </w:t>
      </w:r>
    </w:p>
    <w:p w:rsidRPr="003513A7" w:rsidR="0086077B" w:rsidP="02225557" w:rsidRDefault="00852C30" w14:paraId="68661FE2" w14:textId="23CCB1BE">
      <w:pPr>
        <w:pStyle w:val="ListParagraph"/>
        <w:numPr>
          <w:ilvl w:val="0"/>
          <w:numId w:val="49"/>
        </w:numPr>
        <w:spacing w:line="240" w:lineRule="auto"/>
        <w:rPr>
          <w:color w:val="000000"/>
          <w:lang w:val="fr-FR"/>
        </w:rPr>
      </w:pPr>
      <w:r>
        <w:rPr>
          <w:color w:val="000000" w:themeColor="text1"/>
          <w:lang w:val="fr-FR"/>
        </w:rPr>
        <w:t>Les r</w:t>
      </w:r>
      <w:r w:rsidRPr="3472E502" w:rsidR="0086077B">
        <w:rPr>
          <w:color w:val="000000" w:themeColor="text1"/>
          <w:lang w:val="fr-FR"/>
        </w:rPr>
        <w:t xml:space="preserve">ôles et responsabilités des femmes et des hommes </w:t>
      </w:r>
      <w:r w:rsidR="00221A6E">
        <w:rPr>
          <w:color w:val="000000" w:themeColor="text1"/>
          <w:lang w:val="fr-FR"/>
        </w:rPr>
        <w:t>au sein du</w:t>
      </w:r>
      <w:r w:rsidRPr="3472E502" w:rsidR="0086077B">
        <w:rPr>
          <w:color w:val="000000" w:themeColor="text1"/>
          <w:lang w:val="fr-FR"/>
        </w:rPr>
        <w:t xml:space="preserve"> ménage</w:t>
      </w:r>
    </w:p>
    <w:p w:rsidRPr="003513A7" w:rsidR="0086077B" w:rsidP="02225557" w:rsidRDefault="0086077B" w14:paraId="30E20AFA" w14:textId="4B9C80EE">
      <w:pPr>
        <w:pStyle w:val="ListParagraph"/>
        <w:numPr>
          <w:ilvl w:val="0"/>
          <w:numId w:val="49"/>
        </w:numPr>
        <w:spacing w:line="240" w:lineRule="auto"/>
        <w:rPr>
          <w:color w:val="000000"/>
          <w:lang w:val="fr-FR"/>
        </w:rPr>
      </w:pPr>
      <w:r w:rsidRPr="3472E502">
        <w:rPr>
          <w:color w:val="000000" w:themeColor="text1"/>
          <w:lang w:val="fr-FR"/>
        </w:rPr>
        <w:t xml:space="preserve">Qui a accès </w:t>
      </w:r>
      <w:r w:rsidRPr="3472E502" w:rsidR="1BE927F9">
        <w:rPr>
          <w:color w:val="000000" w:themeColor="text1"/>
          <w:lang w:val="fr-FR"/>
        </w:rPr>
        <w:t>aux</w:t>
      </w:r>
      <w:r w:rsidRPr="3472E502">
        <w:rPr>
          <w:color w:val="000000" w:themeColor="text1"/>
          <w:lang w:val="fr-FR"/>
        </w:rPr>
        <w:t xml:space="preserve"> ressources alimentaires</w:t>
      </w:r>
      <w:r w:rsidR="00221A6E">
        <w:rPr>
          <w:color w:val="000000" w:themeColor="text1"/>
          <w:lang w:val="fr-FR"/>
        </w:rPr>
        <w:t xml:space="preserve"> et qui les contrôle</w:t>
      </w:r>
    </w:p>
    <w:p w:rsidRPr="003513A7" w:rsidR="0086077B" w:rsidP="003513A7" w:rsidRDefault="007E6752" w14:paraId="6ACBE58B" w14:textId="65A9AC77">
      <w:pPr>
        <w:pStyle w:val="ListParagraph"/>
        <w:numPr>
          <w:ilvl w:val="0"/>
          <w:numId w:val="49"/>
        </w:numPr>
        <w:spacing w:line="240" w:lineRule="auto"/>
        <w:rPr>
          <w:rFonts w:cstheme="minorHAnsi"/>
          <w:color w:val="000000"/>
          <w:lang w:val="fr-FR"/>
        </w:rPr>
      </w:pPr>
      <w:r>
        <w:rPr>
          <w:rFonts w:cstheme="minorHAnsi"/>
          <w:bCs/>
          <w:color w:val="000000"/>
          <w:lang w:val="fr-FR"/>
        </w:rPr>
        <w:lastRenderedPageBreak/>
        <w:t>Les t</w:t>
      </w:r>
      <w:r w:rsidRPr="003513A7" w:rsidR="0086077B">
        <w:rPr>
          <w:rFonts w:cstheme="minorHAnsi"/>
          <w:bCs/>
          <w:color w:val="000000"/>
          <w:lang w:val="fr-FR"/>
        </w:rPr>
        <w:t>abous alimentaires</w:t>
      </w:r>
      <w:r>
        <w:rPr>
          <w:rFonts w:cstheme="minorHAnsi"/>
          <w:bCs/>
          <w:color w:val="000000"/>
          <w:lang w:val="fr-FR"/>
        </w:rPr>
        <w:t>,</w:t>
      </w:r>
      <w:r w:rsidRPr="003513A7" w:rsidR="0086077B">
        <w:rPr>
          <w:rFonts w:cstheme="minorHAnsi"/>
          <w:bCs/>
          <w:color w:val="000000"/>
          <w:lang w:val="fr-FR"/>
        </w:rPr>
        <w:t xml:space="preserve"> ainsi que qui mange en premier et qui mange en dernier</w:t>
      </w:r>
    </w:p>
    <w:p w:rsidRPr="003513A7" w:rsidR="002174AD" w:rsidP="00695308" w:rsidRDefault="000222E1" w14:paraId="2B3205B3" w14:textId="75C14B9B">
      <w:pPr>
        <w:pStyle w:val="ListParagraph"/>
        <w:numPr>
          <w:ilvl w:val="0"/>
          <w:numId w:val="49"/>
        </w:numPr>
        <w:spacing w:after="0" w:line="240" w:lineRule="auto"/>
        <w:rPr>
          <w:rFonts w:cstheme="minorHAnsi"/>
          <w:color w:val="000000"/>
          <w:lang w:val="fr-FR"/>
        </w:rPr>
      </w:pPr>
      <w:r>
        <w:rPr>
          <w:rFonts w:cstheme="minorHAnsi"/>
          <w:color w:val="000000"/>
          <w:lang w:val="fr-FR"/>
        </w:rPr>
        <w:t>La c</w:t>
      </w:r>
      <w:r w:rsidRPr="003513A7" w:rsidR="003513A7">
        <w:rPr>
          <w:rFonts w:cstheme="minorHAnsi"/>
          <w:color w:val="000000"/>
          <w:lang w:val="fr-FR"/>
        </w:rPr>
        <w:t>onnaissance des complications de la V</w:t>
      </w:r>
      <w:r w:rsidR="003513A7">
        <w:rPr>
          <w:rFonts w:cstheme="minorHAnsi"/>
          <w:color w:val="000000"/>
          <w:lang w:val="fr-FR"/>
        </w:rPr>
        <w:t>BG</w:t>
      </w:r>
    </w:p>
    <w:p w:rsidRPr="003513A7" w:rsidR="002174AD" w:rsidP="3472E502" w:rsidRDefault="00472D14" w14:paraId="391175C6" w14:textId="78D5DA0B">
      <w:pPr>
        <w:pStyle w:val="ListParagraph"/>
        <w:numPr>
          <w:ilvl w:val="0"/>
          <w:numId w:val="49"/>
        </w:numPr>
        <w:spacing w:after="0" w:line="240" w:lineRule="auto"/>
        <w:rPr>
          <w:rFonts w:eastAsiaTheme="minorEastAsia"/>
          <w:color w:val="000000"/>
          <w:lang w:val="fr-FR"/>
        </w:rPr>
      </w:pPr>
      <w:r>
        <w:rPr>
          <w:color w:val="000000" w:themeColor="text1"/>
          <w:lang w:val="fr-FR"/>
        </w:rPr>
        <w:t>L’e</w:t>
      </w:r>
      <w:r w:rsidRPr="3472E502" w:rsidR="003513A7">
        <w:rPr>
          <w:color w:val="000000" w:themeColor="text1"/>
          <w:lang w:val="fr-FR"/>
        </w:rPr>
        <w:t xml:space="preserve">xistence de comités de gestion de l'eau et </w:t>
      </w:r>
      <w:r>
        <w:rPr>
          <w:color w:val="000000" w:themeColor="text1"/>
          <w:lang w:val="fr-FR"/>
        </w:rPr>
        <w:t xml:space="preserve">le </w:t>
      </w:r>
      <w:r w:rsidRPr="3472E502" w:rsidR="003513A7">
        <w:rPr>
          <w:color w:val="000000" w:themeColor="text1"/>
          <w:lang w:val="fr-FR"/>
        </w:rPr>
        <w:t xml:space="preserve">rôle des femmes dans la gestion </w:t>
      </w:r>
      <w:r w:rsidRPr="3472E502" w:rsidR="3F523812">
        <w:rPr>
          <w:color w:val="000000" w:themeColor="text1"/>
          <w:lang w:val="fr-FR"/>
        </w:rPr>
        <w:t>et les corvées liées à</w:t>
      </w:r>
      <w:r w:rsidRPr="3472E502" w:rsidR="003513A7">
        <w:rPr>
          <w:color w:val="000000" w:themeColor="text1"/>
          <w:lang w:val="fr-FR"/>
        </w:rPr>
        <w:t xml:space="preserve"> l'eau</w:t>
      </w:r>
    </w:p>
    <w:p w:rsidRPr="00D0738E" w:rsidR="00A8018B" w:rsidP="02225557" w:rsidRDefault="00D0738E" w14:paraId="6DE00D49" w14:textId="10188A73">
      <w:pPr>
        <w:pStyle w:val="ListParagraph"/>
        <w:numPr>
          <w:ilvl w:val="0"/>
          <w:numId w:val="50"/>
        </w:numPr>
        <w:spacing w:after="0" w:line="240" w:lineRule="auto"/>
        <w:ind w:left="720"/>
        <w:rPr>
          <w:color w:val="000000"/>
          <w:lang w:val="fr-FR"/>
        </w:rPr>
      </w:pPr>
      <w:r w:rsidRPr="3472E502">
        <w:rPr>
          <w:color w:val="000000" w:themeColor="text1"/>
          <w:lang w:val="fr-FR"/>
        </w:rPr>
        <w:t>Exercice sur l’intégration des questions de genre/VBG dans les évaluations réguli</w:t>
      </w:r>
      <w:r w:rsidR="00472D14">
        <w:rPr>
          <w:color w:val="000000" w:themeColor="text1"/>
          <w:lang w:val="fr-FR"/>
        </w:rPr>
        <w:t>ère</w:t>
      </w:r>
      <w:r w:rsidRPr="3472E502">
        <w:rPr>
          <w:color w:val="000000" w:themeColor="text1"/>
          <w:lang w:val="fr-FR"/>
        </w:rPr>
        <w:t xml:space="preserve">s – diapositive 56 : Demandez aux participant(e)s de se diviser en groupes. Distribuez les échantillons de questionnaires sur la nutrition et demandez </w:t>
      </w:r>
      <w:r w:rsidRPr="3472E502">
        <w:rPr>
          <w:rFonts w:ascii="Calibri" w:hAnsi="Calibri" w:cs="Calibri"/>
          <w:color w:val="000000" w:themeColor="text1"/>
          <w:lang w:val="fr-FR"/>
        </w:rPr>
        <w:t xml:space="preserve">à chaque groupe 1) de revoir les questions de la section évaluation du guide thématique sur la nutrition des </w:t>
      </w:r>
      <w:r w:rsidR="00E310A3">
        <w:rPr>
          <w:rFonts w:ascii="Calibri" w:hAnsi="Calibri" w:cs="Calibri"/>
          <w:color w:val="000000" w:themeColor="text1"/>
          <w:lang w:val="fr-FR"/>
        </w:rPr>
        <w:t>D</w:t>
      </w:r>
      <w:r w:rsidRPr="3472E502">
        <w:rPr>
          <w:rFonts w:ascii="Calibri" w:hAnsi="Calibri" w:cs="Calibri"/>
          <w:color w:val="000000" w:themeColor="text1"/>
          <w:lang w:val="fr-FR"/>
        </w:rPr>
        <w:t>irectives VBG (pages 41 et 42)</w:t>
      </w:r>
      <w:r w:rsidRPr="3472E502" w:rsidR="5C29CA6C">
        <w:rPr>
          <w:rFonts w:ascii="Calibri" w:hAnsi="Calibri" w:cs="Calibri"/>
          <w:color w:val="000000" w:themeColor="text1"/>
          <w:lang w:val="fr-FR"/>
        </w:rPr>
        <w:t>,</w:t>
      </w:r>
      <w:r w:rsidRPr="3472E502">
        <w:rPr>
          <w:color w:val="000000" w:themeColor="text1"/>
          <w:lang w:val="fr-FR"/>
        </w:rPr>
        <w:t xml:space="preserve"> 2) de comparer les questions dans le guide thématique avec </w:t>
      </w:r>
      <w:r w:rsidR="00E310A3">
        <w:rPr>
          <w:color w:val="000000" w:themeColor="text1"/>
          <w:lang w:val="fr-FR"/>
        </w:rPr>
        <w:t>celles du</w:t>
      </w:r>
      <w:r w:rsidRPr="3472E502">
        <w:rPr>
          <w:color w:val="000000" w:themeColor="text1"/>
          <w:lang w:val="fr-FR"/>
        </w:rPr>
        <w:t xml:space="preserve"> questionnaire afin d’identifier les risques liés au genre et la VBG et les considérations qui sont déjà intégré</w:t>
      </w:r>
      <w:r w:rsidR="00E310A3">
        <w:rPr>
          <w:color w:val="000000" w:themeColor="text1"/>
          <w:lang w:val="fr-FR"/>
        </w:rPr>
        <w:t>e</w:t>
      </w:r>
      <w:r w:rsidRPr="3472E502">
        <w:rPr>
          <w:color w:val="000000" w:themeColor="text1"/>
          <w:lang w:val="fr-FR"/>
        </w:rPr>
        <w:t>s dans le questionnaire</w:t>
      </w:r>
      <w:r w:rsidR="00E310A3">
        <w:rPr>
          <w:color w:val="000000" w:themeColor="text1"/>
          <w:lang w:val="fr-FR"/>
        </w:rPr>
        <w:t>,</w:t>
      </w:r>
      <w:r w:rsidRPr="3472E502">
        <w:rPr>
          <w:color w:val="000000" w:themeColor="text1"/>
          <w:lang w:val="fr-FR"/>
        </w:rPr>
        <w:t xml:space="preserve"> ainsi </w:t>
      </w:r>
      <w:r w:rsidR="00E310A3">
        <w:rPr>
          <w:color w:val="000000" w:themeColor="text1"/>
          <w:lang w:val="fr-FR"/>
        </w:rPr>
        <w:t>que d’en</w:t>
      </w:r>
      <w:r w:rsidRPr="3472E502">
        <w:rPr>
          <w:color w:val="000000" w:themeColor="text1"/>
          <w:lang w:val="fr-FR"/>
        </w:rPr>
        <w:t xml:space="preserve"> souligner les lacunes et 3) de proposer quelques questions à inclure dans le questionnaire qui </w:t>
      </w:r>
      <w:r w:rsidRPr="3472E502" w:rsidR="7A1C4F8F">
        <w:rPr>
          <w:color w:val="000000" w:themeColor="text1"/>
          <w:lang w:val="fr-FR"/>
        </w:rPr>
        <w:t>permettront</w:t>
      </w:r>
      <w:r w:rsidRPr="3472E502">
        <w:rPr>
          <w:color w:val="000000" w:themeColor="text1"/>
          <w:lang w:val="fr-FR"/>
        </w:rPr>
        <w:t xml:space="preserve"> de mieux répondre </w:t>
      </w:r>
      <w:r w:rsidR="00E310A3">
        <w:rPr>
          <w:color w:val="000000" w:themeColor="text1"/>
          <w:lang w:val="fr-FR"/>
        </w:rPr>
        <w:t>aux</w:t>
      </w:r>
      <w:r w:rsidRPr="3472E502" w:rsidR="0C1121E8">
        <w:rPr>
          <w:color w:val="000000" w:themeColor="text1"/>
          <w:lang w:val="fr-FR"/>
        </w:rPr>
        <w:t xml:space="preserve"> </w:t>
      </w:r>
      <w:r w:rsidRPr="3472E502">
        <w:rPr>
          <w:color w:val="000000" w:themeColor="text1"/>
          <w:lang w:val="fr-FR"/>
        </w:rPr>
        <w:t xml:space="preserve">risques potentiels de VBG. Laissez du temps pour les présentations et les discussions. </w:t>
      </w:r>
    </w:p>
    <w:p w:rsidRPr="00834F93" w:rsidR="0086077B" w:rsidP="00E44D15" w:rsidRDefault="00E44D15" w14:paraId="476A99FD" w14:textId="2225B48A">
      <w:pPr>
        <w:pStyle w:val="ListParagraph"/>
        <w:numPr>
          <w:ilvl w:val="0"/>
          <w:numId w:val="23"/>
        </w:numPr>
        <w:tabs>
          <w:tab w:val="left" w:pos="990"/>
        </w:tabs>
        <w:spacing w:after="0" w:line="240" w:lineRule="auto"/>
        <w:rPr>
          <w:rFonts w:cstheme="minorHAnsi"/>
          <w:color w:val="000000"/>
          <w:lang w:val="fr-CA"/>
        </w:rPr>
      </w:pPr>
      <w:r w:rsidRPr="00E44D15">
        <w:rPr>
          <w:rFonts w:cstheme="minorHAnsi"/>
          <w:color w:val="000000"/>
          <w:lang w:val="fr-FR"/>
        </w:rPr>
        <w:t xml:space="preserve">Expliquez l’étape 3 : analyser les données et développer des recommandations (diapositive 57) - </w:t>
      </w:r>
      <w:r w:rsidRPr="00E310A3" w:rsidR="00E310A3">
        <w:rPr>
          <w:rFonts w:cstheme="minorHAnsi"/>
          <w:color w:val="000000"/>
          <w:lang w:val="fr-CA"/>
        </w:rPr>
        <w:t xml:space="preserve">L'analyse doit suivre la collecte d'informations sur les aspects liés au sexe, à l'âge et à la diversité afin de développer une vue d'ensemble des problèmes de nutrition dans la zone concernée </w:t>
      </w:r>
      <w:r w:rsidR="00E310A3">
        <w:rPr>
          <w:rFonts w:cstheme="minorHAnsi"/>
          <w:color w:val="000000"/>
          <w:lang w:val="fr-CA"/>
        </w:rPr>
        <w:t>selon l’</w:t>
      </w:r>
      <w:r w:rsidRPr="00E310A3" w:rsidR="00E310A3">
        <w:rPr>
          <w:rFonts w:cstheme="minorHAnsi"/>
          <w:color w:val="000000"/>
          <w:lang w:val="fr-CA"/>
        </w:rPr>
        <w:t xml:space="preserve">âge et </w:t>
      </w:r>
      <w:r w:rsidR="00E310A3">
        <w:rPr>
          <w:rFonts w:cstheme="minorHAnsi"/>
          <w:color w:val="000000"/>
          <w:lang w:val="fr-CA"/>
        </w:rPr>
        <w:t>le</w:t>
      </w:r>
      <w:r w:rsidRPr="00E310A3" w:rsidR="00E310A3">
        <w:rPr>
          <w:rFonts w:cstheme="minorHAnsi"/>
          <w:color w:val="000000"/>
          <w:lang w:val="fr-CA"/>
        </w:rPr>
        <w:t xml:space="preserve"> sexe.</w:t>
      </w:r>
    </w:p>
    <w:p w:rsidRPr="00834F93" w:rsidR="00E44D15" w:rsidP="00F94DC9" w:rsidRDefault="00E44D15" w14:paraId="5FA24B1C" w14:textId="4704E4D7">
      <w:pPr>
        <w:pStyle w:val="ListParagraph"/>
        <w:numPr>
          <w:ilvl w:val="0"/>
          <w:numId w:val="29"/>
        </w:numPr>
        <w:tabs>
          <w:tab w:val="left" w:pos="990"/>
        </w:tabs>
        <w:spacing w:after="0" w:line="240" w:lineRule="auto"/>
        <w:ind w:left="1443"/>
        <w:rPr>
          <w:rFonts w:cstheme="minorHAnsi"/>
          <w:color w:val="000000"/>
          <w:lang w:val="fr-CA"/>
        </w:rPr>
      </w:pPr>
      <w:r w:rsidRPr="00834F93">
        <w:rPr>
          <w:rFonts w:cstheme="minorHAnsi"/>
          <w:color w:val="000000"/>
          <w:lang w:val="fr-CA"/>
        </w:rPr>
        <w:t>Assurez l’analyse des DVSA</w:t>
      </w:r>
      <w:r w:rsidR="00B0447E">
        <w:rPr>
          <w:rFonts w:cstheme="minorHAnsi"/>
          <w:color w:val="000000"/>
          <w:lang w:val="fr-CA"/>
        </w:rPr>
        <w:t>.</w:t>
      </w:r>
    </w:p>
    <w:p w:rsidRPr="00E44D15" w:rsidR="0086077B" w:rsidP="00F94DC9" w:rsidRDefault="0086077B" w14:paraId="702866F5" w14:textId="21CBF0D0">
      <w:pPr>
        <w:pStyle w:val="ListParagraph"/>
        <w:numPr>
          <w:ilvl w:val="0"/>
          <w:numId w:val="29"/>
        </w:numPr>
        <w:tabs>
          <w:tab w:val="left" w:pos="990"/>
        </w:tabs>
        <w:spacing w:after="0" w:line="240" w:lineRule="auto"/>
        <w:ind w:left="1443"/>
        <w:rPr>
          <w:rFonts w:cstheme="minorHAnsi"/>
          <w:color w:val="000000"/>
          <w:lang w:val="fr-FR"/>
        </w:rPr>
      </w:pPr>
      <w:r w:rsidRPr="00E44D15">
        <w:rPr>
          <w:rFonts w:cstheme="minorHAnsi"/>
          <w:bCs/>
          <w:color w:val="000000"/>
          <w:lang w:val="fr-FR"/>
        </w:rPr>
        <w:t>Utilisez les résultats de l’analyse pour faire de la planification stratégique</w:t>
      </w:r>
      <w:r w:rsidR="00B0447E">
        <w:rPr>
          <w:rFonts w:cstheme="minorHAnsi"/>
          <w:bCs/>
          <w:color w:val="000000"/>
          <w:lang w:val="fr-FR"/>
        </w:rPr>
        <w:t>.</w:t>
      </w:r>
      <w:r w:rsidRPr="00E44D15">
        <w:rPr>
          <w:rFonts w:cstheme="minorHAnsi"/>
          <w:bCs/>
          <w:color w:val="000000"/>
          <w:lang w:val="fr-FR"/>
        </w:rPr>
        <w:t xml:space="preserve"> </w:t>
      </w:r>
    </w:p>
    <w:p w:rsidRPr="00E44D15" w:rsidR="00D22C1B" w:rsidP="00695308" w:rsidRDefault="00E44D15" w14:paraId="5902B386" w14:textId="77777777">
      <w:pPr>
        <w:pStyle w:val="ListParagraph"/>
        <w:numPr>
          <w:ilvl w:val="0"/>
          <w:numId w:val="23"/>
        </w:numPr>
        <w:tabs>
          <w:tab w:val="left" w:pos="990"/>
        </w:tabs>
        <w:spacing w:after="0" w:line="240" w:lineRule="auto"/>
        <w:rPr>
          <w:rFonts w:cstheme="minorHAnsi"/>
          <w:color w:val="000000"/>
          <w:lang w:val="fr-FR"/>
        </w:rPr>
      </w:pPr>
      <w:r w:rsidRPr="00E44D15">
        <w:rPr>
          <w:rFonts w:cstheme="minorHAnsi"/>
          <w:color w:val="000000"/>
          <w:lang w:val="fr-FR"/>
        </w:rPr>
        <w:t>Études de cas sur l’analyse des données et l’é</w:t>
      </w:r>
      <w:r>
        <w:rPr>
          <w:rFonts w:cstheme="minorHAnsi"/>
          <w:color w:val="000000"/>
          <w:lang w:val="fr-FR"/>
        </w:rPr>
        <w:t>la</w:t>
      </w:r>
      <w:r w:rsidRPr="00E44D15">
        <w:rPr>
          <w:rFonts w:cstheme="minorHAnsi"/>
          <w:color w:val="000000"/>
          <w:lang w:val="fr-FR"/>
        </w:rPr>
        <w:t xml:space="preserve">boration des recommandations </w:t>
      </w:r>
      <w:r>
        <w:rPr>
          <w:rFonts w:cstheme="minorHAnsi"/>
          <w:color w:val="000000"/>
          <w:lang w:val="fr-FR"/>
        </w:rPr>
        <w:t>–</w:t>
      </w:r>
      <w:r w:rsidRPr="00E44D15" w:rsidR="00F53854">
        <w:rPr>
          <w:rFonts w:cstheme="minorHAnsi"/>
          <w:color w:val="000000"/>
          <w:lang w:val="fr-FR"/>
        </w:rPr>
        <w:t xml:space="preserve"> </w:t>
      </w:r>
      <w:r>
        <w:rPr>
          <w:rFonts w:cstheme="minorHAnsi"/>
          <w:color w:val="000000"/>
          <w:lang w:val="fr-FR"/>
        </w:rPr>
        <w:t>diapositive 58</w:t>
      </w:r>
    </w:p>
    <w:p w:rsidRPr="00F94DC9" w:rsidR="00D22C1B" w:rsidP="02225557" w:rsidRDefault="00F94DC9" w14:paraId="57ADF285" w14:textId="27E213D6">
      <w:pPr>
        <w:pStyle w:val="ListParagraph"/>
        <w:numPr>
          <w:ilvl w:val="0"/>
          <w:numId w:val="29"/>
        </w:numPr>
        <w:tabs>
          <w:tab w:val="left" w:pos="990"/>
        </w:tabs>
        <w:spacing w:after="0" w:line="240" w:lineRule="auto"/>
        <w:ind w:left="1443"/>
        <w:rPr>
          <w:color w:val="000000"/>
          <w:lang w:val="fr-FR"/>
        </w:rPr>
      </w:pPr>
      <w:r w:rsidRPr="3472E502">
        <w:rPr>
          <w:color w:val="000000" w:themeColor="text1"/>
          <w:lang w:val="fr-FR"/>
        </w:rPr>
        <w:t>Présentez brièvement un résultat clé d'une analyse de genre réalisée au Yémen en 2016 par OXFAM qui a révélé que dans c</w:t>
      </w:r>
      <w:r w:rsidRPr="3472E502" w:rsidR="0086077B">
        <w:rPr>
          <w:color w:val="000000" w:themeColor="text1"/>
          <w:lang w:val="fr-FR"/>
        </w:rPr>
        <w:t>ertains endroits, les femmes peuvent être atteintes directement par l’aide humanitaire, tandis que dans d’autres, l’aide est reçue par les hommes de la famille. Les difficultés que les femmes rencontrent pour accéder à l’aide, particulièrement en dehors de leurs communautés, sont plus graves pour les ménages dirigés par une femme, qui représentent plus de 30 % des ménages déplacés dans certaines régions</w:t>
      </w:r>
      <w:r w:rsidR="00B0447E">
        <w:rPr>
          <w:color w:val="000000" w:themeColor="text1"/>
          <w:lang w:val="fr-FR"/>
        </w:rPr>
        <w:t>.</w:t>
      </w:r>
    </w:p>
    <w:p w:rsidRPr="00F94DC9" w:rsidR="00D22C1B" w:rsidP="00F94DC9" w:rsidRDefault="00F94DC9" w14:paraId="473DC629" w14:textId="77777777">
      <w:pPr>
        <w:pStyle w:val="ListParagraph"/>
        <w:numPr>
          <w:ilvl w:val="0"/>
          <w:numId w:val="29"/>
        </w:numPr>
        <w:tabs>
          <w:tab w:val="left" w:pos="990"/>
        </w:tabs>
        <w:spacing w:after="0" w:line="240" w:lineRule="auto"/>
        <w:ind w:left="1443"/>
        <w:rPr>
          <w:rFonts w:cstheme="minorHAnsi"/>
          <w:color w:val="000000"/>
          <w:lang w:val="fr-FR"/>
        </w:rPr>
      </w:pPr>
      <w:r w:rsidRPr="00F94DC9">
        <w:rPr>
          <w:rFonts w:cstheme="minorHAnsi"/>
          <w:color w:val="000000"/>
          <w:lang w:val="fr-FR"/>
        </w:rPr>
        <w:t xml:space="preserve">Demandez aux participants de se diviser en petits groupes et de discuter des implications potentielles de </w:t>
      </w:r>
      <w:r>
        <w:rPr>
          <w:rFonts w:cstheme="minorHAnsi"/>
          <w:color w:val="000000"/>
          <w:lang w:val="fr-FR"/>
        </w:rPr>
        <w:t>ce résultat sur</w:t>
      </w:r>
      <w:r w:rsidRPr="00F94DC9">
        <w:rPr>
          <w:rFonts w:cstheme="minorHAnsi"/>
          <w:color w:val="000000"/>
          <w:lang w:val="fr-FR"/>
        </w:rPr>
        <w:t xml:space="preserve"> les programmes de nutrition en termes d'atteinte, de ciblage et de résultats nutritionnels.</w:t>
      </w:r>
    </w:p>
    <w:p w:rsidRPr="00F94DC9" w:rsidR="00F94DC9" w:rsidP="00F94DC9" w:rsidRDefault="00F94DC9" w14:paraId="27E7F7AD" w14:textId="6DFA0543">
      <w:pPr>
        <w:pStyle w:val="ListParagraph"/>
        <w:numPr>
          <w:ilvl w:val="0"/>
          <w:numId w:val="29"/>
        </w:numPr>
        <w:tabs>
          <w:tab w:val="left" w:pos="990"/>
        </w:tabs>
        <w:spacing w:after="0" w:line="240" w:lineRule="auto"/>
        <w:ind w:left="1443"/>
        <w:rPr>
          <w:rFonts w:cstheme="minorHAnsi"/>
          <w:color w:val="000000"/>
          <w:lang w:val="fr-FR"/>
        </w:rPr>
      </w:pPr>
      <w:r w:rsidRPr="00F94DC9">
        <w:rPr>
          <w:rFonts w:cstheme="minorHAnsi"/>
          <w:color w:val="000000"/>
          <w:lang w:val="fr-FR"/>
        </w:rPr>
        <w:t xml:space="preserve">Demandez aux participants de </w:t>
      </w:r>
      <w:r>
        <w:rPr>
          <w:rFonts w:cstheme="minorHAnsi"/>
          <w:color w:val="000000"/>
          <w:lang w:val="fr-FR"/>
        </w:rPr>
        <w:t>souligner</w:t>
      </w:r>
      <w:r w:rsidRPr="00F94DC9">
        <w:rPr>
          <w:rFonts w:cstheme="minorHAnsi"/>
          <w:color w:val="000000"/>
          <w:lang w:val="fr-FR"/>
        </w:rPr>
        <w:t xml:space="preserve"> 2 à 3 recommandations qui doivent être </w:t>
      </w:r>
      <w:r>
        <w:rPr>
          <w:rFonts w:cstheme="minorHAnsi"/>
          <w:color w:val="000000"/>
          <w:lang w:val="fr-FR"/>
        </w:rPr>
        <w:t>mis</w:t>
      </w:r>
      <w:r w:rsidR="00E347AE">
        <w:rPr>
          <w:rFonts w:cstheme="minorHAnsi"/>
          <w:color w:val="000000"/>
          <w:lang w:val="fr-FR"/>
        </w:rPr>
        <w:t>es</w:t>
      </w:r>
      <w:r>
        <w:rPr>
          <w:rFonts w:cstheme="minorHAnsi"/>
          <w:color w:val="000000"/>
          <w:lang w:val="fr-FR"/>
        </w:rPr>
        <w:t xml:space="preserve"> en œuvre</w:t>
      </w:r>
      <w:r w:rsidRPr="00F94DC9">
        <w:rPr>
          <w:rFonts w:cstheme="minorHAnsi"/>
          <w:color w:val="000000"/>
          <w:lang w:val="fr-FR"/>
        </w:rPr>
        <w:t xml:space="preserve"> dans les programmes de nutrition pour garantir </w:t>
      </w:r>
      <w:r>
        <w:rPr>
          <w:rFonts w:cstheme="minorHAnsi"/>
          <w:color w:val="000000"/>
          <w:lang w:val="fr-FR"/>
        </w:rPr>
        <w:t>que cet</w:t>
      </w:r>
      <w:r w:rsidRPr="00F94DC9">
        <w:rPr>
          <w:rFonts w:cstheme="minorHAnsi"/>
          <w:color w:val="000000"/>
          <w:lang w:val="fr-FR"/>
        </w:rPr>
        <w:t xml:space="preserve"> obstacle</w:t>
      </w:r>
      <w:r>
        <w:rPr>
          <w:rFonts w:cstheme="minorHAnsi"/>
          <w:color w:val="000000"/>
          <w:lang w:val="fr-FR"/>
        </w:rPr>
        <w:t xml:space="preserve"> est surmonté</w:t>
      </w:r>
      <w:r w:rsidRPr="00F94DC9">
        <w:rPr>
          <w:rFonts w:cstheme="minorHAnsi"/>
          <w:color w:val="000000"/>
          <w:lang w:val="fr-FR"/>
        </w:rPr>
        <w:t>.</w:t>
      </w:r>
    </w:p>
    <w:p w:rsidRPr="00F94DC9" w:rsidR="001D5609" w:rsidP="00F94DC9" w:rsidRDefault="00F94DC9" w14:paraId="09156717" w14:textId="3E86BE5C">
      <w:pPr>
        <w:pStyle w:val="ListParagraph"/>
        <w:numPr>
          <w:ilvl w:val="0"/>
          <w:numId w:val="29"/>
        </w:numPr>
        <w:tabs>
          <w:tab w:val="left" w:pos="990"/>
        </w:tabs>
        <w:spacing w:after="0" w:line="240" w:lineRule="auto"/>
        <w:ind w:left="1443"/>
        <w:rPr>
          <w:rFonts w:cstheme="minorHAnsi"/>
          <w:color w:val="000000"/>
          <w:lang w:val="fr-FR"/>
        </w:rPr>
      </w:pPr>
      <w:r w:rsidRPr="00F94DC9">
        <w:rPr>
          <w:rFonts w:cstheme="minorHAnsi"/>
          <w:color w:val="000000"/>
          <w:lang w:val="fr-FR"/>
        </w:rPr>
        <w:t xml:space="preserve">Veillez à ce que les participants formulent des recommandations relatives à l'emplacement des services et au ciblage afin de garantir l'égalité </w:t>
      </w:r>
      <w:r w:rsidR="00BB1144">
        <w:rPr>
          <w:rFonts w:cstheme="minorHAnsi"/>
          <w:color w:val="000000"/>
          <w:lang w:val="fr-FR"/>
        </w:rPr>
        <w:t>en matière d’accès</w:t>
      </w:r>
      <w:r w:rsidRPr="00F94DC9">
        <w:rPr>
          <w:rFonts w:cstheme="minorHAnsi"/>
          <w:color w:val="000000"/>
          <w:lang w:val="fr-FR"/>
        </w:rPr>
        <w:t xml:space="preserve"> aux services, en particulier pour les plus vulnérables.</w:t>
      </w:r>
    </w:p>
    <w:p w:rsidRPr="00E3421C" w:rsidR="00E3421C" w:rsidP="6367D725" w:rsidRDefault="00E3421C" w14:paraId="15209C86" w14:textId="1DD191A4">
      <w:pPr>
        <w:pStyle w:val="ListParagraph"/>
        <w:numPr>
          <w:ilvl w:val="0"/>
          <w:numId w:val="23"/>
        </w:numPr>
        <w:tabs>
          <w:tab w:val="left" w:pos="990"/>
        </w:tabs>
        <w:spacing w:after="0" w:line="240" w:lineRule="auto"/>
        <w:rPr>
          <w:color w:val="000000"/>
          <w:lang w:val="fr-FR"/>
        </w:rPr>
      </w:pPr>
      <w:r w:rsidRPr="6367D725">
        <w:rPr>
          <w:color w:val="000000" w:themeColor="text1"/>
          <w:lang w:val="fr-FR"/>
        </w:rPr>
        <w:t>Explique</w:t>
      </w:r>
      <w:r w:rsidRPr="6367D725" w:rsidR="7CE2B7D2">
        <w:rPr>
          <w:color w:val="000000" w:themeColor="text1"/>
          <w:lang w:val="fr-FR"/>
        </w:rPr>
        <w:t>z</w:t>
      </w:r>
      <w:r w:rsidRPr="6367D725">
        <w:rPr>
          <w:color w:val="000000" w:themeColor="text1"/>
          <w:lang w:val="fr-FR"/>
        </w:rPr>
        <w:t xml:space="preserve"> les considérations éthiques et de sécurité </w:t>
      </w:r>
      <w:r w:rsidR="007A0A20">
        <w:rPr>
          <w:color w:val="000000" w:themeColor="text1"/>
          <w:lang w:val="fr-FR"/>
        </w:rPr>
        <w:t>en matière de</w:t>
      </w:r>
      <w:r w:rsidRPr="6367D725">
        <w:rPr>
          <w:color w:val="000000" w:themeColor="text1"/>
          <w:lang w:val="fr-FR"/>
        </w:rPr>
        <w:t xml:space="preserve"> collecte des données – diapositives 59 à 62 : </w:t>
      </w:r>
      <w:r w:rsidRPr="6367D725" w:rsidR="0086077B">
        <w:rPr>
          <w:color w:val="000000" w:themeColor="text1"/>
          <w:lang w:val="fr-FR"/>
        </w:rPr>
        <w:t>Appliquez des normes éthiques et de sécurité qui tiennent compte de l’âge, du sexe et de la culture</w:t>
      </w:r>
      <w:r w:rsidRPr="6367D725">
        <w:rPr>
          <w:color w:val="000000" w:themeColor="text1"/>
          <w:lang w:val="fr-FR"/>
        </w:rPr>
        <w:t xml:space="preserve"> et donne</w:t>
      </w:r>
      <w:r w:rsidR="003C37C6">
        <w:rPr>
          <w:color w:val="000000" w:themeColor="text1"/>
          <w:lang w:val="fr-FR"/>
        </w:rPr>
        <w:t>nt</w:t>
      </w:r>
      <w:r w:rsidRPr="6367D725">
        <w:rPr>
          <w:color w:val="000000" w:themeColor="text1"/>
          <w:lang w:val="fr-FR"/>
        </w:rPr>
        <w:t xml:space="preserve"> la priorité au bien-être de tous ceux qui participent au processus d'évaluation.</w:t>
      </w:r>
    </w:p>
    <w:p w:rsidRPr="00E3421C" w:rsidR="0086077B" w:rsidP="00E3421C" w:rsidRDefault="0086077B" w14:paraId="1F2178E1" w14:textId="6D8A6D55">
      <w:pPr>
        <w:pStyle w:val="ListParagraph"/>
        <w:numPr>
          <w:ilvl w:val="0"/>
          <w:numId w:val="30"/>
        </w:numPr>
        <w:tabs>
          <w:tab w:val="left" w:pos="990"/>
        </w:tabs>
        <w:spacing w:line="240" w:lineRule="auto"/>
        <w:ind w:left="1443"/>
        <w:rPr>
          <w:rFonts w:cstheme="minorHAnsi"/>
          <w:color w:val="000000"/>
          <w:lang w:val="fr-FR"/>
        </w:rPr>
      </w:pPr>
      <w:r w:rsidRPr="00E3421C">
        <w:rPr>
          <w:rFonts w:cstheme="minorHAnsi"/>
          <w:bCs/>
          <w:color w:val="000000"/>
          <w:lang w:val="fr-FR"/>
        </w:rPr>
        <w:t>Concevoir et faire la collecte de données en utilisant des processus participatifs qui incluent la communauté en entier</w:t>
      </w:r>
      <w:r w:rsidRPr="00E3421C" w:rsidR="00E3421C">
        <w:rPr>
          <w:rFonts w:cstheme="minorHAnsi"/>
          <w:bCs/>
          <w:color w:val="000000"/>
          <w:lang w:val="fr-FR"/>
        </w:rPr>
        <w:t xml:space="preserve"> et particulièrement les femmes, les filles et les autres groupes</w:t>
      </w:r>
      <w:r w:rsidR="008A48B9">
        <w:rPr>
          <w:rFonts w:cstheme="minorHAnsi"/>
          <w:bCs/>
          <w:color w:val="000000"/>
          <w:lang w:val="fr-FR"/>
        </w:rPr>
        <w:t xml:space="preserve"> </w:t>
      </w:r>
      <w:r w:rsidRPr="00E3421C" w:rsidR="00E3421C">
        <w:rPr>
          <w:rFonts w:cstheme="minorHAnsi"/>
          <w:bCs/>
          <w:color w:val="000000"/>
          <w:lang w:val="fr-FR"/>
        </w:rPr>
        <w:t>à risque</w:t>
      </w:r>
      <w:r w:rsidR="003C37C6">
        <w:rPr>
          <w:rFonts w:cstheme="minorHAnsi"/>
          <w:bCs/>
          <w:color w:val="000000"/>
          <w:lang w:val="fr-FR"/>
        </w:rPr>
        <w:t>.</w:t>
      </w:r>
    </w:p>
    <w:p w:rsidRPr="00E3421C" w:rsidR="00671992" w:rsidP="3472E502" w:rsidRDefault="00E3421C" w14:paraId="62270C0E" w14:textId="76504FE9">
      <w:pPr>
        <w:pStyle w:val="ListParagraph"/>
        <w:numPr>
          <w:ilvl w:val="0"/>
          <w:numId w:val="30"/>
        </w:numPr>
        <w:tabs>
          <w:tab w:val="left" w:pos="990"/>
        </w:tabs>
        <w:spacing w:after="0" w:line="240" w:lineRule="auto"/>
        <w:rPr>
          <w:rFonts w:eastAsiaTheme="minorEastAsia"/>
          <w:color w:val="000000"/>
          <w:lang w:val="fr-FR"/>
        </w:rPr>
      </w:pPr>
      <w:r w:rsidRPr="3472E502">
        <w:rPr>
          <w:color w:val="000000" w:themeColor="text1"/>
          <w:lang w:val="fr-FR"/>
        </w:rPr>
        <w:t>Bien que tous les groupes à risque</w:t>
      </w:r>
      <w:r w:rsidRPr="3472E502" w:rsidR="3F071339">
        <w:rPr>
          <w:color w:val="000000" w:themeColor="text1"/>
          <w:lang w:val="fr-FR"/>
        </w:rPr>
        <w:t xml:space="preserve"> doivent participer aux évaluations</w:t>
      </w:r>
      <w:r w:rsidRPr="3472E502">
        <w:rPr>
          <w:color w:val="000000" w:themeColor="text1"/>
          <w:lang w:val="fr-FR"/>
        </w:rPr>
        <w:t>, y compris les femmes, les filles et les personnes handicapées, veillez à ne pas essayer de former des groupes de personnes ayant des caractéristiques communes, car cela pourrait les exposer et les stigmatiser. Exemple : Survivant(e)s de VBG, adolescents souffrant de handicaps physiques</w:t>
      </w:r>
      <w:r w:rsidR="004C71EC">
        <w:rPr>
          <w:color w:val="000000" w:themeColor="text1"/>
          <w:lang w:val="fr-FR"/>
        </w:rPr>
        <w:t>.</w:t>
      </w:r>
    </w:p>
    <w:p w:rsidRPr="00E3421C" w:rsidR="00363608" w:rsidP="0F58050B" w:rsidRDefault="4E145C8D" w14:paraId="0F065765" w14:textId="0216A139">
      <w:pPr>
        <w:pStyle w:val="ListParagraph"/>
        <w:numPr>
          <w:ilvl w:val="0"/>
          <w:numId w:val="30"/>
        </w:numPr>
        <w:tabs>
          <w:tab w:val="left" w:pos="990"/>
        </w:tabs>
        <w:spacing w:after="0" w:line="240" w:lineRule="auto"/>
        <w:ind w:left="1443"/>
        <w:rPr>
          <w:color w:val="000000"/>
          <w:lang w:val="fr-FR"/>
        </w:rPr>
      </w:pPr>
      <w:r w:rsidRPr="0F58050B">
        <w:rPr>
          <w:color w:val="000000" w:themeColor="text1"/>
          <w:lang w:val="fr-FR"/>
        </w:rPr>
        <w:lastRenderedPageBreak/>
        <w:t>Emplacement</w:t>
      </w:r>
      <w:r w:rsidRPr="0F58050B" w:rsidR="00363608">
        <w:rPr>
          <w:color w:val="000000" w:themeColor="text1"/>
          <w:lang w:val="fr-FR"/>
        </w:rPr>
        <w:t xml:space="preserve"> – </w:t>
      </w:r>
      <w:r w:rsidRPr="0F58050B" w:rsidR="00E3421C">
        <w:rPr>
          <w:color w:val="000000" w:themeColor="text1"/>
          <w:lang w:val="fr-FR"/>
        </w:rPr>
        <w:t>proche d'un endroit facilement accessible aux femmes. Utiliser un forum existant, c’est-à-dire les espaces amis des femmes</w:t>
      </w:r>
      <w:r w:rsidR="004C71EC">
        <w:rPr>
          <w:color w:val="000000" w:themeColor="text1"/>
          <w:lang w:val="fr-FR"/>
        </w:rPr>
        <w:t>.</w:t>
      </w:r>
      <w:r w:rsidRPr="0F58050B" w:rsidR="00E3421C">
        <w:rPr>
          <w:color w:val="000000" w:themeColor="text1"/>
          <w:lang w:val="fr-FR"/>
        </w:rPr>
        <w:t xml:space="preserve"> </w:t>
      </w:r>
    </w:p>
    <w:p w:rsidRPr="00E3421C" w:rsidR="00363608" w:rsidP="00E3421C" w:rsidRDefault="00E3421C" w14:paraId="01537D29" w14:textId="2EB62724">
      <w:pPr>
        <w:pStyle w:val="ListParagraph"/>
        <w:numPr>
          <w:ilvl w:val="0"/>
          <w:numId w:val="30"/>
        </w:numPr>
        <w:tabs>
          <w:tab w:val="left" w:pos="990"/>
        </w:tabs>
        <w:spacing w:after="0" w:line="240" w:lineRule="auto"/>
        <w:ind w:left="1443"/>
        <w:rPr>
          <w:rFonts w:cstheme="minorHAnsi"/>
          <w:color w:val="000000"/>
          <w:lang w:val="fr-FR"/>
        </w:rPr>
      </w:pPr>
      <w:r w:rsidRPr="00E3421C">
        <w:rPr>
          <w:rFonts w:cstheme="minorHAnsi"/>
          <w:color w:val="000000"/>
          <w:lang w:val="fr-FR"/>
        </w:rPr>
        <w:t>Horaire</w:t>
      </w:r>
      <w:r w:rsidRPr="00E3421C" w:rsidR="00363608">
        <w:rPr>
          <w:rFonts w:cstheme="minorHAnsi"/>
          <w:color w:val="000000"/>
          <w:lang w:val="fr-FR"/>
        </w:rPr>
        <w:t xml:space="preserve"> – </w:t>
      </w:r>
      <w:r w:rsidRPr="00E3421C">
        <w:rPr>
          <w:rFonts w:cstheme="minorHAnsi"/>
          <w:color w:val="000000"/>
          <w:lang w:val="fr-FR"/>
        </w:rPr>
        <w:t>o</w:t>
      </w:r>
      <w:r>
        <w:rPr>
          <w:rFonts w:cstheme="minorHAnsi"/>
          <w:color w:val="000000"/>
          <w:lang w:val="fr-FR"/>
        </w:rPr>
        <w:t>rganiser l'évaluation pendant le temps</w:t>
      </w:r>
      <w:r w:rsidRPr="00E3421C">
        <w:rPr>
          <w:rFonts w:cstheme="minorHAnsi"/>
          <w:color w:val="000000"/>
          <w:lang w:val="fr-FR"/>
        </w:rPr>
        <w:t xml:space="preserve"> où les femmes sont le moins occupées. Pour les filles, assurez-vous que l'évaluation n'aura pas lieu pendant l</w:t>
      </w:r>
      <w:r w:rsidR="004C71EC">
        <w:rPr>
          <w:rFonts w:cstheme="minorHAnsi"/>
          <w:color w:val="000000"/>
          <w:lang w:val="fr-FR"/>
        </w:rPr>
        <w:t>es heures d’école</w:t>
      </w:r>
      <w:r w:rsidRPr="00E3421C">
        <w:rPr>
          <w:rFonts w:cstheme="minorHAnsi"/>
          <w:color w:val="000000"/>
          <w:lang w:val="fr-FR"/>
        </w:rPr>
        <w:t>.</w:t>
      </w:r>
    </w:p>
    <w:p w:rsidR="00E3421C" w:rsidP="00E3421C" w:rsidRDefault="00E3421C" w14:paraId="7AF53B99" w14:textId="77777777">
      <w:pPr>
        <w:pStyle w:val="ListParagraph"/>
        <w:numPr>
          <w:ilvl w:val="0"/>
          <w:numId w:val="30"/>
        </w:numPr>
        <w:tabs>
          <w:tab w:val="left" w:pos="990"/>
        </w:tabs>
        <w:spacing w:after="0" w:line="240" w:lineRule="auto"/>
        <w:ind w:left="1443"/>
        <w:rPr>
          <w:rFonts w:cstheme="minorHAnsi"/>
          <w:color w:val="000000"/>
          <w:lang w:val="fr-FR"/>
        </w:rPr>
      </w:pPr>
      <w:r w:rsidRPr="00E3421C">
        <w:rPr>
          <w:rFonts w:cstheme="minorHAnsi"/>
          <w:color w:val="000000"/>
          <w:lang w:val="fr-FR"/>
        </w:rPr>
        <w:t>Personnel féminin - du personnel féminin est nécessaire pour</w:t>
      </w:r>
      <w:r>
        <w:rPr>
          <w:rFonts w:cstheme="minorHAnsi"/>
          <w:color w:val="000000"/>
          <w:lang w:val="fr-FR"/>
        </w:rPr>
        <w:t xml:space="preserve"> mener les entretiens et les discussions de groupes </w:t>
      </w:r>
      <w:r w:rsidRPr="00E3421C">
        <w:rPr>
          <w:rFonts w:cstheme="minorHAnsi"/>
          <w:color w:val="000000"/>
          <w:lang w:val="fr-FR"/>
        </w:rPr>
        <w:t xml:space="preserve">pour les femmes et les filles. </w:t>
      </w:r>
    </w:p>
    <w:p w:rsidRPr="00E3421C" w:rsidR="00E3421C" w:rsidP="00E3421C" w:rsidRDefault="00E3421C" w14:paraId="2CFC5525" w14:textId="5F8C2A7A">
      <w:pPr>
        <w:pStyle w:val="ListParagraph"/>
        <w:numPr>
          <w:ilvl w:val="0"/>
          <w:numId w:val="30"/>
        </w:numPr>
        <w:tabs>
          <w:tab w:val="left" w:pos="990"/>
        </w:tabs>
        <w:spacing w:after="0" w:line="240" w:lineRule="auto"/>
        <w:ind w:left="1443"/>
        <w:rPr>
          <w:rFonts w:cstheme="minorHAnsi"/>
          <w:color w:val="000000"/>
          <w:lang w:val="fr-FR"/>
        </w:rPr>
      </w:pPr>
      <w:r w:rsidRPr="00E3421C">
        <w:rPr>
          <w:rFonts w:cstheme="minorHAnsi"/>
          <w:color w:val="000000"/>
          <w:lang w:val="fr-FR"/>
        </w:rPr>
        <w:t>Dynamique du pouvoir - équilibrer la participation et les conflits potentiels à la maison et dans les communautés</w:t>
      </w:r>
      <w:r w:rsidR="00D114DC">
        <w:rPr>
          <w:rFonts w:cstheme="minorHAnsi"/>
          <w:color w:val="000000"/>
          <w:lang w:val="fr-FR"/>
        </w:rPr>
        <w:t>.</w:t>
      </w:r>
    </w:p>
    <w:p w:rsidRPr="000B1C42" w:rsidR="003F6897" w:rsidP="003F6897" w:rsidRDefault="003F6897" w14:paraId="675B357F" w14:textId="717A9F89">
      <w:pPr>
        <w:pStyle w:val="ListParagraph"/>
        <w:numPr>
          <w:ilvl w:val="0"/>
          <w:numId w:val="30"/>
        </w:numPr>
        <w:tabs>
          <w:tab w:val="left" w:pos="990"/>
        </w:tabs>
        <w:spacing w:after="0" w:line="240" w:lineRule="auto"/>
        <w:ind w:left="1443"/>
        <w:rPr>
          <w:rFonts w:cstheme="minorHAnsi"/>
          <w:color w:val="000000"/>
          <w:lang w:val="fr-FR"/>
        </w:rPr>
      </w:pPr>
      <w:r>
        <w:rPr>
          <w:rFonts w:cstheme="minorHAnsi"/>
          <w:color w:val="000000"/>
          <w:lang w:val="fr-FR"/>
        </w:rPr>
        <w:t xml:space="preserve">Sujets - </w:t>
      </w:r>
      <w:r w:rsidRPr="003F6897">
        <w:rPr>
          <w:rFonts w:cstheme="minorHAnsi"/>
          <w:color w:val="000000"/>
          <w:lang w:val="fr-FR"/>
        </w:rPr>
        <w:t xml:space="preserve">ne jamais recueillir d'informations sur leur expérience ou leur incident de </w:t>
      </w:r>
      <w:r w:rsidR="00D114DC">
        <w:rPr>
          <w:rFonts w:cstheme="minorHAnsi"/>
          <w:color w:val="000000"/>
          <w:lang w:val="fr-FR"/>
        </w:rPr>
        <w:t>VBG</w:t>
      </w:r>
      <w:r w:rsidRPr="003F6897">
        <w:rPr>
          <w:rFonts w:cstheme="minorHAnsi"/>
          <w:color w:val="000000"/>
          <w:lang w:val="fr-FR"/>
        </w:rPr>
        <w:t xml:space="preserve">. Concentrez-vous sur les informations dont vous avez besoin dans votre secteur et sur les questions de sécurité. </w:t>
      </w:r>
    </w:p>
    <w:p w:rsidR="003F6897" w:rsidP="003F6897" w:rsidRDefault="003F6897" w14:paraId="312026CC" w14:textId="34C1E6EC">
      <w:pPr>
        <w:pStyle w:val="ListParagraph"/>
        <w:numPr>
          <w:ilvl w:val="0"/>
          <w:numId w:val="30"/>
        </w:numPr>
        <w:tabs>
          <w:tab w:val="left" w:pos="990"/>
        </w:tabs>
        <w:spacing w:after="0" w:line="240" w:lineRule="auto"/>
        <w:ind w:left="1443"/>
        <w:rPr>
          <w:rFonts w:cstheme="minorHAnsi"/>
          <w:color w:val="000000"/>
          <w:lang w:val="fr-FR"/>
        </w:rPr>
      </w:pPr>
      <w:r w:rsidRPr="003F6897">
        <w:rPr>
          <w:rFonts w:cstheme="minorHAnsi"/>
          <w:color w:val="000000"/>
          <w:lang w:val="fr-FR"/>
        </w:rPr>
        <w:t xml:space="preserve">Souligner, à partir de la diapositive 56, que même si les questions sur les incidents de </w:t>
      </w:r>
      <w:r>
        <w:rPr>
          <w:rFonts w:cstheme="minorHAnsi"/>
          <w:color w:val="000000"/>
          <w:lang w:val="fr-FR"/>
        </w:rPr>
        <w:t>VBG</w:t>
      </w:r>
      <w:r w:rsidRPr="003F6897">
        <w:rPr>
          <w:rFonts w:cstheme="minorHAnsi"/>
          <w:color w:val="000000"/>
          <w:lang w:val="fr-FR"/>
        </w:rPr>
        <w:t xml:space="preserve"> ne seront pas posées, la discussion sur les préoccupations en matière de sûreté et de sécurité peut entraîner une révélation de </w:t>
      </w:r>
      <w:r>
        <w:rPr>
          <w:rFonts w:cstheme="minorHAnsi"/>
          <w:color w:val="000000"/>
          <w:lang w:val="fr-FR"/>
        </w:rPr>
        <w:t>VBG</w:t>
      </w:r>
      <w:r w:rsidRPr="003F6897">
        <w:rPr>
          <w:rFonts w:cstheme="minorHAnsi"/>
          <w:color w:val="000000"/>
          <w:lang w:val="fr-FR"/>
        </w:rPr>
        <w:t xml:space="preserve"> ; c'est pourquoi il est important d'être préparé avec un </w:t>
      </w:r>
      <w:r>
        <w:rPr>
          <w:rFonts w:cstheme="minorHAnsi"/>
          <w:color w:val="000000"/>
          <w:lang w:val="fr-FR"/>
        </w:rPr>
        <w:t xml:space="preserve">système </w:t>
      </w:r>
      <w:r w:rsidR="00D114DC">
        <w:rPr>
          <w:rFonts w:cstheme="minorHAnsi"/>
          <w:color w:val="000000"/>
          <w:lang w:val="fr-FR"/>
        </w:rPr>
        <w:t xml:space="preserve">d’orientation </w:t>
      </w:r>
      <w:r w:rsidRPr="003F6897">
        <w:rPr>
          <w:rFonts w:cstheme="minorHAnsi"/>
          <w:color w:val="000000"/>
          <w:lang w:val="fr-FR"/>
        </w:rPr>
        <w:t>actualisé</w:t>
      </w:r>
      <w:r w:rsidR="00D114DC">
        <w:rPr>
          <w:rFonts w:cstheme="minorHAnsi"/>
          <w:color w:val="000000"/>
          <w:lang w:val="fr-FR"/>
        </w:rPr>
        <w:t>. L</w:t>
      </w:r>
      <w:r>
        <w:rPr>
          <w:rFonts w:cstheme="minorHAnsi"/>
          <w:color w:val="000000"/>
          <w:lang w:val="fr-FR"/>
        </w:rPr>
        <w:t>e personnel devrait savoir comment répondre aux divulgations de VBG</w:t>
      </w:r>
      <w:r w:rsidR="004F5178">
        <w:rPr>
          <w:rFonts w:cstheme="minorHAnsi"/>
          <w:color w:val="000000"/>
          <w:lang w:val="fr-FR"/>
        </w:rPr>
        <w:t>.</w:t>
      </w:r>
    </w:p>
    <w:p w:rsidRPr="003F6897" w:rsidR="00841B17" w:rsidP="797BCC6A" w:rsidRDefault="003F6897" w14:paraId="397D3BE6" w14:textId="095F00C6">
      <w:pPr>
        <w:pStyle w:val="ListParagraph"/>
        <w:numPr>
          <w:ilvl w:val="0"/>
          <w:numId w:val="30"/>
        </w:numPr>
        <w:tabs>
          <w:tab w:val="left" w:pos="990"/>
        </w:tabs>
        <w:spacing w:after="0" w:line="240" w:lineRule="auto"/>
        <w:ind w:left="1443"/>
        <w:rPr>
          <w:color w:val="000000"/>
          <w:lang w:val="fr-FR"/>
        </w:rPr>
      </w:pPr>
      <w:r w:rsidRPr="3472E502">
        <w:rPr>
          <w:color w:val="000000" w:themeColor="text1"/>
          <w:lang w:val="fr-FR"/>
        </w:rPr>
        <w:t>Présentez and oriente</w:t>
      </w:r>
      <w:r w:rsidRPr="3472E502" w:rsidR="70D290C8">
        <w:rPr>
          <w:color w:val="000000" w:themeColor="text1"/>
          <w:lang w:val="fr-FR"/>
        </w:rPr>
        <w:t>z</w:t>
      </w:r>
      <w:r w:rsidRPr="3472E502">
        <w:rPr>
          <w:color w:val="000000" w:themeColor="text1"/>
          <w:lang w:val="fr-FR"/>
        </w:rPr>
        <w:t xml:space="preserve"> les participant(e)s vers le guide de poche sur la VBG – diapositive 62</w:t>
      </w:r>
      <w:r w:rsidR="00FA1973">
        <w:rPr>
          <w:color w:val="000000" w:themeColor="text1"/>
          <w:lang w:val="fr-FR"/>
        </w:rPr>
        <w:t>.</w:t>
      </w:r>
      <w:r w:rsidRPr="3472E502">
        <w:rPr>
          <w:color w:val="000000" w:themeColor="text1"/>
          <w:lang w:val="fr-FR"/>
        </w:rPr>
        <w:t xml:space="preserve"> </w:t>
      </w:r>
    </w:p>
    <w:p w:rsidRPr="00766D69" w:rsidR="00841B17" w:rsidP="1D2C52C5" w:rsidRDefault="0086077B" w14:paraId="146FAD97" w14:textId="48E81F23" w14:noSpellErr="1">
      <w:pPr>
        <w:pStyle w:val="ListParagraph"/>
        <w:numPr>
          <w:ilvl w:val="0"/>
          <w:numId w:val="28"/>
        </w:numPr>
        <w:tabs>
          <w:tab w:val="left" w:pos="990"/>
        </w:tabs>
        <w:ind w:left="1980"/>
        <w:rPr>
          <w:rFonts w:cs="Calibri" w:cstheme="minorAscii"/>
          <w:color w:val="000000"/>
          <w:lang w:val="fr-FR"/>
        </w:rPr>
      </w:pPr>
      <w:r w:rsidRPr="0DD6501E" w:rsidR="0086077B">
        <w:rPr>
          <w:rFonts w:cs="Calibri" w:cstheme="minorAscii"/>
          <w:color w:val="000000" w:themeColor="text1" w:themeTint="FF" w:themeShade="FF"/>
          <w:lang w:val="fr-FR"/>
        </w:rPr>
        <w:t>Un guide qui indique la marche à suivre pou</w:t>
      </w:r>
      <w:r w:rsidRPr="0DD6501E" w:rsidR="003F6897">
        <w:rPr>
          <w:rFonts w:cs="Calibri" w:cstheme="minorAscii"/>
          <w:color w:val="000000" w:themeColor="text1" w:themeTint="FF" w:themeShade="FF"/>
          <w:lang w:val="fr-FR"/>
        </w:rPr>
        <w:t>r les non-spécialistes de la VBG dans une divulgation</w:t>
      </w:r>
      <w:r w:rsidRPr="0DD6501E" w:rsidR="00FA1973">
        <w:rPr>
          <w:rFonts w:cs="Calibri" w:cstheme="minorAscii"/>
          <w:color w:val="000000" w:themeColor="text1" w:themeTint="FF" w:themeShade="FF"/>
          <w:lang w:val="fr-FR"/>
        </w:rPr>
        <w:t>.</w:t>
      </w:r>
    </w:p>
    <w:p w:rsidRPr="003F6897" w:rsidR="00282C42" w:rsidP="1D2C52C5" w:rsidRDefault="003F6897" w14:paraId="1B6334D4" w14:textId="60F4AAE6">
      <w:pPr>
        <w:pStyle w:val="ListParagraph"/>
        <w:numPr>
          <w:ilvl w:val="0"/>
          <w:numId w:val="28"/>
        </w:numPr>
        <w:tabs>
          <w:tab w:val="left" w:pos="990"/>
        </w:tabs>
        <w:spacing w:after="0" w:line="240" w:lineRule="auto"/>
        <w:ind w:left="1980"/>
        <w:rPr>
          <w:rFonts w:cs="Calibri" w:cstheme="minorAscii"/>
          <w:color w:val="000000"/>
          <w:lang w:val="fr-FR"/>
        </w:rPr>
      </w:pPr>
      <w:r w:rsidRPr="0DD6501E" w:rsidR="003F6897">
        <w:rPr>
          <w:rFonts w:cs="Calibri" w:cstheme="minorAscii"/>
          <w:color w:val="000000" w:themeColor="text1" w:themeTint="FF" w:themeShade="FF"/>
          <w:lang w:val="fr-FR"/>
        </w:rPr>
        <w:t>Possède des messages clés qui peuvent être utili</w:t>
      </w:r>
      <w:r w:rsidRPr="0DD6501E" w:rsidR="003F6897">
        <w:rPr>
          <w:rFonts w:cs="Calibri" w:cstheme="minorAscii"/>
          <w:color w:val="000000" w:themeColor="text1" w:themeTint="FF" w:themeShade="FF"/>
          <w:lang w:val="fr-FR"/>
        </w:rPr>
        <w:t>sé</w:t>
      </w:r>
      <w:r w:rsidRPr="0DD6501E" w:rsidR="00FA1973">
        <w:rPr>
          <w:rFonts w:cs="Calibri" w:cstheme="minorAscii"/>
          <w:color w:val="000000" w:themeColor="text1" w:themeTint="FF" w:themeShade="FF"/>
          <w:lang w:val="fr-FR"/>
        </w:rPr>
        <w:t>s</w:t>
      </w:r>
      <w:r w:rsidRPr="0DD6501E" w:rsidR="003F6897">
        <w:rPr>
          <w:rFonts w:cs="Calibri" w:cstheme="minorAscii"/>
          <w:color w:val="000000" w:themeColor="text1" w:themeTint="FF" w:themeShade="FF"/>
          <w:lang w:val="fr-FR"/>
        </w:rPr>
        <w:t xml:space="preserve"> avec </w:t>
      </w:r>
      <w:proofErr w:type="gramStart"/>
      <w:r w:rsidRPr="0DD6501E" w:rsidR="003F6897">
        <w:rPr>
          <w:rFonts w:cs="Calibri" w:cstheme="minorAscii"/>
          <w:color w:val="000000" w:themeColor="text1" w:themeTint="FF" w:themeShade="FF"/>
          <w:lang w:val="fr-FR"/>
        </w:rPr>
        <w:t>les survivant</w:t>
      </w:r>
      <w:proofErr w:type="gramEnd"/>
      <w:r w:rsidRPr="0DD6501E" w:rsidR="003F6897">
        <w:rPr>
          <w:rFonts w:cs="Calibri" w:cstheme="minorAscii"/>
          <w:color w:val="000000" w:themeColor="text1" w:themeTint="FF" w:themeShade="FF"/>
          <w:lang w:val="fr-FR"/>
        </w:rPr>
        <w:t>(e)s</w:t>
      </w:r>
      <w:r w:rsidRPr="0DD6501E" w:rsidR="00FA1973">
        <w:rPr>
          <w:rFonts w:cs="Calibri" w:cstheme="minorAscii"/>
          <w:color w:val="000000" w:themeColor="text1" w:themeTint="FF" w:themeShade="FF"/>
          <w:lang w:val="fr-FR"/>
        </w:rPr>
        <w:t>.</w:t>
      </w:r>
      <w:r>
        <w:br/>
      </w:r>
      <w:r w:rsidRPr="0DD6501E" w:rsidR="00282C42">
        <w:rPr>
          <w:rFonts w:cs="Calibri" w:cstheme="minorAscii"/>
          <w:b w:val="1"/>
          <w:bCs w:val="1"/>
          <w:color w:val="000000" w:themeColor="text1" w:themeTint="FF" w:themeShade="FF"/>
          <w:lang w:val="fr-FR"/>
        </w:rPr>
        <w:t xml:space="preserve">                       </w:t>
      </w:r>
    </w:p>
    <w:p w:rsidRPr="006C7803" w:rsidR="000B1C42" w:rsidP="000B1C42" w:rsidRDefault="000B1C42" w14:paraId="47EE5A9E" w14:textId="77777777">
      <w:pPr>
        <w:shd w:val="clear" w:color="auto" w:fill="F2F2F2" w:themeFill="background1" w:themeFillShade="F2"/>
        <w:tabs>
          <w:tab w:val="left" w:pos="0"/>
        </w:tabs>
        <w:spacing w:after="0" w:line="240" w:lineRule="auto"/>
        <w:rPr>
          <w:rFonts w:cstheme="minorHAnsi"/>
          <w:b/>
          <w:bCs/>
          <w:color w:val="000000"/>
          <w:lang w:val="fr-FR"/>
        </w:rPr>
      </w:pPr>
      <w:r w:rsidRPr="006C7803">
        <w:rPr>
          <w:rFonts w:cstheme="minorHAnsi"/>
          <w:b/>
          <w:bCs/>
          <w:color w:val="000000"/>
          <w:lang w:val="fr-FR"/>
        </w:rPr>
        <w:t xml:space="preserve">Planification stratégique des questions de VBG dans les programmes de nutrition </w:t>
      </w:r>
    </w:p>
    <w:p w:rsidRPr="006C7803" w:rsidR="000B1C42" w:rsidP="000B1C42" w:rsidRDefault="000B1C42" w14:paraId="1E1742AE" w14:textId="26F8ACFC">
      <w:pPr>
        <w:tabs>
          <w:tab w:val="left" w:pos="180"/>
        </w:tabs>
        <w:spacing w:after="0" w:line="240" w:lineRule="auto"/>
        <w:rPr>
          <w:rFonts w:cstheme="minorHAnsi"/>
          <w:color w:val="000000"/>
          <w:lang w:val="fr-FR"/>
        </w:rPr>
      </w:pPr>
      <w:r w:rsidRPr="006C7803">
        <w:rPr>
          <w:rFonts w:cstheme="minorHAnsi"/>
          <w:color w:val="000000"/>
          <w:lang w:val="fr-FR"/>
        </w:rPr>
        <w:t>Cette partie de la séanc</w:t>
      </w:r>
      <w:r>
        <w:rPr>
          <w:rFonts w:cstheme="minorHAnsi"/>
          <w:color w:val="000000"/>
          <w:lang w:val="fr-FR"/>
        </w:rPr>
        <w:t xml:space="preserve">e se concentre sur la façon </w:t>
      </w:r>
      <w:r w:rsidR="0041661B">
        <w:rPr>
          <w:rFonts w:cstheme="minorHAnsi"/>
          <w:color w:val="000000"/>
          <w:lang w:val="fr-FR"/>
        </w:rPr>
        <w:t>d</w:t>
      </w:r>
      <w:r w:rsidR="0041661B">
        <w:rPr>
          <w:rFonts w:cstheme="minorHAnsi"/>
          <w:color w:val="000000"/>
          <w:sz w:val="20"/>
          <w:szCs w:val="20"/>
          <w:lang w:val="fr-FR"/>
        </w:rPr>
        <w:t>’</w:t>
      </w:r>
      <w:r w:rsidRPr="006C7803">
        <w:rPr>
          <w:rFonts w:cstheme="minorHAnsi"/>
          <w:color w:val="000000"/>
          <w:lang w:val="fr-FR"/>
        </w:rPr>
        <w:t xml:space="preserve">utiliser les données de genre et </w:t>
      </w:r>
      <w:r w:rsidR="0041661B">
        <w:rPr>
          <w:rFonts w:cstheme="minorHAnsi"/>
          <w:color w:val="000000"/>
          <w:lang w:val="fr-FR"/>
        </w:rPr>
        <w:t>sur la</w:t>
      </w:r>
      <w:r w:rsidRPr="006C7803">
        <w:rPr>
          <w:rFonts w:cstheme="minorHAnsi"/>
          <w:color w:val="000000"/>
          <w:lang w:val="fr-FR"/>
        </w:rPr>
        <w:t xml:space="preserve"> VBG dans la planification des programmes et fournit aux participant(e)s un vrai exemple. </w:t>
      </w:r>
    </w:p>
    <w:p w:rsidRPr="000B1C42" w:rsidR="000B1C42" w:rsidP="000B1C42" w:rsidRDefault="000B1C42" w14:paraId="7D65DA89" w14:textId="77777777">
      <w:pPr>
        <w:tabs>
          <w:tab w:val="left" w:pos="180"/>
        </w:tabs>
        <w:spacing w:after="0" w:line="240" w:lineRule="auto"/>
        <w:rPr>
          <w:rFonts w:cstheme="minorHAnsi"/>
          <w:color w:val="000000"/>
          <w:lang w:val="fr-FR"/>
        </w:rPr>
      </w:pPr>
    </w:p>
    <w:p w:rsidRPr="006C7803" w:rsidR="000B1C42" w:rsidP="000B1C42" w:rsidRDefault="000B1C42" w14:paraId="477DA4FE" w14:textId="14E42953">
      <w:pPr>
        <w:pStyle w:val="ListParagraph"/>
        <w:numPr>
          <w:ilvl w:val="0"/>
          <w:numId w:val="23"/>
        </w:numPr>
        <w:tabs>
          <w:tab w:val="left" w:pos="180"/>
        </w:tabs>
        <w:spacing w:after="0" w:line="240" w:lineRule="auto"/>
        <w:rPr>
          <w:rFonts w:cstheme="minorHAnsi"/>
          <w:color w:val="000000"/>
          <w:lang w:val="fr-FR"/>
        </w:rPr>
      </w:pPr>
      <w:r w:rsidRPr="006C7803">
        <w:rPr>
          <w:rFonts w:cstheme="minorHAnsi"/>
          <w:color w:val="000000"/>
          <w:lang w:val="fr-FR"/>
        </w:rPr>
        <w:t xml:space="preserve">Expliquez </w:t>
      </w:r>
      <w:r w:rsidR="0041661B">
        <w:rPr>
          <w:rFonts w:cstheme="minorHAnsi"/>
          <w:color w:val="000000"/>
          <w:lang w:val="fr-FR"/>
        </w:rPr>
        <w:t>à partir de</w:t>
      </w:r>
      <w:r w:rsidRPr="006C7803">
        <w:rPr>
          <w:rFonts w:cstheme="minorHAnsi"/>
          <w:color w:val="000000"/>
          <w:lang w:val="fr-FR"/>
        </w:rPr>
        <w:t xml:space="preserve"> la diapositive 64 qu’après une évaluation et une analyse complète, </w:t>
      </w:r>
      <w:r w:rsidR="0041661B">
        <w:rPr>
          <w:rFonts w:cstheme="minorHAnsi"/>
          <w:color w:val="000000"/>
          <w:lang w:val="fr-FR"/>
        </w:rPr>
        <w:t>il est</w:t>
      </w:r>
      <w:r w:rsidRPr="006C7803">
        <w:rPr>
          <w:rFonts w:cstheme="minorHAnsi"/>
          <w:color w:val="000000"/>
          <w:lang w:val="fr-FR"/>
        </w:rPr>
        <w:t xml:space="preserve"> très important d’utiliser les donné</w:t>
      </w:r>
      <w:r>
        <w:rPr>
          <w:rFonts w:cstheme="minorHAnsi"/>
          <w:color w:val="000000"/>
          <w:lang w:val="fr-FR"/>
        </w:rPr>
        <w:t>e</w:t>
      </w:r>
      <w:r w:rsidRPr="006C7803">
        <w:rPr>
          <w:rFonts w:cstheme="minorHAnsi"/>
          <w:color w:val="000000"/>
          <w:lang w:val="fr-FR"/>
        </w:rPr>
        <w:t>s et les incorpor</w:t>
      </w:r>
      <w:r w:rsidR="0041661B">
        <w:rPr>
          <w:rFonts w:cstheme="minorHAnsi"/>
          <w:color w:val="000000"/>
          <w:lang w:val="fr-FR"/>
        </w:rPr>
        <w:t>er</w:t>
      </w:r>
      <w:r w:rsidRPr="006C7803">
        <w:rPr>
          <w:rFonts w:cstheme="minorHAnsi"/>
          <w:color w:val="000000"/>
          <w:lang w:val="fr-FR"/>
        </w:rPr>
        <w:t xml:space="preserve"> dans la planification d</w:t>
      </w:r>
      <w:r>
        <w:rPr>
          <w:rFonts w:cstheme="minorHAnsi"/>
          <w:color w:val="000000"/>
          <w:lang w:val="fr-FR"/>
        </w:rPr>
        <w:t xml:space="preserve">u </w:t>
      </w:r>
      <w:r w:rsidRPr="006C7803">
        <w:rPr>
          <w:rFonts w:cstheme="minorHAnsi"/>
          <w:color w:val="000000"/>
          <w:lang w:val="fr-FR"/>
        </w:rPr>
        <w:t>projet</w:t>
      </w:r>
      <w:r w:rsidR="0041661B">
        <w:rPr>
          <w:rFonts w:cstheme="minorHAnsi"/>
          <w:color w:val="000000"/>
          <w:lang w:val="fr-FR"/>
        </w:rPr>
        <w:t>.</w:t>
      </w:r>
    </w:p>
    <w:p w:rsidR="008130AA" w:rsidP="008130AA" w:rsidRDefault="00CA1500" w14:paraId="3A2F7B6A" w14:textId="3349E716">
      <w:pPr>
        <w:pStyle w:val="ListParagraph"/>
        <w:numPr>
          <w:ilvl w:val="0"/>
          <w:numId w:val="23"/>
        </w:numPr>
        <w:tabs>
          <w:tab w:val="left" w:pos="180"/>
        </w:tabs>
        <w:spacing w:after="0" w:line="240" w:lineRule="auto"/>
        <w:rPr>
          <w:rFonts w:cstheme="minorHAnsi"/>
          <w:color w:val="000000"/>
          <w:lang w:val="fr-FR"/>
        </w:rPr>
      </w:pPr>
      <w:r w:rsidRPr="008130AA">
        <w:rPr>
          <w:rFonts w:cstheme="minorHAnsi"/>
          <w:bCs/>
          <w:color w:val="000000"/>
          <w:lang w:val="fr-FR"/>
        </w:rPr>
        <w:t>Les données et les informations sur le genre et la VBG devraient être utilisées pour planifier stratégiquement comment répondre aux questions de genre et de VBG.</w:t>
      </w:r>
      <w:r w:rsidRPr="008130AA" w:rsidR="008130AA">
        <w:rPr>
          <w:rFonts w:cstheme="minorHAnsi"/>
          <w:color w:val="000000"/>
          <w:lang w:val="fr-FR"/>
        </w:rPr>
        <w:t xml:space="preserve"> Cela se fait en établissant un lien démontrable et logique entre les activités du programme et leurs résultats </w:t>
      </w:r>
      <w:r w:rsidR="004A7BD8">
        <w:rPr>
          <w:rFonts w:cstheme="minorHAnsi"/>
          <w:color w:val="000000"/>
          <w:lang w:val="fr-FR"/>
        </w:rPr>
        <w:t>escomptés</w:t>
      </w:r>
      <w:r w:rsidR="008130AA">
        <w:rPr>
          <w:rFonts w:cstheme="minorHAnsi"/>
          <w:color w:val="000000"/>
          <w:lang w:val="fr-FR"/>
        </w:rPr>
        <w:t xml:space="preserve"> </w:t>
      </w:r>
      <w:r w:rsidRPr="008130AA" w:rsidR="008130AA">
        <w:rPr>
          <w:rFonts w:cstheme="minorHAnsi"/>
          <w:color w:val="000000"/>
          <w:lang w:val="fr-FR"/>
        </w:rPr>
        <w:t>dans le secteur de la nutrition, garantissant ainsi que les besoins identifiés sont satisfaits.</w:t>
      </w:r>
    </w:p>
    <w:p w:rsidRPr="008130AA" w:rsidR="000B1C42" w:rsidP="008130AA" w:rsidRDefault="008130AA" w14:paraId="4A9E74DD" w14:textId="08E40D40">
      <w:pPr>
        <w:pStyle w:val="ListParagraph"/>
        <w:numPr>
          <w:ilvl w:val="0"/>
          <w:numId w:val="23"/>
        </w:numPr>
        <w:tabs>
          <w:tab w:val="left" w:pos="180"/>
        </w:tabs>
        <w:spacing w:after="0" w:line="240" w:lineRule="auto"/>
        <w:rPr>
          <w:rFonts w:cstheme="minorHAnsi"/>
          <w:color w:val="000000"/>
          <w:lang w:val="fr-FR"/>
        </w:rPr>
      </w:pPr>
      <w:r w:rsidRPr="008130AA">
        <w:rPr>
          <w:rFonts w:cstheme="minorHAnsi"/>
          <w:bCs/>
          <w:color w:val="000000"/>
          <w:lang w:val="fr-FR"/>
        </w:rPr>
        <w:t xml:space="preserve">Les notations genre devraient être appliquées à ce stade – soulignez que vous allez </w:t>
      </w:r>
      <w:r w:rsidR="004A7BD8">
        <w:rPr>
          <w:rFonts w:cstheme="minorHAnsi"/>
          <w:bCs/>
          <w:color w:val="000000"/>
          <w:lang w:val="fr-FR"/>
        </w:rPr>
        <w:t>en</w:t>
      </w:r>
      <w:r>
        <w:rPr>
          <w:rFonts w:cstheme="minorHAnsi"/>
          <w:bCs/>
          <w:color w:val="000000"/>
          <w:lang w:val="fr-FR"/>
        </w:rPr>
        <w:t xml:space="preserve"> </w:t>
      </w:r>
      <w:r w:rsidRPr="008130AA">
        <w:rPr>
          <w:rFonts w:cstheme="minorHAnsi"/>
          <w:bCs/>
          <w:color w:val="000000"/>
          <w:lang w:val="fr-FR"/>
        </w:rPr>
        <w:t>discuter en détail plus tard</w:t>
      </w:r>
      <w:r w:rsidR="004A7BD8">
        <w:rPr>
          <w:rFonts w:cstheme="minorHAnsi"/>
          <w:bCs/>
          <w:color w:val="000000"/>
          <w:lang w:val="fr-FR"/>
        </w:rPr>
        <w:t>.</w:t>
      </w:r>
    </w:p>
    <w:p w:rsidRPr="004F3410" w:rsidR="00051842" w:rsidP="000B1C42" w:rsidRDefault="00051842" w14:paraId="3BF61694" w14:textId="52093C12">
      <w:pPr>
        <w:pStyle w:val="ListParagraph"/>
        <w:numPr>
          <w:ilvl w:val="0"/>
          <w:numId w:val="23"/>
        </w:numPr>
        <w:tabs>
          <w:tab w:val="left" w:pos="180"/>
        </w:tabs>
        <w:spacing w:after="0" w:line="240" w:lineRule="auto"/>
        <w:rPr>
          <w:rFonts w:cstheme="minorHAnsi"/>
          <w:color w:val="000000"/>
          <w:lang w:val="fr-FR"/>
        </w:rPr>
      </w:pPr>
      <w:r w:rsidRPr="00051842">
        <w:rPr>
          <w:rFonts w:cstheme="minorHAnsi"/>
          <w:color w:val="000000"/>
          <w:lang w:val="fr-FR"/>
        </w:rPr>
        <w:t>Expliquez qu</w:t>
      </w:r>
      <w:r w:rsidR="004A7BD8">
        <w:rPr>
          <w:rFonts w:cstheme="minorHAnsi"/>
          <w:color w:val="000000"/>
          <w:lang w:val="fr-FR"/>
        </w:rPr>
        <w:t>’</w:t>
      </w:r>
      <w:r w:rsidRPr="00051842">
        <w:rPr>
          <w:rFonts w:cstheme="minorHAnsi"/>
          <w:color w:val="000000"/>
          <w:lang w:val="fr-FR"/>
        </w:rPr>
        <w:t xml:space="preserve">à ce stade les indicateurs devraient </w:t>
      </w:r>
      <w:r w:rsidRPr="00051842" w:rsidR="004F3410">
        <w:rPr>
          <w:rFonts w:cstheme="minorHAnsi"/>
          <w:color w:val="000000"/>
          <w:lang w:val="fr-FR"/>
        </w:rPr>
        <w:t>être</w:t>
      </w:r>
      <w:r w:rsidRPr="00051842">
        <w:rPr>
          <w:rFonts w:cstheme="minorHAnsi"/>
          <w:color w:val="000000"/>
          <w:lang w:val="fr-FR"/>
        </w:rPr>
        <w:t xml:space="preserve"> mis en place pour mesurer les changements pour les </w:t>
      </w:r>
      <w:r w:rsidRPr="00051842" w:rsidR="004F3410">
        <w:rPr>
          <w:rFonts w:cstheme="minorHAnsi"/>
          <w:color w:val="000000"/>
          <w:lang w:val="fr-FR"/>
        </w:rPr>
        <w:t>femmes</w:t>
      </w:r>
      <w:r w:rsidRPr="00051842">
        <w:rPr>
          <w:rFonts w:cstheme="minorHAnsi"/>
          <w:color w:val="000000"/>
          <w:lang w:val="fr-FR"/>
        </w:rPr>
        <w:t xml:space="preserve">, les filles, les hommes et les </w:t>
      </w:r>
      <w:r w:rsidRPr="00051842" w:rsidR="004F3410">
        <w:rPr>
          <w:rFonts w:cstheme="minorHAnsi"/>
          <w:color w:val="000000"/>
          <w:lang w:val="fr-FR"/>
        </w:rPr>
        <w:t>garçons</w:t>
      </w:r>
      <w:r w:rsidRPr="00051842">
        <w:rPr>
          <w:rFonts w:cstheme="minorHAnsi"/>
          <w:color w:val="000000"/>
          <w:lang w:val="fr-FR"/>
        </w:rPr>
        <w:t xml:space="preserve"> </w:t>
      </w:r>
      <w:r>
        <w:rPr>
          <w:rFonts w:cstheme="minorHAnsi"/>
          <w:color w:val="000000"/>
          <w:lang w:val="fr-FR"/>
        </w:rPr>
        <w:t xml:space="preserve">et pour surveiller les questions de </w:t>
      </w:r>
      <w:r w:rsidR="004F3410">
        <w:rPr>
          <w:rFonts w:cstheme="minorHAnsi"/>
          <w:color w:val="000000"/>
          <w:lang w:val="fr-FR"/>
        </w:rPr>
        <w:t>sûreté</w:t>
      </w:r>
      <w:r>
        <w:rPr>
          <w:rFonts w:cstheme="minorHAnsi"/>
          <w:color w:val="000000"/>
          <w:lang w:val="fr-FR"/>
        </w:rPr>
        <w:t xml:space="preserve"> et de </w:t>
      </w:r>
      <w:r w:rsidR="004F3410">
        <w:rPr>
          <w:rFonts w:cstheme="minorHAnsi"/>
          <w:color w:val="000000"/>
          <w:lang w:val="fr-FR"/>
        </w:rPr>
        <w:t>sécurité</w:t>
      </w:r>
      <w:r>
        <w:rPr>
          <w:rFonts w:cstheme="minorHAnsi"/>
          <w:color w:val="000000"/>
          <w:lang w:val="fr-FR"/>
        </w:rPr>
        <w:t xml:space="preserve"> </w:t>
      </w:r>
      <w:r w:rsidR="004F3410">
        <w:rPr>
          <w:rFonts w:cstheme="minorHAnsi"/>
          <w:color w:val="000000"/>
          <w:lang w:val="fr-FR"/>
        </w:rPr>
        <w:t>liée</w:t>
      </w:r>
      <w:r>
        <w:rPr>
          <w:rFonts w:cstheme="minorHAnsi"/>
          <w:color w:val="000000"/>
          <w:lang w:val="fr-FR"/>
        </w:rPr>
        <w:t xml:space="preserve"> aux services de nutrition.</w:t>
      </w:r>
      <w:r w:rsidRPr="004F3410" w:rsidR="004F3410">
        <w:rPr>
          <w:rFonts w:cstheme="minorHAnsi"/>
          <w:color w:val="000000"/>
          <w:lang w:val="fr-FR"/>
        </w:rPr>
        <w:t xml:space="preserve"> Tous les indicateurs devraient être sensibles au sexe et à l’âge</w:t>
      </w:r>
      <w:r w:rsidR="00D12407">
        <w:rPr>
          <w:rFonts w:cstheme="minorHAnsi"/>
          <w:color w:val="000000"/>
          <w:lang w:val="fr-FR"/>
        </w:rPr>
        <w:t>,</w:t>
      </w:r>
      <w:r w:rsidRPr="004F3410" w:rsidR="004F3410">
        <w:rPr>
          <w:rFonts w:cstheme="minorHAnsi"/>
          <w:color w:val="000000"/>
          <w:lang w:val="fr-FR"/>
        </w:rPr>
        <w:t xml:space="preserve"> afin de mesurer si les besoins de tous les groupes sont satisfaits.</w:t>
      </w:r>
    </w:p>
    <w:p w:rsidR="004F3410" w:rsidP="004F3410" w:rsidRDefault="004F3410" w14:paraId="6ACD12DD" w14:textId="1C74B228">
      <w:pPr>
        <w:pStyle w:val="ListParagraph"/>
        <w:numPr>
          <w:ilvl w:val="0"/>
          <w:numId w:val="23"/>
        </w:numPr>
        <w:tabs>
          <w:tab w:val="left" w:pos="180"/>
        </w:tabs>
        <w:spacing w:after="0" w:line="240" w:lineRule="auto"/>
        <w:rPr>
          <w:rFonts w:cstheme="minorHAnsi"/>
          <w:color w:val="000000"/>
          <w:lang w:val="fr-FR"/>
        </w:rPr>
      </w:pPr>
      <w:r w:rsidRPr="004F3410">
        <w:rPr>
          <w:rFonts w:cstheme="minorHAnsi"/>
          <w:color w:val="000000"/>
          <w:lang w:val="fr-FR"/>
        </w:rPr>
        <w:t xml:space="preserve">En outre, les indicateurs devraient être développés pour vérifier les éléments suivants : les résultats attendus ; la fourniture d'une assistance de qualité en ce qui concerne les besoins des femmes ; le suivi des taux d'accès aux services ; la satisfaction </w:t>
      </w:r>
      <w:r w:rsidR="001E5926">
        <w:rPr>
          <w:rFonts w:cstheme="minorHAnsi"/>
          <w:color w:val="000000"/>
          <w:lang w:val="fr-FR"/>
        </w:rPr>
        <w:t>par rapport à</w:t>
      </w:r>
      <w:r w:rsidRPr="004F3410">
        <w:rPr>
          <w:rFonts w:cstheme="minorHAnsi"/>
          <w:color w:val="000000"/>
          <w:lang w:val="fr-FR"/>
        </w:rPr>
        <w:t xml:space="preserve"> l'assistance fournie ; la sûreté et la sécurité de l'assistance fournie ; la manière dont les installations ont été utilisées ; et ce qui a changé en raison de l'assistance, pour qui et dans quel délai - soulignez que vous </w:t>
      </w:r>
      <w:r w:rsidRPr="004F3410">
        <w:rPr>
          <w:rFonts w:cstheme="minorHAnsi"/>
          <w:color w:val="000000"/>
          <w:lang w:val="fr-FR"/>
        </w:rPr>
        <w:lastRenderedPageBreak/>
        <w:t>discuterez plus tard de la manière de formuler concrètement les indicateurs liés au genre et à la VBG</w:t>
      </w:r>
      <w:r w:rsidR="001E5926">
        <w:rPr>
          <w:rFonts w:cstheme="minorHAnsi"/>
          <w:color w:val="000000"/>
          <w:lang w:val="fr-FR"/>
        </w:rPr>
        <w:t>.</w:t>
      </w:r>
    </w:p>
    <w:p w:rsidRPr="003C74DC" w:rsidR="000B1C42" w:rsidP="004F3410" w:rsidRDefault="003C74DC" w14:paraId="5859A617" w14:textId="47FFEBA7">
      <w:pPr>
        <w:pStyle w:val="ListParagraph"/>
        <w:numPr>
          <w:ilvl w:val="0"/>
          <w:numId w:val="23"/>
        </w:numPr>
        <w:tabs>
          <w:tab w:val="left" w:pos="180"/>
        </w:tabs>
        <w:spacing w:after="0" w:line="240" w:lineRule="auto"/>
        <w:rPr>
          <w:rFonts w:cstheme="minorHAnsi"/>
          <w:color w:val="000000"/>
          <w:lang w:val="fr-FR"/>
        </w:rPr>
      </w:pPr>
      <w:r w:rsidRPr="00917702">
        <w:rPr>
          <w:rFonts w:cstheme="minorHAnsi"/>
          <w:color w:val="000000"/>
          <w:lang w:val="fr-FR"/>
        </w:rPr>
        <w:t>Montrez</w:t>
      </w:r>
      <w:r w:rsidRPr="003C74DC">
        <w:rPr>
          <w:rFonts w:cstheme="minorHAnsi"/>
          <w:color w:val="000000"/>
          <w:lang w:val="fr-FR"/>
        </w:rPr>
        <w:t xml:space="preserve"> la diapositive 65 </w:t>
      </w:r>
      <w:r>
        <w:rPr>
          <w:rFonts w:cstheme="minorHAnsi"/>
          <w:color w:val="000000"/>
          <w:lang w:val="fr-FR"/>
        </w:rPr>
        <w:t>qui présente l</w:t>
      </w:r>
      <w:r w:rsidRPr="003C74DC">
        <w:rPr>
          <w:rFonts w:cstheme="minorHAnsi"/>
          <w:color w:val="000000"/>
          <w:lang w:val="fr-FR"/>
        </w:rPr>
        <w:t xml:space="preserve">'exemple de la planification stratégique liée au genre et à la VBG et expliquez ce qui suit : Le problème identifié ici </w:t>
      </w:r>
      <w:r w:rsidR="003F1376">
        <w:rPr>
          <w:rFonts w:cstheme="minorHAnsi"/>
          <w:color w:val="000000"/>
          <w:lang w:val="fr-FR"/>
        </w:rPr>
        <w:t xml:space="preserve">concerne les obstacles </w:t>
      </w:r>
      <w:r w:rsidRPr="003C74DC">
        <w:rPr>
          <w:rFonts w:cstheme="minorHAnsi"/>
          <w:color w:val="000000"/>
          <w:lang w:val="fr-FR"/>
        </w:rPr>
        <w:t>à l'accès aux services de nutrition pour les femmes et les filles. Pour que ce problème soit pris en compte dans votre programme, vous devez</w:t>
      </w:r>
      <w:r>
        <w:rPr>
          <w:rFonts w:cstheme="minorHAnsi"/>
          <w:color w:val="000000"/>
          <w:lang w:val="fr-FR"/>
        </w:rPr>
        <w:t> :</w:t>
      </w:r>
    </w:p>
    <w:p w:rsidRPr="004F3410" w:rsidR="000B1C42" w:rsidP="000B1C42" w:rsidRDefault="004F3410" w14:paraId="0245994D" w14:textId="40004DAB">
      <w:pPr>
        <w:pStyle w:val="ListParagraph"/>
        <w:numPr>
          <w:ilvl w:val="0"/>
          <w:numId w:val="51"/>
        </w:numPr>
        <w:tabs>
          <w:tab w:val="left" w:pos="180"/>
        </w:tabs>
        <w:spacing w:after="0" w:line="240" w:lineRule="auto"/>
        <w:ind w:left="1530"/>
        <w:rPr>
          <w:rFonts w:cstheme="minorHAnsi"/>
          <w:color w:val="000000"/>
          <w:lang w:val="fr-FR"/>
        </w:rPr>
      </w:pPr>
      <w:r w:rsidRPr="004F3410">
        <w:rPr>
          <w:rFonts w:cstheme="minorHAnsi"/>
          <w:color w:val="000000"/>
          <w:lang w:val="fr-FR"/>
        </w:rPr>
        <w:t>Formuler un obje</w:t>
      </w:r>
      <w:r>
        <w:rPr>
          <w:rFonts w:cstheme="minorHAnsi"/>
          <w:color w:val="000000"/>
          <w:lang w:val="fr-FR"/>
        </w:rPr>
        <w:t>c</w:t>
      </w:r>
      <w:r w:rsidRPr="004F3410">
        <w:rPr>
          <w:rFonts w:cstheme="minorHAnsi"/>
          <w:color w:val="000000"/>
          <w:lang w:val="fr-FR"/>
        </w:rPr>
        <w:t xml:space="preserve">tif pour le surmonter </w:t>
      </w:r>
      <w:r>
        <w:rPr>
          <w:rFonts w:cstheme="minorHAnsi"/>
          <w:color w:val="000000"/>
          <w:lang w:val="fr-FR"/>
        </w:rPr>
        <w:t>–</w:t>
      </w:r>
      <w:r w:rsidRPr="004F3410">
        <w:rPr>
          <w:rFonts w:cstheme="minorHAnsi"/>
          <w:color w:val="000000"/>
          <w:lang w:val="fr-FR"/>
        </w:rPr>
        <w:t xml:space="preserve"> </w:t>
      </w:r>
      <w:r>
        <w:rPr>
          <w:rFonts w:cstheme="minorHAnsi"/>
          <w:color w:val="000000"/>
          <w:lang w:val="fr-FR"/>
        </w:rPr>
        <w:t>tel que l’augmentation de l’accès par l</w:t>
      </w:r>
      <w:r w:rsidR="007759C1">
        <w:rPr>
          <w:rFonts w:cstheme="minorHAnsi"/>
          <w:color w:val="000000"/>
          <w:lang w:val="fr-FR"/>
        </w:rPr>
        <w:t>a fréquentation</w:t>
      </w:r>
      <w:r>
        <w:rPr>
          <w:rFonts w:cstheme="minorHAnsi"/>
          <w:color w:val="000000"/>
          <w:lang w:val="fr-FR"/>
        </w:rPr>
        <w:t xml:space="preserve"> ou la prestation des services</w:t>
      </w:r>
      <w:r w:rsidR="003F1376">
        <w:rPr>
          <w:rFonts w:cstheme="minorHAnsi"/>
          <w:color w:val="000000"/>
          <w:lang w:val="fr-FR"/>
        </w:rPr>
        <w:t>.</w:t>
      </w:r>
      <w:r>
        <w:rPr>
          <w:rFonts w:cstheme="minorHAnsi"/>
          <w:color w:val="000000"/>
          <w:lang w:val="fr-FR"/>
        </w:rPr>
        <w:t xml:space="preserve"> </w:t>
      </w:r>
    </w:p>
    <w:p w:rsidRPr="004F3410" w:rsidR="000B1C42" w:rsidP="000B1C42" w:rsidRDefault="004F3410" w14:paraId="4316C363" w14:textId="38179C0E">
      <w:pPr>
        <w:pStyle w:val="ListParagraph"/>
        <w:numPr>
          <w:ilvl w:val="0"/>
          <w:numId w:val="51"/>
        </w:numPr>
        <w:tabs>
          <w:tab w:val="left" w:pos="180"/>
        </w:tabs>
        <w:spacing w:after="0" w:line="240" w:lineRule="auto"/>
        <w:ind w:left="1530"/>
        <w:rPr>
          <w:rFonts w:cstheme="minorHAnsi"/>
          <w:color w:val="000000"/>
          <w:lang w:val="fr-FR"/>
        </w:rPr>
      </w:pPr>
      <w:r w:rsidRPr="004F3410">
        <w:rPr>
          <w:rFonts w:cstheme="minorHAnsi"/>
          <w:color w:val="000000"/>
          <w:lang w:val="fr-FR"/>
        </w:rPr>
        <w:t xml:space="preserve">Articuler l’objectif en un indicateur tel que : </w:t>
      </w:r>
      <w:r w:rsidR="00105792">
        <w:rPr>
          <w:rFonts w:cstheme="minorHAnsi"/>
          <w:color w:val="000000"/>
          <w:lang w:val="fr-FR"/>
        </w:rPr>
        <w:t xml:space="preserve">le </w:t>
      </w:r>
      <w:r w:rsidRPr="004F3410">
        <w:rPr>
          <w:rFonts w:cstheme="minorHAnsi"/>
          <w:color w:val="000000"/>
          <w:lang w:val="fr-FR"/>
        </w:rPr>
        <w:t xml:space="preserve">nombre et </w:t>
      </w:r>
      <w:r w:rsidR="00105792">
        <w:rPr>
          <w:rFonts w:cstheme="minorHAnsi"/>
          <w:color w:val="000000"/>
          <w:lang w:val="fr-FR"/>
        </w:rPr>
        <w:t xml:space="preserve">le </w:t>
      </w:r>
      <w:r w:rsidRPr="004F3410">
        <w:rPr>
          <w:rFonts w:cstheme="minorHAnsi"/>
          <w:color w:val="000000"/>
          <w:lang w:val="fr-FR"/>
        </w:rPr>
        <w:t xml:space="preserve">pourcentage des </w:t>
      </w:r>
      <w:r>
        <w:rPr>
          <w:rFonts w:cstheme="minorHAnsi"/>
          <w:color w:val="000000"/>
          <w:lang w:val="fr-FR"/>
        </w:rPr>
        <w:t xml:space="preserve">femmes et des femmes qui ont accès à des services de nutrition </w:t>
      </w:r>
      <w:r w:rsidR="00105792">
        <w:rPr>
          <w:rFonts w:cstheme="minorHAnsi"/>
          <w:color w:val="000000"/>
          <w:lang w:val="fr-FR"/>
        </w:rPr>
        <w:t>par l’intermédiaire d</w:t>
      </w:r>
      <w:r>
        <w:rPr>
          <w:rFonts w:cstheme="minorHAnsi"/>
          <w:color w:val="000000"/>
          <w:lang w:val="fr-FR"/>
        </w:rPr>
        <w:t>’un des canaux de distribution</w:t>
      </w:r>
      <w:r w:rsidR="00105792">
        <w:rPr>
          <w:rFonts w:cstheme="minorHAnsi"/>
          <w:color w:val="000000"/>
          <w:lang w:val="fr-FR"/>
        </w:rPr>
        <w:t>.</w:t>
      </w:r>
    </w:p>
    <w:p w:rsidRPr="007759C1" w:rsidR="000B1C42" w:rsidP="007759C1" w:rsidRDefault="007759C1" w14:paraId="5B529172" w14:textId="42979818">
      <w:pPr>
        <w:pStyle w:val="ListParagraph"/>
        <w:numPr>
          <w:ilvl w:val="0"/>
          <w:numId w:val="51"/>
        </w:numPr>
        <w:tabs>
          <w:tab w:val="left" w:pos="180"/>
        </w:tabs>
        <w:spacing w:after="0" w:line="240" w:lineRule="auto"/>
        <w:ind w:left="1528"/>
        <w:rPr>
          <w:rFonts w:cstheme="minorHAnsi"/>
          <w:color w:val="000000"/>
          <w:lang w:val="fr-FR"/>
        </w:rPr>
      </w:pPr>
      <w:r w:rsidRPr="007759C1">
        <w:rPr>
          <w:rFonts w:cstheme="minorHAnsi"/>
          <w:color w:val="000000"/>
          <w:lang w:val="fr-FR"/>
        </w:rPr>
        <w:t>Fixe</w:t>
      </w:r>
      <w:r w:rsidR="00D05650">
        <w:rPr>
          <w:rFonts w:cstheme="minorHAnsi"/>
          <w:color w:val="000000"/>
          <w:lang w:val="fr-FR"/>
        </w:rPr>
        <w:t>r</w:t>
      </w:r>
      <w:r w:rsidRPr="007759C1">
        <w:rPr>
          <w:rFonts w:cstheme="minorHAnsi"/>
          <w:color w:val="000000"/>
          <w:lang w:val="fr-FR"/>
        </w:rPr>
        <w:t xml:space="preserve"> les résultats que vous attendez</w:t>
      </w:r>
      <w:r w:rsidR="00D05650">
        <w:rPr>
          <w:rFonts w:cstheme="minorHAnsi"/>
          <w:color w:val="000000"/>
          <w:lang w:val="fr-FR"/>
        </w:rPr>
        <w:t xml:space="preserve"> –</w:t>
      </w:r>
      <w:r w:rsidRPr="007759C1">
        <w:rPr>
          <w:rFonts w:cstheme="minorHAnsi"/>
          <w:color w:val="000000"/>
          <w:lang w:val="fr-FR"/>
        </w:rPr>
        <w:t xml:space="preserve"> les obstacles à la fréquentation sont éliminés et les femmes et les filles se sentent en sécurité pour accéder aux services de nutrition</w:t>
      </w:r>
      <w:r w:rsidR="00D05650">
        <w:rPr>
          <w:rFonts w:cstheme="minorHAnsi"/>
          <w:color w:val="000000"/>
          <w:lang w:val="fr-FR"/>
        </w:rPr>
        <w:t>.</w:t>
      </w:r>
    </w:p>
    <w:p w:rsidR="007759C1" w:rsidP="007759C1" w:rsidRDefault="007759C1" w14:paraId="09A2A326" w14:textId="36DF9D06">
      <w:pPr>
        <w:pStyle w:val="ListParagraph"/>
        <w:numPr>
          <w:ilvl w:val="0"/>
          <w:numId w:val="51"/>
        </w:numPr>
        <w:tabs>
          <w:tab w:val="left" w:pos="180"/>
        </w:tabs>
        <w:spacing w:after="0" w:line="240" w:lineRule="auto"/>
        <w:ind w:left="1528"/>
        <w:rPr>
          <w:rFonts w:cstheme="minorHAnsi"/>
          <w:color w:val="000000"/>
          <w:lang w:val="fr-FR"/>
        </w:rPr>
      </w:pPr>
      <w:r w:rsidRPr="007759C1">
        <w:rPr>
          <w:rFonts w:cstheme="minorHAnsi"/>
          <w:color w:val="000000"/>
          <w:lang w:val="fr-FR"/>
        </w:rPr>
        <w:t xml:space="preserve">Formuler des indicateurs de résultats pour mesurer votre intervention </w:t>
      </w:r>
      <w:r w:rsidR="00D05650">
        <w:rPr>
          <w:rFonts w:cstheme="minorHAnsi"/>
          <w:color w:val="000000"/>
          <w:lang w:val="fr-FR"/>
        </w:rPr>
        <w:t>–</w:t>
      </w:r>
      <w:r w:rsidRPr="007759C1">
        <w:rPr>
          <w:rFonts w:cstheme="minorHAnsi"/>
          <w:color w:val="000000"/>
          <w:lang w:val="fr-FR"/>
        </w:rPr>
        <w:t xml:space="preserve"> nombre de canaux de distribution identifiés et pourcentage de femmes et de filles </w:t>
      </w:r>
      <w:r w:rsidR="00D05650">
        <w:rPr>
          <w:rFonts w:cstheme="minorHAnsi"/>
          <w:color w:val="000000"/>
          <w:lang w:val="fr-FR"/>
        </w:rPr>
        <w:t xml:space="preserve">qui se sentent </w:t>
      </w:r>
      <w:r w:rsidRPr="007759C1">
        <w:rPr>
          <w:rFonts w:cstheme="minorHAnsi"/>
          <w:color w:val="000000"/>
          <w:lang w:val="fr-FR"/>
        </w:rPr>
        <w:t>en sécurité pour accéder aux services</w:t>
      </w:r>
      <w:r w:rsidR="00D05650">
        <w:rPr>
          <w:rFonts w:cstheme="minorHAnsi"/>
          <w:color w:val="000000"/>
          <w:lang w:val="fr-FR"/>
        </w:rPr>
        <w:t>.</w:t>
      </w:r>
    </w:p>
    <w:p w:rsidRPr="007759C1" w:rsidR="000B1C42" w:rsidP="007759C1" w:rsidRDefault="007759C1" w14:paraId="3F59AF63" w14:textId="033595EC">
      <w:pPr>
        <w:pStyle w:val="ListParagraph"/>
        <w:numPr>
          <w:ilvl w:val="0"/>
          <w:numId w:val="51"/>
        </w:numPr>
        <w:tabs>
          <w:tab w:val="left" w:pos="180"/>
        </w:tabs>
        <w:spacing w:after="0" w:line="240" w:lineRule="auto"/>
        <w:ind w:left="1528"/>
        <w:rPr>
          <w:rFonts w:cstheme="minorHAnsi"/>
          <w:color w:val="000000"/>
          <w:lang w:val="fr-FR"/>
        </w:rPr>
      </w:pPr>
      <w:r w:rsidRPr="007759C1">
        <w:rPr>
          <w:rFonts w:cstheme="minorHAnsi"/>
          <w:color w:val="000000"/>
          <w:lang w:val="fr-FR"/>
        </w:rPr>
        <w:t>Transformez votre plan en activités telles que : l'élaboration d'arrangements spéciaux en matière de transport et de méthodes de prestation de services</w:t>
      </w:r>
      <w:r w:rsidR="004F6EAC">
        <w:rPr>
          <w:rFonts w:cstheme="minorHAnsi"/>
          <w:color w:val="000000"/>
          <w:lang w:val="fr-FR"/>
        </w:rPr>
        <w:t>.</w:t>
      </w:r>
    </w:p>
    <w:p w:rsidRPr="007759C1" w:rsidR="000B1C42" w:rsidP="7A77F6B7" w:rsidRDefault="007759C1" w14:paraId="6EAA46D9" w14:textId="0DB3A8A7">
      <w:pPr>
        <w:pStyle w:val="ListParagraph"/>
        <w:numPr>
          <w:ilvl w:val="0"/>
          <w:numId w:val="32"/>
        </w:numPr>
        <w:tabs>
          <w:tab w:val="left" w:pos="180"/>
        </w:tabs>
        <w:spacing w:after="0" w:line="240" w:lineRule="auto"/>
        <w:ind w:left="808"/>
        <w:rPr>
          <w:color w:val="000000"/>
          <w:lang w:val="fr-FR"/>
        </w:rPr>
      </w:pPr>
      <w:r w:rsidRPr="3472E502">
        <w:rPr>
          <w:color w:val="000000" w:themeColor="text1"/>
          <w:lang w:val="fr-FR"/>
        </w:rPr>
        <w:t xml:space="preserve">Présentez l'intégration réussie des questions de genre et de VBG dans le plan de réponse du </w:t>
      </w:r>
      <w:r w:rsidR="009239B3">
        <w:rPr>
          <w:color w:val="000000" w:themeColor="text1"/>
          <w:lang w:val="fr-FR"/>
        </w:rPr>
        <w:t>groupe de la</w:t>
      </w:r>
      <w:r w:rsidRPr="3472E502">
        <w:rPr>
          <w:color w:val="000000" w:themeColor="text1"/>
          <w:lang w:val="fr-FR"/>
        </w:rPr>
        <w:t xml:space="preserve"> nutrition au Nigeria (diapositive 66)</w:t>
      </w:r>
      <w:r w:rsidR="009239B3">
        <w:rPr>
          <w:color w:val="000000" w:themeColor="text1"/>
          <w:lang w:val="fr-FR"/>
        </w:rPr>
        <w:t>.</w:t>
      </w:r>
    </w:p>
    <w:p w:rsidRPr="007759C1" w:rsidR="000B1C42" w:rsidP="007759C1" w:rsidRDefault="007759C1" w14:paraId="156CE387" w14:textId="4059D699">
      <w:pPr>
        <w:pStyle w:val="ListParagraph"/>
        <w:numPr>
          <w:ilvl w:val="0"/>
          <w:numId w:val="32"/>
        </w:numPr>
        <w:tabs>
          <w:tab w:val="left" w:pos="180"/>
        </w:tabs>
        <w:spacing w:after="0" w:line="240" w:lineRule="auto"/>
        <w:ind w:left="808"/>
        <w:rPr>
          <w:rFonts w:cstheme="minorHAnsi"/>
          <w:color w:val="000000"/>
          <w:lang w:val="fr-FR"/>
        </w:rPr>
      </w:pPr>
      <w:r w:rsidRPr="007759C1">
        <w:rPr>
          <w:rFonts w:cstheme="minorHAnsi"/>
          <w:color w:val="000000"/>
          <w:lang w:val="fr-FR"/>
        </w:rPr>
        <w:t>Demandez aux participants de donner d'autres exemples réels, s’il y en a</w:t>
      </w:r>
      <w:r w:rsidR="009239B3">
        <w:rPr>
          <w:rFonts w:cstheme="minorHAnsi"/>
          <w:color w:val="000000"/>
          <w:lang w:val="fr-FR"/>
        </w:rPr>
        <w:t>.</w:t>
      </w:r>
    </w:p>
    <w:p w:rsidRPr="007759C1" w:rsidR="000B1C42" w:rsidP="000B1C42" w:rsidRDefault="000B1C42" w14:paraId="0D616CB7" w14:textId="77777777">
      <w:pPr>
        <w:pStyle w:val="ListParagraph"/>
        <w:tabs>
          <w:tab w:val="left" w:pos="180"/>
        </w:tabs>
        <w:spacing w:after="0" w:line="240" w:lineRule="auto"/>
        <w:ind w:left="1320"/>
        <w:rPr>
          <w:rFonts w:cstheme="minorHAnsi"/>
          <w:b/>
          <w:bCs/>
          <w:color w:val="000000"/>
          <w:lang w:val="fr-FR"/>
        </w:rPr>
      </w:pPr>
    </w:p>
    <w:p w:rsidRPr="00E176A3" w:rsidR="000B1C42" w:rsidP="000B1C42" w:rsidRDefault="000B1C42" w14:paraId="6D946492" w14:textId="77777777">
      <w:pPr>
        <w:tabs>
          <w:tab w:val="left" w:pos="180"/>
        </w:tabs>
        <w:spacing w:after="0" w:line="240" w:lineRule="auto"/>
        <w:rPr>
          <w:rFonts w:cstheme="minorHAnsi"/>
          <w:b/>
          <w:bCs/>
          <w:color w:val="000000"/>
          <w:lang w:val="fr-FR"/>
        </w:rPr>
      </w:pPr>
      <w:r w:rsidRPr="00E176A3">
        <w:rPr>
          <w:rFonts w:cstheme="minorHAnsi"/>
          <w:b/>
          <w:bCs/>
          <w:color w:val="000000"/>
          <w:shd w:val="clear" w:color="auto" w:fill="F2F2F2" w:themeFill="background1" w:themeFillShade="F2"/>
          <w:lang w:val="fr-FR"/>
        </w:rPr>
        <w:t xml:space="preserve">Mobilisation des ressources pour les questions de genre et de VBG dans les programmes de nutrition </w:t>
      </w:r>
    </w:p>
    <w:p w:rsidR="000B1C42" w:rsidP="001E79EB" w:rsidRDefault="000B1C42" w14:paraId="70E328CD" w14:textId="75EEAF54">
      <w:pPr>
        <w:tabs>
          <w:tab w:val="left" w:pos="180"/>
        </w:tabs>
        <w:spacing w:after="0" w:line="240" w:lineRule="auto"/>
        <w:rPr>
          <w:rFonts w:cstheme="minorHAnsi"/>
          <w:color w:val="000000"/>
          <w:lang w:val="fr-FR"/>
        </w:rPr>
      </w:pPr>
      <w:r w:rsidRPr="00E176A3">
        <w:rPr>
          <w:rFonts w:cstheme="minorHAnsi"/>
          <w:color w:val="000000"/>
          <w:lang w:val="fr-FR"/>
        </w:rPr>
        <w:t>Cette partie de la séance se concentre sur la mobilisation des ressources pour répondre aux questions de genre et de VBG dans les programmes de nutrition</w:t>
      </w:r>
      <w:r w:rsidR="00F80FE5">
        <w:rPr>
          <w:rFonts w:cstheme="minorHAnsi"/>
          <w:color w:val="000000"/>
          <w:lang w:val="fr-FR"/>
        </w:rPr>
        <w:t>,</w:t>
      </w:r>
      <w:r w:rsidRPr="00E176A3">
        <w:rPr>
          <w:rFonts w:cstheme="minorHAnsi"/>
          <w:color w:val="000000"/>
          <w:lang w:val="fr-FR"/>
        </w:rPr>
        <w:t xml:space="preserve"> y compris l’utilisation des marque</w:t>
      </w:r>
      <w:r>
        <w:rPr>
          <w:rFonts w:cstheme="minorHAnsi"/>
          <w:color w:val="000000"/>
          <w:lang w:val="fr-FR"/>
        </w:rPr>
        <w:t>u</w:t>
      </w:r>
      <w:r w:rsidRPr="00E176A3">
        <w:rPr>
          <w:rFonts w:cstheme="minorHAnsi"/>
          <w:color w:val="000000"/>
          <w:lang w:val="fr-FR"/>
        </w:rPr>
        <w:t xml:space="preserve">rs de genre et d’âge, </w:t>
      </w:r>
      <w:r w:rsidR="00F80FE5">
        <w:rPr>
          <w:rFonts w:cstheme="minorHAnsi"/>
          <w:color w:val="000000"/>
          <w:lang w:val="fr-FR"/>
        </w:rPr>
        <w:t>la rédaction</w:t>
      </w:r>
      <w:r w:rsidRPr="00E176A3">
        <w:rPr>
          <w:rFonts w:cstheme="minorHAnsi"/>
          <w:color w:val="000000"/>
          <w:lang w:val="fr-FR"/>
        </w:rPr>
        <w:t xml:space="preserve"> de propositions </w:t>
      </w:r>
      <w:r w:rsidR="00651052">
        <w:rPr>
          <w:rFonts w:cstheme="minorHAnsi"/>
          <w:color w:val="000000"/>
          <w:lang w:val="fr-FR"/>
        </w:rPr>
        <w:t>tenant compte du</w:t>
      </w:r>
      <w:r w:rsidRPr="00E176A3">
        <w:rPr>
          <w:rFonts w:cstheme="minorHAnsi"/>
          <w:color w:val="000000"/>
          <w:lang w:val="fr-FR"/>
        </w:rPr>
        <w:t xml:space="preserve"> genre et </w:t>
      </w:r>
      <w:r w:rsidR="00F80FE5">
        <w:rPr>
          <w:rFonts w:cstheme="minorHAnsi"/>
          <w:color w:val="000000"/>
          <w:lang w:val="fr-FR"/>
        </w:rPr>
        <w:t>de</w:t>
      </w:r>
      <w:r w:rsidRPr="00E176A3">
        <w:rPr>
          <w:rFonts w:cstheme="minorHAnsi"/>
          <w:color w:val="000000"/>
          <w:lang w:val="fr-FR"/>
        </w:rPr>
        <w:t xml:space="preserve"> la VBG et un aperçu de la budgétisation du genre et de la VBG. Elle donne aussi aux participant(e)s l’occasion d’appliquer ce qu’ils/elles ont appris par un exercice. </w:t>
      </w:r>
    </w:p>
    <w:p w:rsidRPr="000B1C42" w:rsidR="001E79EB" w:rsidP="001E79EB" w:rsidRDefault="001E79EB" w14:paraId="55A132BD" w14:textId="77777777">
      <w:pPr>
        <w:tabs>
          <w:tab w:val="left" w:pos="180"/>
        </w:tabs>
        <w:spacing w:after="0" w:line="240" w:lineRule="auto"/>
        <w:rPr>
          <w:rFonts w:cstheme="minorHAnsi"/>
          <w:color w:val="000000"/>
          <w:lang w:val="fr-FR"/>
        </w:rPr>
      </w:pPr>
    </w:p>
    <w:p w:rsidRPr="00ED122D" w:rsidR="000B1C42" w:rsidP="003D6054" w:rsidRDefault="00ED122D" w14:paraId="242456A7" w14:textId="77777777">
      <w:pPr>
        <w:pStyle w:val="ListParagraph"/>
        <w:numPr>
          <w:ilvl w:val="0"/>
          <w:numId w:val="33"/>
        </w:numPr>
        <w:tabs>
          <w:tab w:val="left" w:pos="180"/>
        </w:tabs>
        <w:spacing w:after="0" w:line="240" w:lineRule="auto"/>
        <w:ind w:left="723"/>
        <w:rPr>
          <w:rFonts w:cstheme="minorHAnsi"/>
          <w:color w:val="000000"/>
          <w:lang w:val="fr-FR"/>
        </w:rPr>
      </w:pPr>
      <w:r w:rsidRPr="00ED122D">
        <w:rPr>
          <w:rFonts w:cstheme="minorHAnsi"/>
          <w:color w:val="000000"/>
          <w:lang w:val="fr-FR"/>
        </w:rPr>
        <w:t>Après la phase de planification stratégique et la production d'un cadre axé sur les résultats basé sur l'évaluation et l'analyse des b</w:t>
      </w:r>
      <w:r>
        <w:rPr>
          <w:rFonts w:cstheme="minorHAnsi"/>
          <w:color w:val="000000"/>
          <w:lang w:val="fr-FR"/>
        </w:rPr>
        <w:t>esoins, la phase suivante du HPC</w:t>
      </w:r>
      <w:r w:rsidRPr="00ED122D">
        <w:rPr>
          <w:rFonts w:cstheme="minorHAnsi"/>
          <w:color w:val="000000"/>
          <w:lang w:val="fr-FR"/>
        </w:rPr>
        <w:t xml:space="preserve"> est la mobilisation des ressources.</w:t>
      </w:r>
    </w:p>
    <w:p w:rsidRPr="00ED122D" w:rsidR="000B1C42" w:rsidP="003D6054" w:rsidRDefault="00ED122D" w14:paraId="211CFDEA" w14:textId="4F11ADC8">
      <w:pPr>
        <w:pStyle w:val="ListParagraph"/>
        <w:numPr>
          <w:ilvl w:val="0"/>
          <w:numId w:val="33"/>
        </w:numPr>
        <w:tabs>
          <w:tab w:val="left" w:pos="180"/>
        </w:tabs>
        <w:spacing w:after="0" w:line="240" w:lineRule="auto"/>
        <w:ind w:left="723"/>
        <w:rPr>
          <w:rFonts w:cstheme="minorHAnsi"/>
          <w:color w:val="000000"/>
          <w:lang w:val="fr-FR"/>
        </w:rPr>
      </w:pPr>
      <w:r w:rsidRPr="00ED122D">
        <w:rPr>
          <w:rFonts w:cstheme="minorHAnsi"/>
          <w:color w:val="000000"/>
          <w:lang w:val="fr-FR"/>
        </w:rPr>
        <w:t xml:space="preserve">Demandez aux participant(e)s </w:t>
      </w:r>
      <w:r w:rsidR="00F80FE5">
        <w:rPr>
          <w:rFonts w:cstheme="minorHAnsi"/>
          <w:color w:val="000000"/>
          <w:lang w:val="fr-FR"/>
        </w:rPr>
        <w:t xml:space="preserve">ce </w:t>
      </w:r>
      <w:r w:rsidRPr="00ED122D">
        <w:rPr>
          <w:rFonts w:cstheme="minorHAnsi"/>
          <w:color w:val="000000"/>
          <w:lang w:val="fr-FR"/>
        </w:rPr>
        <w:t xml:space="preserve">que </w:t>
      </w:r>
      <w:r w:rsidR="00F80FE5">
        <w:rPr>
          <w:rFonts w:cstheme="minorHAnsi"/>
          <w:color w:val="000000"/>
          <w:lang w:val="fr-FR"/>
        </w:rPr>
        <w:t>signifie</w:t>
      </w:r>
      <w:r w:rsidRPr="00ED122D">
        <w:rPr>
          <w:rFonts w:cstheme="minorHAnsi"/>
          <w:color w:val="000000"/>
          <w:lang w:val="fr-FR"/>
        </w:rPr>
        <w:t xml:space="preserve"> la </w:t>
      </w:r>
      <w:r>
        <w:rPr>
          <w:rFonts w:cstheme="minorHAnsi"/>
          <w:color w:val="000000"/>
          <w:lang w:val="fr-FR"/>
        </w:rPr>
        <w:t>mobilis</w:t>
      </w:r>
      <w:r w:rsidRPr="00ED122D">
        <w:rPr>
          <w:rFonts w:cstheme="minorHAnsi"/>
          <w:color w:val="000000"/>
          <w:lang w:val="fr-FR"/>
        </w:rPr>
        <w:t>ation des ressources</w:t>
      </w:r>
      <w:r>
        <w:rPr>
          <w:rFonts w:cstheme="minorHAnsi"/>
          <w:color w:val="000000"/>
          <w:lang w:val="fr-FR"/>
        </w:rPr>
        <w:t> ?</w:t>
      </w:r>
    </w:p>
    <w:p w:rsidRPr="00ED122D" w:rsidR="000B1C42" w:rsidP="003D6054" w:rsidRDefault="00ED122D" w14:paraId="7045CB27" w14:textId="1F3A527B">
      <w:pPr>
        <w:pStyle w:val="ListParagraph"/>
        <w:numPr>
          <w:ilvl w:val="0"/>
          <w:numId w:val="33"/>
        </w:numPr>
        <w:tabs>
          <w:tab w:val="left" w:pos="180"/>
        </w:tabs>
        <w:spacing w:after="0" w:line="240" w:lineRule="auto"/>
        <w:ind w:left="723"/>
        <w:rPr>
          <w:rFonts w:cstheme="minorHAnsi"/>
          <w:color w:val="000000"/>
          <w:lang w:val="fr-FR"/>
        </w:rPr>
      </w:pPr>
      <w:r w:rsidRPr="00ED122D">
        <w:rPr>
          <w:rFonts w:cstheme="minorHAnsi"/>
          <w:color w:val="000000"/>
          <w:lang w:val="fr-FR"/>
        </w:rPr>
        <w:t>Soulignez de la diapositive 68 que la mobilisation des ressources ne d</w:t>
      </w:r>
      <w:r>
        <w:rPr>
          <w:rFonts w:cstheme="minorHAnsi"/>
          <w:color w:val="000000"/>
          <w:lang w:val="fr-FR"/>
        </w:rPr>
        <w:t>ésigne pas seulement l’accès aux fonds, mais aussi le renforcement des ressources humaines, des fournitures et de l’engagement des donateurs</w:t>
      </w:r>
      <w:r w:rsidR="003B4ED6">
        <w:rPr>
          <w:rFonts w:cstheme="minorHAnsi"/>
          <w:color w:val="000000"/>
          <w:lang w:val="fr-FR"/>
        </w:rPr>
        <w:t>.</w:t>
      </w:r>
      <w:r>
        <w:rPr>
          <w:rFonts w:cstheme="minorHAnsi"/>
          <w:color w:val="000000"/>
          <w:lang w:val="fr-FR"/>
        </w:rPr>
        <w:t xml:space="preserve"> </w:t>
      </w:r>
    </w:p>
    <w:p w:rsidRPr="00A74E84" w:rsidR="000B1C42" w:rsidP="003D6054" w:rsidRDefault="00A74E84" w14:paraId="408F8C82" w14:textId="77777777">
      <w:pPr>
        <w:pStyle w:val="ListParagraph"/>
        <w:numPr>
          <w:ilvl w:val="0"/>
          <w:numId w:val="33"/>
        </w:numPr>
        <w:tabs>
          <w:tab w:val="left" w:pos="180"/>
        </w:tabs>
        <w:spacing w:after="0" w:line="240" w:lineRule="auto"/>
        <w:ind w:left="723"/>
        <w:rPr>
          <w:rFonts w:cstheme="minorHAnsi"/>
          <w:color w:val="000000"/>
          <w:lang w:val="fr-FR"/>
        </w:rPr>
      </w:pPr>
      <w:r w:rsidRPr="00A74E84">
        <w:rPr>
          <w:rFonts w:cstheme="minorHAnsi"/>
          <w:color w:val="000000"/>
          <w:lang w:val="fr-FR"/>
        </w:rPr>
        <w:t xml:space="preserve">Les principales étapes à prendre pour une mobilisation efficace des ressources sensibles au genre et </w:t>
      </w:r>
      <w:r>
        <w:rPr>
          <w:rFonts w:cstheme="minorHAnsi"/>
          <w:color w:val="000000"/>
          <w:lang w:val="fr-FR"/>
        </w:rPr>
        <w:t>à la VBG sont les suivantes :</w:t>
      </w:r>
    </w:p>
    <w:p w:rsidRPr="00E11996" w:rsidR="001D188E" w:rsidP="001D188E" w:rsidRDefault="001D188E" w14:paraId="5E0E1C16" w14:textId="00C51F36">
      <w:pPr>
        <w:pStyle w:val="ListParagraph"/>
        <w:numPr>
          <w:ilvl w:val="0"/>
          <w:numId w:val="31"/>
        </w:numPr>
        <w:tabs>
          <w:tab w:val="left" w:pos="180"/>
        </w:tabs>
        <w:spacing w:after="0" w:line="240" w:lineRule="auto"/>
        <w:rPr>
          <w:rFonts w:cstheme="minorHAnsi"/>
          <w:color w:val="000000"/>
          <w:lang w:val="fr-FR"/>
        </w:rPr>
      </w:pPr>
      <w:r w:rsidRPr="001D188E">
        <w:rPr>
          <w:rFonts w:cstheme="minorHAnsi"/>
          <w:color w:val="000000"/>
          <w:lang w:val="fr-FR"/>
        </w:rPr>
        <w:t xml:space="preserve">Les acteurs humanitaires doivent s'engager dans un plaidoyer et un partenariat avec les donateurs afin de mobiliser des fonds pour combler les lacunes </w:t>
      </w:r>
      <w:r w:rsidR="008F58F7">
        <w:rPr>
          <w:rFonts w:cstheme="minorHAnsi"/>
          <w:color w:val="000000"/>
          <w:lang w:val="fr-FR"/>
        </w:rPr>
        <w:t>en matière</w:t>
      </w:r>
      <w:r w:rsidRPr="001D188E">
        <w:rPr>
          <w:rFonts w:cstheme="minorHAnsi"/>
          <w:color w:val="000000"/>
          <w:lang w:val="fr-FR"/>
        </w:rPr>
        <w:t xml:space="preserve"> </w:t>
      </w:r>
      <w:r w:rsidR="008F58F7">
        <w:rPr>
          <w:rFonts w:cstheme="minorHAnsi"/>
          <w:color w:val="000000"/>
          <w:lang w:val="fr-FR"/>
        </w:rPr>
        <w:t>de</w:t>
      </w:r>
      <w:r w:rsidRPr="001D188E">
        <w:rPr>
          <w:rFonts w:cstheme="minorHAnsi"/>
          <w:color w:val="000000"/>
          <w:lang w:val="fr-FR"/>
        </w:rPr>
        <w:t xml:space="preserve"> besoins, </w:t>
      </w:r>
      <w:r w:rsidR="008F58F7">
        <w:rPr>
          <w:rFonts w:cstheme="minorHAnsi"/>
          <w:color w:val="000000"/>
          <w:lang w:val="fr-FR"/>
        </w:rPr>
        <w:t>de</w:t>
      </w:r>
      <w:r w:rsidRPr="001D188E">
        <w:rPr>
          <w:rFonts w:cstheme="minorHAnsi"/>
          <w:color w:val="000000"/>
          <w:lang w:val="fr-FR"/>
        </w:rPr>
        <w:t xml:space="preserve"> priorités et </w:t>
      </w:r>
      <w:r w:rsidR="008F58F7">
        <w:rPr>
          <w:rFonts w:cstheme="minorHAnsi"/>
          <w:color w:val="000000"/>
          <w:lang w:val="fr-FR"/>
        </w:rPr>
        <w:t>de</w:t>
      </w:r>
      <w:r w:rsidRPr="001D188E">
        <w:rPr>
          <w:rFonts w:cstheme="minorHAnsi"/>
          <w:color w:val="000000"/>
          <w:lang w:val="fr-FR"/>
        </w:rPr>
        <w:t xml:space="preserve"> capacités spécifiques des femmes, des filles, des hommes et des garçons.</w:t>
      </w:r>
    </w:p>
    <w:p w:rsidRPr="001D188E" w:rsidR="001D188E" w:rsidP="7A77F6B7" w:rsidRDefault="001D188E" w14:paraId="5E584F0F" w14:textId="1B9A5F4A">
      <w:pPr>
        <w:pStyle w:val="ListParagraph"/>
        <w:numPr>
          <w:ilvl w:val="0"/>
          <w:numId w:val="31"/>
        </w:numPr>
        <w:tabs>
          <w:tab w:val="left" w:pos="180"/>
        </w:tabs>
        <w:spacing w:after="0" w:line="240" w:lineRule="auto"/>
        <w:rPr>
          <w:color w:val="000000"/>
          <w:lang w:val="fr-FR"/>
        </w:rPr>
      </w:pPr>
      <w:r w:rsidRPr="3472E502">
        <w:rPr>
          <w:color w:val="000000" w:themeColor="text1"/>
          <w:lang w:val="fr-FR"/>
        </w:rPr>
        <w:t xml:space="preserve">Mobiliser des ressources </w:t>
      </w:r>
      <w:r w:rsidR="00243D00">
        <w:rPr>
          <w:color w:val="000000" w:themeColor="text1"/>
          <w:lang w:val="fr-FR"/>
        </w:rPr>
        <w:t>en fonction</w:t>
      </w:r>
      <w:r w:rsidRPr="3472E502">
        <w:rPr>
          <w:color w:val="000000" w:themeColor="text1"/>
          <w:lang w:val="fr-FR"/>
        </w:rPr>
        <w:t xml:space="preserve"> </w:t>
      </w:r>
      <w:r w:rsidR="00243D00">
        <w:rPr>
          <w:color w:val="000000" w:themeColor="text1"/>
          <w:lang w:val="fr-FR"/>
        </w:rPr>
        <w:t>d</w:t>
      </w:r>
      <w:r w:rsidRPr="3472E502">
        <w:rPr>
          <w:color w:val="000000" w:themeColor="text1"/>
          <w:lang w:val="fr-FR"/>
        </w:rPr>
        <w:t xml:space="preserve">es actions prioritaires, soutenir </w:t>
      </w:r>
      <w:r w:rsidR="00E749A0">
        <w:t>le cluster global de la nutrition</w:t>
      </w:r>
      <w:r w:rsidRPr="3472E502">
        <w:rPr>
          <w:color w:val="000000" w:themeColor="text1"/>
          <w:lang w:val="fr-FR"/>
        </w:rPr>
        <w:t xml:space="preserve"> et des messages clés sur les besoins distincts des femmes, des filles, des hommes et des garçons ainsi que des plans élaborés pour répondre à ces besoins.</w:t>
      </w:r>
      <w:r w:rsidRPr="3472E502" w:rsidR="000B1C42">
        <w:rPr>
          <w:color w:val="000000" w:themeColor="text1"/>
          <w:lang w:val="fr-FR"/>
        </w:rPr>
        <w:t xml:space="preserve"> </w:t>
      </w:r>
      <w:r w:rsidRPr="3472E502">
        <w:rPr>
          <w:color w:val="000000" w:themeColor="text1"/>
          <w:lang w:val="fr-FR"/>
        </w:rPr>
        <w:t xml:space="preserve">Cela contribuera à renforcer le plaidoyer en faveur de la mobilisation des ressources </w:t>
      </w:r>
      <w:r w:rsidRPr="3472E502" w:rsidR="005B25D9">
        <w:rPr>
          <w:color w:val="000000" w:themeColor="text1"/>
          <w:lang w:val="fr-FR"/>
        </w:rPr>
        <w:t xml:space="preserve">pour la </w:t>
      </w:r>
      <w:r w:rsidRPr="3472E502" w:rsidR="005B25D9">
        <w:rPr>
          <w:color w:val="000000" w:themeColor="text1"/>
          <w:lang w:val="fr-FR"/>
        </w:rPr>
        <w:lastRenderedPageBreak/>
        <w:t>nutrition car, en fin de compte, transversaliser le genre et la VBG augmentera l’impact des programmes de nutrition</w:t>
      </w:r>
      <w:r w:rsidR="00115E81">
        <w:rPr>
          <w:color w:val="000000" w:themeColor="text1"/>
          <w:lang w:val="fr-FR"/>
        </w:rPr>
        <w:t>.</w:t>
      </w:r>
    </w:p>
    <w:p w:rsidRPr="005B25D9" w:rsidR="000B1C42" w:rsidP="000B1C42" w:rsidRDefault="005B25D9" w14:paraId="7CDDCED5" w14:textId="1E206D2D">
      <w:pPr>
        <w:pStyle w:val="ListParagraph"/>
        <w:numPr>
          <w:ilvl w:val="0"/>
          <w:numId w:val="31"/>
        </w:numPr>
        <w:tabs>
          <w:tab w:val="left" w:pos="180"/>
        </w:tabs>
        <w:spacing w:after="0" w:line="240" w:lineRule="auto"/>
        <w:rPr>
          <w:rFonts w:cstheme="minorHAnsi"/>
          <w:color w:val="000000"/>
          <w:lang w:val="fr-FR"/>
        </w:rPr>
      </w:pPr>
      <w:r w:rsidRPr="005B25D9">
        <w:rPr>
          <w:rFonts w:cstheme="minorHAnsi"/>
          <w:color w:val="000000"/>
          <w:lang w:val="fr-FR"/>
        </w:rPr>
        <w:t xml:space="preserve">Utiliser les notations genre pour évaluer </w:t>
      </w:r>
      <w:r>
        <w:rPr>
          <w:rFonts w:cstheme="minorHAnsi"/>
          <w:color w:val="000000"/>
          <w:lang w:val="fr-FR"/>
        </w:rPr>
        <w:t>dans quelle mesure un programme intègre l’égalité des genres dans la planification et la mise en œuvre pour fournir des conseils sur la manière d’améliorer le processus</w:t>
      </w:r>
      <w:r w:rsidR="00115E81">
        <w:rPr>
          <w:rFonts w:cstheme="minorHAnsi"/>
          <w:color w:val="000000"/>
          <w:lang w:val="fr-FR"/>
        </w:rPr>
        <w:t>.</w:t>
      </w:r>
      <w:r>
        <w:rPr>
          <w:rFonts w:cstheme="minorHAnsi"/>
          <w:color w:val="000000"/>
          <w:lang w:val="fr-FR"/>
        </w:rPr>
        <w:t xml:space="preserve"> </w:t>
      </w:r>
    </w:p>
    <w:p w:rsidRPr="003C74DC" w:rsidR="003C74DC" w:rsidP="003D6054" w:rsidRDefault="003C74DC" w14:paraId="6454C028" w14:textId="70CA4B5D">
      <w:pPr>
        <w:pStyle w:val="ListParagraph"/>
        <w:numPr>
          <w:ilvl w:val="0"/>
          <w:numId w:val="34"/>
        </w:numPr>
        <w:tabs>
          <w:tab w:val="left" w:pos="180"/>
        </w:tabs>
        <w:spacing w:after="0" w:line="240" w:lineRule="auto"/>
        <w:ind w:left="723"/>
        <w:rPr>
          <w:rFonts w:cstheme="minorHAnsi"/>
          <w:color w:val="000000"/>
          <w:lang w:val="fr-FR"/>
        </w:rPr>
      </w:pPr>
      <w:r w:rsidRPr="003C74DC">
        <w:rPr>
          <w:rFonts w:cstheme="minorHAnsi"/>
          <w:color w:val="000000"/>
          <w:lang w:val="fr-FR"/>
        </w:rPr>
        <w:t>Demandez aux participants s'ils ont déjà utilisé ou s'ils c</w:t>
      </w:r>
      <w:r>
        <w:rPr>
          <w:rFonts w:cstheme="minorHAnsi"/>
          <w:color w:val="000000"/>
          <w:lang w:val="fr-FR"/>
        </w:rPr>
        <w:t>onnaissent les marqueurs de genre</w:t>
      </w:r>
      <w:r w:rsidRPr="003C74DC">
        <w:rPr>
          <w:rFonts w:cstheme="minorHAnsi"/>
          <w:color w:val="000000"/>
          <w:lang w:val="fr-FR"/>
        </w:rPr>
        <w:t xml:space="preserve"> et d'âge. Si quelqu'un a déjà utilisé les marqueurs auparavant, demandez-lui de décrire comment et quand ils ont été utilisés dans les programmes</w:t>
      </w:r>
      <w:r w:rsidR="00D5736D">
        <w:rPr>
          <w:rFonts w:cstheme="minorHAnsi"/>
          <w:color w:val="000000"/>
          <w:lang w:val="fr-FR"/>
        </w:rPr>
        <w:t>.</w:t>
      </w:r>
    </w:p>
    <w:p w:rsidRPr="00051842" w:rsidR="000B1C42" w:rsidP="003D6054" w:rsidRDefault="00051842" w14:paraId="225CA543" w14:textId="6F134DAC">
      <w:pPr>
        <w:pStyle w:val="ListParagraph"/>
        <w:numPr>
          <w:ilvl w:val="0"/>
          <w:numId w:val="34"/>
        </w:numPr>
        <w:tabs>
          <w:tab w:val="left" w:pos="180"/>
        </w:tabs>
        <w:spacing w:after="0" w:line="240" w:lineRule="auto"/>
        <w:ind w:left="723"/>
        <w:rPr>
          <w:rFonts w:cstheme="minorHAnsi"/>
          <w:color w:val="000000"/>
          <w:lang w:val="fr-FR"/>
        </w:rPr>
      </w:pPr>
      <w:r w:rsidRPr="00051842">
        <w:rPr>
          <w:rFonts w:cstheme="minorHAnsi"/>
          <w:color w:val="000000"/>
          <w:lang w:val="fr-FR"/>
        </w:rPr>
        <w:t xml:space="preserve">Distribuez la </w:t>
      </w:r>
      <w:r w:rsidR="00D5736D">
        <w:rPr>
          <w:rFonts w:cstheme="minorHAnsi"/>
          <w:color w:val="000000"/>
          <w:lang w:val="fr-FR"/>
        </w:rPr>
        <w:t>N</w:t>
      </w:r>
      <w:r w:rsidRPr="00051842">
        <w:rPr>
          <w:rFonts w:cstheme="minorHAnsi"/>
          <w:color w:val="000000"/>
          <w:lang w:val="fr-FR"/>
        </w:rPr>
        <w:t xml:space="preserve">otation genre </w:t>
      </w:r>
      <w:r w:rsidRPr="00051842" w:rsidR="005B25D9">
        <w:rPr>
          <w:rFonts w:cstheme="minorHAnsi"/>
          <w:color w:val="000000"/>
          <w:lang w:val="fr-FR"/>
        </w:rPr>
        <w:t>de l’IASC</w:t>
      </w:r>
      <w:r w:rsidRPr="00051842">
        <w:rPr>
          <w:rFonts w:cstheme="minorHAnsi"/>
          <w:color w:val="000000"/>
          <w:lang w:val="fr-FR"/>
        </w:rPr>
        <w:t xml:space="preserve"> : fiche conseils </w:t>
      </w:r>
      <w:r w:rsidR="00D5736D">
        <w:rPr>
          <w:rFonts w:cstheme="minorHAnsi"/>
          <w:color w:val="000000"/>
          <w:lang w:val="fr-FR"/>
        </w:rPr>
        <w:t>sur</w:t>
      </w:r>
      <w:r w:rsidRPr="00051842">
        <w:rPr>
          <w:rFonts w:cstheme="minorHAnsi"/>
          <w:color w:val="000000"/>
          <w:lang w:val="fr-FR"/>
        </w:rPr>
        <w:t xml:space="preserve"> la nutrition</w:t>
      </w:r>
      <w:r>
        <w:rPr>
          <w:rFonts w:cstheme="minorHAnsi"/>
          <w:color w:val="000000"/>
          <w:lang w:val="fr-FR"/>
        </w:rPr>
        <w:t xml:space="preserve"> et laissez du temps aux participant(e)s pour lire</w:t>
      </w:r>
      <w:r w:rsidR="00D5736D">
        <w:rPr>
          <w:rFonts w:cstheme="minorHAnsi"/>
          <w:color w:val="000000"/>
          <w:lang w:val="fr-FR"/>
        </w:rPr>
        <w:t>.</w:t>
      </w:r>
    </w:p>
    <w:p w:rsidRPr="005B25D9" w:rsidR="000B1C42" w:rsidP="003D6054" w:rsidRDefault="005B25D9" w14:paraId="573CAFF0" w14:textId="539166E9">
      <w:pPr>
        <w:pStyle w:val="ListParagraph"/>
        <w:numPr>
          <w:ilvl w:val="0"/>
          <w:numId w:val="34"/>
        </w:numPr>
        <w:tabs>
          <w:tab w:val="left" w:pos="180"/>
        </w:tabs>
        <w:spacing w:after="0" w:line="240" w:lineRule="auto"/>
        <w:ind w:left="723"/>
        <w:rPr>
          <w:rFonts w:cstheme="minorHAnsi"/>
          <w:color w:val="000000"/>
          <w:lang w:val="fr-FR"/>
        </w:rPr>
      </w:pPr>
      <w:r w:rsidRPr="005B25D9">
        <w:rPr>
          <w:rFonts w:cstheme="minorHAnsi"/>
          <w:color w:val="000000"/>
          <w:lang w:val="fr-FR"/>
        </w:rPr>
        <w:t xml:space="preserve">Expliquez </w:t>
      </w:r>
      <w:r w:rsidR="00E8362C">
        <w:rPr>
          <w:rFonts w:cstheme="minorHAnsi"/>
          <w:color w:val="000000"/>
          <w:lang w:val="fr-FR"/>
        </w:rPr>
        <w:t>à propos de</w:t>
      </w:r>
      <w:r w:rsidRPr="005B25D9">
        <w:rPr>
          <w:rFonts w:cstheme="minorHAnsi"/>
          <w:color w:val="000000"/>
          <w:lang w:val="fr-FR"/>
        </w:rPr>
        <w:t xml:space="preserve"> la diapositive 69 que les </w:t>
      </w:r>
      <w:r>
        <w:rPr>
          <w:rFonts w:cstheme="minorHAnsi"/>
          <w:color w:val="000000"/>
          <w:lang w:val="fr-FR"/>
        </w:rPr>
        <w:t>notations</w:t>
      </w:r>
      <w:r w:rsidRPr="005B25D9">
        <w:rPr>
          <w:rFonts w:cstheme="minorHAnsi"/>
          <w:color w:val="000000"/>
          <w:lang w:val="fr-FR"/>
        </w:rPr>
        <w:t xml:space="preserve"> de genre sont </w:t>
      </w:r>
      <w:r w:rsidRPr="005B25D9" w:rsidR="005F5257">
        <w:rPr>
          <w:rFonts w:cstheme="minorHAnsi"/>
          <w:color w:val="000000"/>
          <w:lang w:val="fr-FR"/>
        </w:rPr>
        <w:t>utilisées</w:t>
      </w:r>
      <w:r w:rsidRPr="005B25D9">
        <w:rPr>
          <w:rFonts w:cstheme="minorHAnsi"/>
          <w:color w:val="000000"/>
          <w:lang w:val="fr-FR"/>
        </w:rPr>
        <w:t xml:space="preserve"> pour évaluer la manière dont un programme intègre l'égalité des </w:t>
      </w:r>
      <w:r>
        <w:rPr>
          <w:rFonts w:cstheme="minorHAnsi"/>
          <w:color w:val="000000"/>
          <w:lang w:val="fr-FR"/>
        </w:rPr>
        <w:t xml:space="preserve">genres </w:t>
      </w:r>
      <w:r w:rsidRPr="005B25D9">
        <w:rPr>
          <w:rFonts w:cstheme="minorHAnsi"/>
          <w:color w:val="000000"/>
          <w:lang w:val="fr-FR"/>
        </w:rPr>
        <w:t xml:space="preserve">dans la planification et la mise en œuvre et pour fournir des conseils sur la manière d'améliorer le processus. Voici quelques exemples d'engagements des </w:t>
      </w:r>
      <w:r>
        <w:rPr>
          <w:rFonts w:cstheme="minorHAnsi"/>
          <w:color w:val="000000"/>
          <w:lang w:val="fr-FR"/>
        </w:rPr>
        <w:t>notations</w:t>
      </w:r>
      <w:r w:rsidRPr="005B25D9">
        <w:rPr>
          <w:rFonts w:cstheme="minorHAnsi"/>
          <w:color w:val="000000"/>
          <w:lang w:val="fr-FR"/>
        </w:rPr>
        <w:t xml:space="preserve"> de genre :</w:t>
      </w:r>
    </w:p>
    <w:p w:rsidR="005F5257" w:rsidP="00F928E9" w:rsidRDefault="005F5257" w14:paraId="4E3677A8" w14:textId="421C3D70">
      <w:pPr>
        <w:pStyle w:val="ListParagraph"/>
        <w:numPr>
          <w:ilvl w:val="0"/>
          <w:numId w:val="35"/>
        </w:numPr>
        <w:tabs>
          <w:tab w:val="left" w:pos="180"/>
        </w:tabs>
        <w:spacing w:after="0" w:line="240" w:lineRule="auto"/>
        <w:ind w:left="1443"/>
        <w:rPr>
          <w:rFonts w:cstheme="minorHAnsi"/>
          <w:color w:val="000000"/>
          <w:lang w:val="fr-FR"/>
        </w:rPr>
      </w:pPr>
      <w:r w:rsidRPr="005F5257">
        <w:rPr>
          <w:rFonts w:cstheme="minorHAnsi"/>
          <w:color w:val="000000"/>
          <w:lang w:val="fr-FR"/>
        </w:rPr>
        <w:t xml:space="preserve">Analyser l'impact de la crise sur les femmes, les filles, les hommes et les garçons, en veillant à ce que toutes les stratégies comprennent une analyse de genre, c'est-à-dire l'identification des différences </w:t>
      </w:r>
      <w:r w:rsidR="004C3D7C">
        <w:rPr>
          <w:rFonts w:cstheme="minorHAnsi"/>
          <w:color w:val="000000"/>
          <w:lang w:val="fr-FR"/>
        </w:rPr>
        <w:t>en termes</w:t>
      </w:r>
      <w:r w:rsidRPr="005F5257">
        <w:rPr>
          <w:rFonts w:cstheme="minorHAnsi"/>
          <w:color w:val="000000"/>
          <w:lang w:val="fr-FR"/>
        </w:rPr>
        <w:t xml:space="preserve"> </w:t>
      </w:r>
      <w:r w:rsidR="004C3D7C">
        <w:rPr>
          <w:rFonts w:cstheme="minorHAnsi"/>
          <w:color w:val="000000"/>
          <w:lang w:val="fr-FR"/>
        </w:rPr>
        <w:t>de</w:t>
      </w:r>
      <w:r w:rsidRPr="005F5257">
        <w:rPr>
          <w:rFonts w:cstheme="minorHAnsi"/>
          <w:color w:val="000000"/>
          <w:lang w:val="fr-FR"/>
        </w:rPr>
        <w:t xml:space="preserve"> besoins nutritionnels, </w:t>
      </w:r>
      <w:r w:rsidR="004C3D7C">
        <w:rPr>
          <w:rFonts w:cstheme="minorHAnsi"/>
          <w:color w:val="000000"/>
          <w:lang w:val="fr-FR"/>
        </w:rPr>
        <w:t>de</w:t>
      </w:r>
      <w:r w:rsidRPr="005F5257">
        <w:rPr>
          <w:rFonts w:cstheme="minorHAnsi"/>
          <w:color w:val="000000"/>
          <w:lang w:val="fr-FR"/>
        </w:rPr>
        <w:t xml:space="preserve"> pratiques alimentaires et</w:t>
      </w:r>
      <w:r w:rsidR="004C3D7C">
        <w:rPr>
          <w:rFonts w:cstheme="minorHAnsi"/>
          <w:color w:val="000000"/>
          <w:lang w:val="fr-FR"/>
        </w:rPr>
        <w:t xml:space="preserve"> d</w:t>
      </w:r>
      <w:r w:rsidRPr="005F5257">
        <w:rPr>
          <w:rFonts w:cstheme="minorHAnsi"/>
          <w:color w:val="000000"/>
          <w:lang w:val="fr-FR"/>
        </w:rPr>
        <w:t>'accès aux services nutritionnels pour les femmes, les filles, les hommes et les garçons</w:t>
      </w:r>
      <w:r w:rsidR="008542DA">
        <w:rPr>
          <w:rFonts w:cstheme="minorHAnsi"/>
          <w:color w:val="000000"/>
          <w:lang w:val="fr-FR"/>
        </w:rPr>
        <w:t>.</w:t>
      </w:r>
    </w:p>
    <w:p w:rsidRPr="005F5257" w:rsidR="000B1C42" w:rsidP="005F5257" w:rsidRDefault="005F5257" w14:paraId="1A995056" w14:textId="506DBDBE">
      <w:pPr>
        <w:pStyle w:val="ListParagraph"/>
        <w:numPr>
          <w:ilvl w:val="0"/>
          <w:numId w:val="35"/>
        </w:numPr>
        <w:tabs>
          <w:tab w:val="left" w:pos="180"/>
        </w:tabs>
        <w:spacing w:after="0" w:line="240" w:lineRule="auto"/>
        <w:ind w:left="1443"/>
        <w:rPr>
          <w:rFonts w:cstheme="minorHAnsi"/>
          <w:color w:val="000000"/>
          <w:lang w:val="fr-FR"/>
        </w:rPr>
      </w:pPr>
      <w:r w:rsidRPr="005F5257">
        <w:rPr>
          <w:rFonts w:cstheme="minorHAnsi"/>
          <w:color w:val="000000"/>
          <w:lang w:val="fr-FR"/>
        </w:rPr>
        <w:t xml:space="preserve">Réalisation d’actions spécifiques pour éviter la </w:t>
      </w:r>
      <w:r>
        <w:rPr>
          <w:rFonts w:cstheme="minorHAnsi"/>
          <w:color w:val="000000"/>
          <w:lang w:val="fr-FR"/>
        </w:rPr>
        <w:t>VBG</w:t>
      </w:r>
      <w:r w:rsidR="008542DA">
        <w:rPr>
          <w:rFonts w:cstheme="minorHAnsi"/>
          <w:color w:val="000000"/>
          <w:lang w:val="fr-FR"/>
        </w:rPr>
        <w:t>.</w:t>
      </w:r>
    </w:p>
    <w:p w:rsidRPr="00010703" w:rsidR="000B1C42" w:rsidP="000B1C42" w:rsidRDefault="00010703" w14:paraId="06ABA0BA" w14:textId="48DB6149">
      <w:pPr>
        <w:pStyle w:val="ListParagraph"/>
        <w:numPr>
          <w:ilvl w:val="0"/>
          <w:numId w:val="35"/>
        </w:numPr>
        <w:tabs>
          <w:tab w:val="left" w:pos="180"/>
        </w:tabs>
        <w:spacing w:after="0" w:line="240" w:lineRule="auto"/>
        <w:ind w:left="1440"/>
        <w:rPr>
          <w:rFonts w:cstheme="minorHAnsi"/>
          <w:color w:val="000000"/>
          <w:lang w:val="fr-FR"/>
        </w:rPr>
      </w:pPr>
      <w:r w:rsidRPr="00010703">
        <w:rPr>
          <w:rFonts w:cstheme="minorHAnsi"/>
          <w:color w:val="000000"/>
          <w:lang w:val="fr-FR"/>
        </w:rPr>
        <w:t>Veiller à ce que les femmes et les hommes b</w:t>
      </w:r>
      <w:r>
        <w:rPr>
          <w:rFonts w:cstheme="minorHAnsi"/>
          <w:color w:val="000000"/>
          <w:lang w:val="fr-FR"/>
        </w:rPr>
        <w:t>énéficient équitablement de la formation ou du développement d’autres compétences</w:t>
      </w:r>
      <w:r w:rsidR="008542DA">
        <w:rPr>
          <w:rFonts w:cstheme="minorHAnsi"/>
          <w:color w:val="000000"/>
          <w:lang w:val="fr-FR"/>
        </w:rPr>
        <w:t>.</w:t>
      </w:r>
    </w:p>
    <w:p w:rsidRPr="00F928E9" w:rsidR="000B1C42" w:rsidP="000B1C42" w:rsidRDefault="008542DA" w14:paraId="0141BCDE" w14:textId="3A01E617">
      <w:pPr>
        <w:pStyle w:val="ListParagraph"/>
        <w:numPr>
          <w:ilvl w:val="0"/>
          <w:numId w:val="35"/>
        </w:numPr>
        <w:tabs>
          <w:tab w:val="left" w:pos="180"/>
        </w:tabs>
        <w:spacing w:after="0" w:line="240" w:lineRule="auto"/>
        <w:ind w:left="1440"/>
        <w:rPr>
          <w:rFonts w:cstheme="minorHAnsi"/>
          <w:color w:val="000000"/>
          <w:lang w:val="fr-FR"/>
        </w:rPr>
      </w:pPr>
      <w:r>
        <w:rPr>
          <w:rFonts w:cstheme="minorHAnsi"/>
          <w:color w:val="000000"/>
          <w:lang w:val="fr-FR"/>
        </w:rPr>
        <w:t>Veiller à ce</w:t>
      </w:r>
      <w:r w:rsidRPr="00F928E9" w:rsidR="00F928E9">
        <w:rPr>
          <w:rFonts w:cstheme="minorHAnsi"/>
          <w:color w:val="000000"/>
          <w:lang w:val="fr-FR"/>
        </w:rPr>
        <w:t xml:space="preserve"> que les besoins dist</w:t>
      </w:r>
      <w:r w:rsidR="00F928E9">
        <w:rPr>
          <w:rFonts w:cstheme="minorHAnsi"/>
          <w:color w:val="000000"/>
          <w:lang w:val="fr-FR"/>
        </w:rPr>
        <w:t>incts</w:t>
      </w:r>
      <w:r w:rsidR="00010703">
        <w:rPr>
          <w:rFonts w:cstheme="minorHAnsi"/>
          <w:color w:val="000000"/>
          <w:lang w:val="fr-FR"/>
        </w:rPr>
        <w:t xml:space="preserve"> des femmes, des filles, des hommes et des garçons</w:t>
      </w:r>
      <w:r w:rsidR="00F928E9">
        <w:rPr>
          <w:rFonts w:cstheme="minorHAnsi"/>
          <w:color w:val="000000"/>
          <w:lang w:val="fr-FR"/>
        </w:rPr>
        <w:t xml:space="preserve"> qui peuvent entraver leur accès aux services de nutrition sont satisfaits</w:t>
      </w:r>
    </w:p>
    <w:p w:rsidRPr="00F928E9" w:rsidR="000B1C42" w:rsidP="000B1C42" w:rsidRDefault="004F6A81" w14:paraId="51F73417" w14:textId="73D49B4D">
      <w:pPr>
        <w:pStyle w:val="ListParagraph"/>
        <w:numPr>
          <w:ilvl w:val="0"/>
          <w:numId w:val="35"/>
        </w:numPr>
        <w:tabs>
          <w:tab w:val="left" w:pos="180"/>
        </w:tabs>
        <w:spacing w:after="0" w:line="240" w:lineRule="auto"/>
        <w:ind w:left="1440"/>
        <w:rPr>
          <w:rFonts w:cstheme="minorHAnsi"/>
          <w:color w:val="000000"/>
          <w:lang w:val="fr-FR"/>
        </w:rPr>
      </w:pPr>
      <w:r>
        <w:rPr>
          <w:rFonts w:cstheme="minorHAnsi"/>
          <w:color w:val="000000"/>
          <w:lang w:val="fr-FR"/>
        </w:rPr>
        <w:t>Veiller à ce</w:t>
      </w:r>
      <w:r w:rsidRPr="00F928E9" w:rsidR="005F5257">
        <w:rPr>
          <w:rFonts w:cstheme="minorHAnsi"/>
          <w:color w:val="000000"/>
          <w:lang w:val="fr-FR"/>
        </w:rPr>
        <w:t xml:space="preserve"> que </w:t>
      </w:r>
      <w:r w:rsidRPr="00F928E9" w:rsidR="00F928E9">
        <w:rPr>
          <w:rFonts w:cstheme="minorHAnsi"/>
          <w:color w:val="000000"/>
          <w:lang w:val="fr-FR"/>
        </w:rPr>
        <w:t>les pères et les mères soient cibl</w:t>
      </w:r>
      <w:r w:rsidR="00F928E9">
        <w:rPr>
          <w:rFonts w:cstheme="minorHAnsi"/>
          <w:color w:val="000000"/>
          <w:lang w:val="fr-FR"/>
        </w:rPr>
        <w:t>é</w:t>
      </w:r>
      <w:r w:rsidRPr="00F928E9" w:rsidR="00F928E9">
        <w:rPr>
          <w:rFonts w:cstheme="minorHAnsi"/>
          <w:color w:val="000000"/>
          <w:lang w:val="fr-FR"/>
        </w:rPr>
        <w:t>s équitablement par les activités d’</w:t>
      </w:r>
      <w:r w:rsidR="00F928E9">
        <w:rPr>
          <w:rFonts w:cstheme="minorHAnsi"/>
          <w:color w:val="000000"/>
          <w:lang w:val="fr-FR"/>
        </w:rPr>
        <w:t xml:space="preserve">éducation alimentaire </w:t>
      </w:r>
    </w:p>
    <w:p w:rsidRPr="00980159" w:rsidR="000B1C42" w:rsidP="0F58050B" w:rsidRDefault="00980159" w14:paraId="13962CFA" w14:textId="5D801A37">
      <w:pPr>
        <w:pStyle w:val="ListParagraph"/>
        <w:numPr>
          <w:ilvl w:val="0"/>
          <w:numId w:val="36"/>
        </w:numPr>
        <w:tabs>
          <w:tab w:val="left" w:pos="180"/>
        </w:tabs>
        <w:spacing w:after="0" w:line="240" w:lineRule="auto"/>
        <w:ind w:left="723"/>
        <w:rPr>
          <w:color w:val="000000"/>
          <w:lang w:val="fr-FR"/>
        </w:rPr>
      </w:pPr>
      <w:r w:rsidRPr="0F58050B">
        <w:rPr>
          <w:color w:val="000000" w:themeColor="text1"/>
          <w:lang w:val="fr-FR"/>
        </w:rPr>
        <w:t xml:space="preserve">L’exemple du Marqueur </w:t>
      </w:r>
      <w:r w:rsidR="002B5F53">
        <w:rPr>
          <w:color w:val="000000" w:themeColor="text1"/>
          <w:lang w:val="fr-FR"/>
        </w:rPr>
        <w:t xml:space="preserve">de </w:t>
      </w:r>
      <w:r w:rsidRPr="0F58050B">
        <w:rPr>
          <w:color w:val="000000" w:themeColor="text1"/>
          <w:lang w:val="fr-FR"/>
        </w:rPr>
        <w:t xml:space="preserve">genre et </w:t>
      </w:r>
      <w:r w:rsidR="002B5F53">
        <w:rPr>
          <w:color w:val="000000" w:themeColor="text1"/>
          <w:lang w:val="fr-FR"/>
        </w:rPr>
        <w:t>d’</w:t>
      </w:r>
      <w:r w:rsidRPr="0F58050B">
        <w:rPr>
          <w:color w:val="000000" w:themeColor="text1"/>
          <w:lang w:val="fr-FR"/>
        </w:rPr>
        <w:t>âge (MGA) d</w:t>
      </w:r>
      <w:r w:rsidR="002B5F53">
        <w:rPr>
          <w:color w:val="000000" w:themeColor="text1"/>
          <w:lang w:val="fr-FR"/>
        </w:rPr>
        <w:t>e l’</w:t>
      </w:r>
      <w:r w:rsidRPr="0F58050B">
        <w:rPr>
          <w:color w:val="000000" w:themeColor="text1"/>
          <w:lang w:val="fr-FR"/>
        </w:rPr>
        <w:t xml:space="preserve">IASC </w:t>
      </w:r>
      <w:r w:rsidRPr="0F58050B" w:rsidR="000B1C42">
        <w:rPr>
          <w:color w:val="000000" w:themeColor="text1"/>
          <w:lang w:val="fr-FR"/>
        </w:rPr>
        <w:t xml:space="preserve">: </w:t>
      </w:r>
      <w:r w:rsidRPr="0F58050B">
        <w:rPr>
          <w:color w:val="000000" w:themeColor="text1"/>
          <w:lang w:val="fr-FR"/>
        </w:rPr>
        <w:t xml:space="preserve">Montrez la diapositive 70 et expliquez </w:t>
      </w:r>
      <w:r w:rsidR="0006218D">
        <w:rPr>
          <w:color w:val="000000" w:themeColor="text1"/>
          <w:lang w:val="fr-FR"/>
        </w:rPr>
        <w:t>ce qui suit</w:t>
      </w:r>
      <w:r w:rsidRPr="0F58050B" w:rsidR="39C44C5B">
        <w:rPr>
          <w:color w:val="000000" w:themeColor="text1"/>
          <w:lang w:val="fr-FR"/>
        </w:rPr>
        <w:t xml:space="preserve"> :</w:t>
      </w:r>
    </w:p>
    <w:p w:rsidRPr="001D14D9" w:rsidR="000B1C42" w:rsidP="001D14D9" w:rsidRDefault="00980159" w14:paraId="034830DD" w14:textId="34DA8C8C">
      <w:pPr>
        <w:pStyle w:val="ListParagraph"/>
        <w:numPr>
          <w:ilvl w:val="0"/>
          <w:numId w:val="37"/>
        </w:numPr>
        <w:tabs>
          <w:tab w:val="left" w:pos="180"/>
        </w:tabs>
        <w:spacing w:after="0" w:line="240" w:lineRule="auto"/>
        <w:rPr>
          <w:rFonts w:cstheme="minorHAnsi"/>
          <w:color w:val="000000"/>
          <w:lang w:val="fr-FR"/>
        </w:rPr>
      </w:pPr>
      <w:r w:rsidRPr="00980159">
        <w:rPr>
          <w:rFonts w:cstheme="minorHAnsi"/>
          <w:color w:val="000000"/>
          <w:lang w:val="fr-FR"/>
        </w:rPr>
        <w:t xml:space="preserve">Le Marqueur </w:t>
      </w:r>
      <w:r w:rsidR="00371397">
        <w:rPr>
          <w:rFonts w:cstheme="minorHAnsi"/>
          <w:color w:val="000000"/>
          <w:lang w:val="fr-FR"/>
        </w:rPr>
        <w:t>de</w:t>
      </w:r>
      <w:r w:rsidRPr="00980159">
        <w:rPr>
          <w:rFonts w:cstheme="minorHAnsi"/>
          <w:color w:val="000000"/>
          <w:lang w:val="fr-FR"/>
        </w:rPr>
        <w:t xml:space="preserve"> </w:t>
      </w:r>
      <w:r w:rsidR="00371397">
        <w:rPr>
          <w:rFonts w:cstheme="minorHAnsi"/>
          <w:color w:val="000000"/>
          <w:lang w:val="fr-FR"/>
        </w:rPr>
        <w:t>g</w:t>
      </w:r>
      <w:r w:rsidRPr="00980159">
        <w:rPr>
          <w:rFonts w:cstheme="minorHAnsi"/>
          <w:color w:val="000000"/>
          <w:lang w:val="fr-FR"/>
        </w:rPr>
        <w:t>enre et d’</w:t>
      </w:r>
      <w:r w:rsidR="00371397">
        <w:rPr>
          <w:rFonts w:cstheme="minorHAnsi"/>
          <w:color w:val="000000"/>
          <w:lang w:val="fr-FR"/>
        </w:rPr>
        <w:t>â</w:t>
      </w:r>
      <w:r w:rsidRPr="00980159">
        <w:rPr>
          <w:rFonts w:cstheme="minorHAnsi"/>
          <w:color w:val="000000"/>
          <w:lang w:val="fr-FR"/>
        </w:rPr>
        <w:t xml:space="preserve">ge </w:t>
      </w:r>
      <w:r>
        <w:rPr>
          <w:rFonts w:cstheme="minorHAnsi"/>
          <w:color w:val="000000"/>
          <w:lang w:val="fr-FR"/>
        </w:rPr>
        <w:t>de l’</w:t>
      </w:r>
      <w:r w:rsidRPr="00980159">
        <w:rPr>
          <w:rFonts w:cstheme="minorHAnsi"/>
          <w:color w:val="000000"/>
          <w:lang w:val="fr-FR"/>
        </w:rPr>
        <w:t>IASC examine dans quelles mesures les action</w:t>
      </w:r>
      <w:r>
        <w:rPr>
          <w:rFonts w:cstheme="minorHAnsi"/>
          <w:color w:val="000000"/>
          <w:lang w:val="fr-FR"/>
        </w:rPr>
        <w:t>s</w:t>
      </w:r>
      <w:r w:rsidRPr="00980159">
        <w:rPr>
          <w:rFonts w:cstheme="minorHAnsi"/>
          <w:color w:val="000000"/>
          <w:lang w:val="fr-FR"/>
        </w:rPr>
        <w:t xml:space="preserve"> de programmation essentielle abordent les différences liées au genre et </w:t>
      </w:r>
      <w:r>
        <w:rPr>
          <w:rFonts w:cstheme="minorHAnsi"/>
          <w:color w:val="000000"/>
          <w:lang w:val="fr-FR"/>
        </w:rPr>
        <w:t>à l’âge dans la réponse humanitaire.</w:t>
      </w:r>
      <w:r w:rsidRPr="00980159" w:rsidR="000B1C42">
        <w:rPr>
          <w:rFonts w:cstheme="minorHAnsi"/>
          <w:color w:val="000000"/>
          <w:lang w:val="fr-FR"/>
        </w:rPr>
        <w:t xml:space="preserve"> </w:t>
      </w:r>
      <w:r w:rsidRPr="00980159">
        <w:rPr>
          <w:rFonts w:cstheme="minorHAnsi"/>
          <w:color w:val="000000"/>
          <w:lang w:val="fr-FR"/>
        </w:rPr>
        <w:t xml:space="preserve">Il a été développé en réponse aux demandes de </w:t>
      </w:r>
      <w:r>
        <w:rPr>
          <w:rFonts w:cstheme="minorHAnsi"/>
          <w:color w:val="000000"/>
          <w:lang w:val="fr-FR"/>
        </w:rPr>
        <w:t>renforce</w:t>
      </w:r>
      <w:r w:rsidR="00371397">
        <w:rPr>
          <w:rFonts w:cstheme="minorHAnsi"/>
          <w:color w:val="000000"/>
          <w:lang w:val="fr-FR"/>
        </w:rPr>
        <w:t>ment de</w:t>
      </w:r>
      <w:r>
        <w:rPr>
          <w:rFonts w:cstheme="minorHAnsi"/>
          <w:color w:val="000000"/>
          <w:lang w:val="fr-FR"/>
        </w:rPr>
        <w:t xml:space="preserve"> la notation genre </w:t>
      </w:r>
      <w:r w:rsidRPr="00980159">
        <w:rPr>
          <w:rFonts w:cstheme="minorHAnsi"/>
          <w:color w:val="000000"/>
          <w:lang w:val="fr-FR"/>
        </w:rPr>
        <w:t>origina</w:t>
      </w:r>
      <w:r>
        <w:rPr>
          <w:rFonts w:cstheme="minorHAnsi"/>
          <w:color w:val="000000"/>
          <w:lang w:val="fr-FR"/>
        </w:rPr>
        <w:t>le</w:t>
      </w:r>
      <w:r w:rsidRPr="00980159">
        <w:rPr>
          <w:rFonts w:cstheme="minorHAnsi"/>
          <w:color w:val="000000"/>
          <w:lang w:val="fr-FR"/>
        </w:rPr>
        <w:t xml:space="preserve"> de l'IASC en incluant l'âge et, plus important encore, en ajoutant une composante de suivi.</w:t>
      </w:r>
      <w:r w:rsidRPr="00980159" w:rsidR="000B1C42">
        <w:rPr>
          <w:rFonts w:cstheme="minorHAnsi"/>
          <w:color w:val="000000"/>
          <w:lang w:val="fr-FR"/>
        </w:rPr>
        <w:t xml:space="preserve"> </w:t>
      </w:r>
      <w:r w:rsidRPr="001D14D9" w:rsidR="001D14D9">
        <w:rPr>
          <w:rFonts w:cstheme="minorHAnsi"/>
          <w:color w:val="000000"/>
          <w:lang w:val="fr-FR"/>
        </w:rPr>
        <w:t>En plus de mesurer l'efficacité des programmes, il s'agit d'un précieux</w:t>
      </w:r>
      <w:r w:rsidR="001D14D9">
        <w:rPr>
          <w:rFonts w:cstheme="minorHAnsi"/>
          <w:color w:val="000000"/>
          <w:lang w:val="fr-FR"/>
        </w:rPr>
        <w:t xml:space="preserve"> outil d'enseignement et d'auto-évaluation</w:t>
      </w:r>
      <w:r w:rsidRPr="001D14D9" w:rsidR="001D14D9">
        <w:rPr>
          <w:rFonts w:cstheme="minorHAnsi"/>
          <w:color w:val="000000"/>
          <w:lang w:val="fr-FR"/>
        </w:rPr>
        <w:t>, qui permet aux organisations d'apprendre par la pratique en élaborant des programmes qui répondent à tous les aspects de la diversité.</w:t>
      </w:r>
    </w:p>
    <w:p w:rsidRPr="00584F12" w:rsidR="000B1C42" w:rsidP="3472E502" w:rsidRDefault="001D14D9" w14:paraId="0387510D" w14:textId="483AB282">
      <w:pPr>
        <w:pStyle w:val="ListParagraph"/>
        <w:numPr>
          <w:ilvl w:val="0"/>
          <w:numId w:val="37"/>
        </w:numPr>
        <w:tabs>
          <w:tab w:val="left" w:pos="180"/>
        </w:tabs>
        <w:spacing w:after="0" w:line="240" w:lineRule="auto"/>
        <w:rPr>
          <w:rFonts w:eastAsiaTheme="minorEastAsia"/>
          <w:color w:val="000000" w:themeColor="text1"/>
          <w:lang w:val="fr-FR"/>
        </w:rPr>
      </w:pPr>
      <w:r w:rsidRPr="3472E502">
        <w:rPr>
          <w:color w:val="000000" w:themeColor="text1"/>
          <w:lang w:val="fr-FR"/>
        </w:rPr>
        <w:t xml:space="preserve">Avec le cycle de planification humanitaire 2019, le MGA remplace la Notation genre appliqué aux projets d’appel depuis 2009. </w:t>
      </w:r>
      <w:r w:rsidRPr="3472E502" w:rsidR="3A3511AC">
        <w:rPr>
          <w:color w:val="000000" w:themeColor="text1"/>
          <w:lang w:val="fr"/>
        </w:rPr>
        <w:t>Son utilisation sera également requise dans le système de suivi financier (FTS) et les États membres ont été invités à s'engager à</w:t>
      </w:r>
      <w:r w:rsidRPr="3472E502" w:rsidR="10AE5DC7">
        <w:rPr>
          <w:color w:val="000000" w:themeColor="text1"/>
          <w:lang w:val="fr"/>
        </w:rPr>
        <w:t xml:space="preserve"> </w:t>
      </w:r>
      <w:r w:rsidR="002B5F53">
        <w:rPr>
          <w:color w:val="000000" w:themeColor="text1"/>
          <w:lang w:val="fr"/>
        </w:rPr>
        <w:t xml:space="preserve">ne </w:t>
      </w:r>
      <w:r w:rsidRPr="3472E502" w:rsidR="3A3511AC">
        <w:rPr>
          <w:color w:val="000000" w:themeColor="text1"/>
          <w:lang w:val="fr"/>
        </w:rPr>
        <w:t xml:space="preserve">financer que les partenaires qui rendent compte au FTS en utilisant le marqueur </w:t>
      </w:r>
      <w:r w:rsidRPr="3472E502" w:rsidR="5502752E">
        <w:rPr>
          <w:color w:val="000000" w:themeColor="text1"/>
          <w:lang w:val="fr"/>
        </w:rPr>
        <w:t>d</w:t>
      </w:r>
      <w:r w:rsidR="002B5F53">
        <w:rPr>
          <w:color w:val="000000" w:themeColor="text1"/>
          <w:lang w:val="fr"/>
        </w:rPr>
        <w:t>e</w:t>
      </w:r>
      <w:r w:rsidRPr="3472E502" w:rsidR="222EDF5B">
        <w:rPr>
          <w:color w:val="000000" w:themeColor="text1"/>
          <w:lang w:val="fr"/>
        </w:rPr>
        <w:t xml:space="preserve"> </w:t>
      </w:r>
      <w:r w:rsidRPr="3472E502" w:rsidR="5502752E">
        <w:rPr>
          <w:color w:val="000000" w:themeColor="text1"/>
          <w:lang w:val="fr"/>
        </w:rPr>
        <w:t xml:space="preserve">genre et âge </w:t>
      </w:r>
      <w:r w:rsidRPr="3472E502" w:rsidR="41D88870">
        <w:rPr>
          <w:color w:val="000000" w:themeColor="text1"/>
          <w:lang w:val="fr"/>
        </w:rPr>
        <w:t>de l’</w:t>
      </w:r>
      <w:r w:rsidRPr="3472E502" w:rsidR="3A3511AC">
        <w:rPr>
          <w:color w:val="000000" w:themeColor="text1"/>
          <w:lang w:val="fr"/>
        </w:rPr>
        <w:t>IASC, puis à mettre à jour le marqueur sur la base des données de suivi.</w:t>
      </w:r>
    </w:p>
    <w:p w:rsidRPr="008B6CB4" w:rsidR="000B1C42" w:rsidP="797BCC6A" w:rsidRDefault="008B6CB4" w14:paraId="793D0D21" w14:textId="090F838E">
      <w:pPr>
        <w:pStyle w:val="ListParagraph"/>
        <w:numPr>
          <w:ilvl w:val="0"/>
          <w:numId w:val="36"/>
        </w:numPr>
        <w:tabs>
          <w:tab w:val="left" w:pos="180"/>
        </w:tabs>
        <w:spacing w:after="0" w:line="240" w:lineRule="auto"/>
        <w:ind w:left="723"/>
        <w:rPr>
          <w:color w:val="000000"/>
          <w:lang w:val="fr-FR"/>
        </w:rPr>
      </w:pPr>
      <w:r w:rsidRPr="3472E502">
        <w:rPr>
          <w:color w:val="000000" w:themeColor="text1"/>
          <w:lang w:val="fr-FR"/>
        </w:rPr>
        <w:t xml:space="preserve">Soulignez qu'il est également très important de bien tenir compte des questions de genre et de </w:t>
      </w:r>
      <w:r w:rsidRPr="3472E502" w:rsidR="40456DAB">
        <w:rPr>
          <w:color w:val="000000" w:themeColor="text1"/>
          <w:lang w:val="fr-FR"/>
        </w:rPr>
        <w:t xml:space="preserve">la </w:t>
      </w:r>
      <w:r w:rsidRPr="3472E502">
        <w:rPr>
          <w:color w:val="000000" w:themeColor="text1"/>
          <w:lang w:val="fr-FR"/>
        </w:rPr>
        <w:t>VBG lors de la rédaction d'une proposition. Il existe des conseils sur les considérations importantes pour la mobilisation des ressources liées au genre et à la GBV lors de la rédaction de propositions de programmes de nutrition.</w:t>
      </w:r>
    </w:p>
    <w:p w:rsidRPr="008B6CB4" w:rsidR="000B1C42" w:rsidP="003D6054" w:rsidRDefault="008B6CB4" w14:paraId="362D9EAB" w14:textId="42B9D246">
      <w:pPr>
        <w:pStyle w:val="ListParagraph"/>
        <w:numPr>
          <w:ilvl w:val="0"/>
          <w:numId w:val="36"/>
        </w:numPr>
        <w:tabs>
          <w:tab w:val="left" w:pos="180"/>
        </w:tabs>
        <w:spacing w:after="0" w:line="240" w:lineRule="auto"/>
        <w:ind w:left="723"/>
        <w:rPr>
          <w:rFonts w:cstheme="minorHAnsi"/>
          <w:color w:val="000000"/>
          <w:lang w:val="fr-FR"/>
        </w:rPr>
      </w:pPr>
      <w:r w:rsidRPr="008B6CB4">
        <w:rPr>
          <w:rFonts w:cstheme="minorHAnsi"/>
          <w:color w:val="000000"/>
          <w:lang w:val="fr-FR"/>
        </w:rPr>
        <w:lastRenderedPageBreak/>
        <w:t>Lisez les diapositives 64 et 65 sur certaines considérations clés et soulignez que les considérations de genre et de VBG doivent être bien articulées et élaborées dans les différentes parties de la proposition (vue d'ensemble, analyse des besoins, justification, mise en œuvre et S&amp;E)</w:t>
      </w:r>
      <w:r w:rsidR="001656B6">
        <w:rPr>
          <w:rFonts w:cstheme="minorHAnsi"/>
          <w:color w:val="000000"/>
          <w:lang w:val="fr-FR"/>
        </w:rPr>
        <w:t>.</w:t>
      </w:r>
    </w:p>
    <w:p w:rsidRPr="008B6CB4" w:rsidR="000B1C42" w:rsidP="003D6054" w:rsidRDefault="008B6CB4" w14:paraId="0F2CE236" w14:textId="1CE76ADD">
      <w:pPr>
        <w:pStyle w:val="ListParagraph"/>
        <w:numPr>
          <w:ilvl w:val="0"/>
          <w:numId w:val="36"/>
        </w:numPr>
        <w:tabs>
          <w:tab w:val="left" w:pos="180"/>
        </w:tabs>
        <w:spacing w:after="0" w:line="240" w:lineRule="auto"/>
        <w:ind w:left="723"/>
        <w:rPr>
          <w:rFonts w:cstheme="minorHAnsi"/>
          <w:color w:val="000000"/>
          <w:lang w:val="fr-FR"/>
        </w:rPr>
      </w:pPr>
      <w:r w:rsidRPr="008B6CB4">
        <w:rPr>
          <w:rFonts w:cstheme="minorHAnsi"/>
          <w:color w:val="000000"/>
          <w:lang w:val="fr-FR"/>
        </w:rPr>
        <w:t xml:space="preserve">Lisez les diapositives 71 et 72 sur les bonnes pratiques en matière de budgétisation des risques de </w:t>
      </w:r>
      <w:r>
        <w:rPr>
          <w:rFonts w:cstheme="minorHAnsi"/>
          <w:color w:val="000000"/>
          <w:lang w:val="fr-FR"/>
        </w:rPr>
        <w:t>VBG</w:t>
      </w:r>
      <w:r w:rsidR="00893115">
        <w:rPr>
          <w:rFonts w:cstheme="minorHAnsi"/>
          <w:color w:val="000000"/>
          <w:lang w:val="fr-FR"/>
        </w:rPr>
        <w:t>.</w:t>
      </w:r>
    </w:p>
    <w:p w:rsidR="008B6CB4" w:rsidP="003D6054" w:rsidRDefault="008B6CB4" w14:paraId="47EEEE29" w14:textId="74FB5050">
      <w:pPr>
        <w:pStyle w:val="ListParagraph"/>
        <w:numPr>
          <w:ilvl w:val="0"/>
          <w:numId w:val="36"/>
        </w:numPr>
        <w:tabs>
          <w:tab w:val="left" w:pos="180"/>
        </w:tabs>
        <w:spacing w:after="0" w:line="240" w:lineRule="auto"/>
        <w:ind w:left="723"/>
        <w:rPr>
          <w:rFonts w:cstheme="minorHAnsi"/>
          <w:color w:val="000000"/>
          <w:lang w:val="fr-FR"/>
        </w:rPr>
      </w:pPr>
      <w:r>
        <w:rPr>
          <w:rFonts w:cstheme="minorHAnsi"/>
          <w:color w:val="000000"/>
          <w:lang w:val="fr-FR"/>
        </w:rPr>
        <w:t xml:space="preserve">Soulignez </w:t>
      </w:r>
      <w:r w:rsidRPr="008B6CB4">
        <w:rPr>
          <w:rFonts w:cstheme="minorHAnsi"/>
          <w:color w:val="000000"/>
          <w:lang w:val="fr-FR"/>
        </w:rPr>
        <w:t>que de nombreuses actions de prévention/atténuation des risques de VBG ne nécessitent pas de budgets supplémentaires</w:t>
      </w:r>
      <w:r w:rsidR="00893115">
        <w:rPr>
          <w:rFonts w:cstheme="minorHAnsi"/>
          <w:color w:val="000000"/>
          <w:lang w:val="fr-FR"/>
        </w:rPr>
        <w:t>.</w:t>
      </w:r>
    </w:p>
    <w:p w:rsidR="008B6CB4" w:rsidP="003D6054" w:rsidRDefault="008B6CB4" w14:paraId="34336BBE" w14:textId="38D64102">
      <w:pPr>
        <w:pStyle w:val="ListParagraph"/>
        <w:numPr>
          <w:ilvl w:val="0"/>
          <w:numId w:val="36"/>
        </w:numPr>
        <w:tabs>
          <w:tab w:val="left" w:pos="180"/>
        </w:tabs>
        <w:spacing w:after="0" w:line="240" w:lineRule="auto"/>
        <w:ind w:left="723"/>
        <w:rPr>
          <w:rFonts w:cstheme="minorHAnsi"/>
          <w:color w:val="000000"/>
          <w:lang w:val="fr-FR"/>
        </w:rPr>
      </w:pPr>
      <w:r>
        <w:rPr>
          <w:rFonts w:cstheme="minorHAnsi"/>
          <w:color w:val="000000"/>
          <w:lang w:val="fr-FR"/>
        </w:rPr>
        <w:t>Expliquez</w:t>
      </w:r>
      <w:r w:rsidRPr="008B6CB4">
        <w:rPr>
          <w:rFonts w:cstheme="minorHAnsi"/>
          <w:color w:val="000000"/>
          <w:lang w:val="fr-FR"/>
        </w:rPr>
        <w:t xml:space="preserve"> qu'il y aurait encore quelques interventions matérielles et logicielles plus sérieuses qui nécessiteraient une budgétisation spécifique</w:t>
      </w:r>
      <w:r w:rsidR="00893115">
        <w:rPr>
          <w:rFonts w:cstheme="minorHAnsi"/>
          <w:color w:val="000000"/>
          <w:lang w:val="fr-FR"/>
        </w:rPr>
        <w:t>.</w:t>
      </w:r>
    </w:p>
    <w:p w:rsidRPr="008B6CB4" w:rsidR="000B1C42" w:rsidP="003D6054" w:rsidRDefault="008B6CB4" w14:paraId="33B9317D" w14:textId="0E88CD16">
      <w:pPr>
        <w:pStyle w:val="ListParagraph"/>
        <w:numPr>
          <w:ilvl w:val="0"/>
          <w:numId w:val="36"/>
        </w:numPr>
        <w:tabs>
          <w:tab w:val="left" w:pos="180"/>
        </w:tabs>
        <w:spacing w:after="0" w:line="240" w:lineRule="auto"/>
        <w:ind w:left="723"/>
        <w:rPr>
          <w:rFonts w:cstheme="minorHAnsi"/>
          <w:color w:val="000000"/>
          <w:lang w:val="fr-FR"/>
        </w:rPr>
      </w:pPr>
      <w:r w:rsidRPr="008B6CB4">
        <w:rPr>
          <w:rFonts w:cstheme="minorHAnsi"/>
          <w:color w:val="000000"/>
          <w:lang w:val="fr-FR"/>
        </w:rPr>
        <w:t>Lisez la diapositive 73 sur les interventions qui co</w:t>
      </w:r>
      <w:r>
        <w:rPr>
          <w:rFonts w:cstheme="minorHAnsi"/>
          <w:color w:val="000000"/>
          <w:lang w:val="fr-FR"/>
        </w:rPr>
        <w:t>û</w:t>
      </w:r>
      <w:r w:rsidRPr="008B6CB4">
        <w:rPr>
          <w:rFonts w:cstheme="minorHAnsi"/>
          <w:color w:val="000000"/>
          <w:lang w:val="fr-FR"/>
        </w:rPr>
        <w:t>tent de l’argent</w:t>
      </w:r>
      <w:r w:rsidR="00893115">
        <w:rPr>
          <w:rFonts w:cstheme="minorHAnsi"/>
          <w:color w:val="000000"/>
          <w:lang w:val="fr-FR"/>
        </w:rPr>
        <w:t>.</w:t>
      </w:r>
    </w:p>
    <w:p w:rsidRPr="008B6CB4" w:rsidR="000B1C42" w:rsidP="003D6054" w:rsidRDefault="008B6CB4" w14:paraId="62AC5D9A" w14:textId="6BB44505">
      <w:pPr>
        <w:pStyle w:val="ListParagraph"/>
        <w:numPr>
          <w:ilvl w:val="0"/>
          <w:numId w:val="36"/>
        </w:numPr>
        <w:tabs>
          <w:tab w:val="left" w:pos="180"/>
        </w:tabs>
        <w:spacing w:after="0" w:line="240" w:lineRule="auto"/>
        <w:ind w:left="723"/>
        <w:rPr>
          <w:rFonts w:cstheme="minorHAnsi"/>
          <w:color w:val="000000"/>
          <w:lang w:val="fr-FR"/>
        </w:rPr>
      </w:pPr>
      <w:r>
        <w:rPr>
          <w:rFonts w:cstheme="minorHAnsi"/>
          <w:color w:val="000000"/>
          <w:lang w:val="fr-FR"/>
        </w:rPr>
        <w:t>Résumez</w:t>
      </w:r>
      <w:r w:rsidRPr="008B6CB4">
        <w:rPr>
          <w:rFonts w:cstheme="minorHAnsi"/>
          <w:color w:val="000000"/>
          <w:lang w:val="fr-FR"/>
        </w:rPr>
        <w:t xml:space="preserve"> les principaux points concernant la budgétisation de l'atténuation des risques </w:t>
      </w:r>
      <w:r>
        <w:rPr>
          <w:rFonts w:cstheme="minorHAnsi"/>
          <w:color w:val="000000"/>
          <w:lang w:val="fr-FR"/>
        </w:rPr>
        <w:t>de VBG</w:t>
      </w:r>
      <w:r w:rsidR="00893115">
        <w:rPr>
          <w:rFonts w:cstheme="minorHAnsi"/>
          <w:color w:val="000000"/>
          <w:lang w:val="fr-FR"/>
        </w:rPr>
        <w:t> :</w:t>
      </w:r>
    </w:p>
    <w:p w:rsidRPr="009955CE" w:rsidR="000B1C42" w:rsidP="000B1C42" w:rsidRDefault="009955CE" w14:paraId="098FCAF2" w14:textId="43B1D21A">
      <w:pPr>
        <w:pStyle w:val="ListParagraph"/>
        <w:numPr>
          <w:ilvl w:val="0"/>
          <w:numId w:val="72"/>
        </w:numPr>
        <w:tabs>
          <w:tab w:val="left" w:pos="180"/>
        </w:tabs>
        <w:spacing w:after="0" w:line="240" w:lineRule="auto"/>
        <w:rPr>
          <w:rFonts w:cstheme="minorHAnsi"/>
          <w:color w:val="000000"/>
          <w:lang w:val="fr-FR"/>
        </w:rPr>
      </w:pPr>
      <w:r w:rsidRPr="009955CE">
        <w:rPr>
          <w:rFonts w:cstheme="minorHAnsi"/>
          <w:color w:val="000000"/>
          <w:lang w:val="fr-FR"/>
        </w:rPr>
        <w:t>N’ayez pas peur de budgé</w:t>
      </w:r>
      <w:r>
        <w:rPr>
          <w:rFonts w:cstheme="minorHAnsi"/>
          <w:color w:val="000000"/>
          <w:lang w:val="fr-FR"/>
        </w:rPr>
        <w:t>tiser pour les interventions liées à la VBG</w:t>
      </w:r>
      <w:r w:rsidR="003C700F">
        <w:rPr>
          <w:rFonts w:cstheme="minorHAnsi"/>
          <w:color w:val="000000"/>
          <w:lang w:val="fr-FR"/>
        </w:rPr>
        <w:t>.</w:t>
      </w:r>
    </w:p>
    <w:p w:rsidRPr="009955CE" w:rsidR="000B1C42" w:rsidP="009955CE" w:rsidRDefault="009955CE" w14:paraId="6C694BE6" w14:textId="17D6064A">
      <w:pPr>
        <w:pStyle w:val="ListParagraph"/>
        <w:numPr>
          <w:ilvl w:val="0"/>
          <w:numId w:val="72"/>
        </w:numPr>
        <w:tabs>
          <w:tab w:val="left" w:pos="180"/>
        </w:tabs>
        <w:spacing w:after="0" w:line="240" w:lineRule="auto"/>
        <w:rPr>
          <w:rFonts w:cstheme="minorHAnsi"/>
          <w:color w:val="000000"/>
          <w:lang w:val="fr-FR"/>
        </w:rPr>
      </w:pPr>
      <w:r w:rsidRPr="009955CE">
        <w:rPr>
          <w:lang w:val="fr-FR"/>
        </w:rPr>
        <w:t>Une proposition solid</w:t>
      </w:r>
      <w:r>
        <w:rPr>
          <w:lang w:val="fr-FR"/>
        </w:rPr>
        <w:t>e qui précise les risques de VBG</w:t>
      </w:r>
      <w:r w:rsidRPr="009955CE">
        <w:rPr>
          <w:lang w:val="fr-FR"/>
        </w:rPr>
        <w:t xml:space="preserve"> et les stratégies d'atténuation des risques à chaque étape </w:t>
      </w:r>
      <w:r>
        <w:rPr>
          <w:lang w:val="fr-FR"/>
        </w:rPr>
        <w:t xml:space="preserve">de la conception du projet devrait </w:t>
      </w:r>
      <w:r w:rsidRPr="009955CE">
        <w:rPr>
          <w:lang w:val="fr-FR"/>
        </w:rPr>
        <w:t>pouvoir justifier les demandes de financement</w:t>
      </w:r>
      <w:r w:rsidR="003C700F">
        <w:rPr>
          <w:lang w:val="fr-FR"/>
        </w:rPr>
        <w:t>.</w:t>
      </w:r>
    </w:p>
    <w:p w:rsidR="009955CE" w:rsidP="009955CE" w:rsidRDefault="009955CE" w14:paraId="1E91BA48" w14:textId="0B1DE7BE">
      <w:pPr>
        <w:pStyle w:val="ListParagraph"/>
        <w:numPr>
          <w:ilvl w:val="0"/>
          <w:numId w:val="72"/>
        </w:numPr>
        <w:tabs>
          <w:tab w:val="left" w:pos="180"/>
        </w:tabs>
        <w:spacing w:after="0" w:line="240" w:lineRule="auto"/>
        <w:rPr>
          <w:rFonts w:cstheme="minorHAnsi"/>
          <w:color w:val="000000"/>
          <w:lang w:val="fr-FR"/>
        </w:rPr>
      </w:pPr>
      <w:r w:rsidRPr="009955CE">
        <w:rPr>
          <w:rFonts w:cstheme="minorHAnsi"/>
          <w:color w:val="000000"/>
          <w:lang w:val="fr-FR"/>
        </w:rPr>
        <w:t>Les donateurs demandent de plus en plus aux bénéficiaires de subventions de tenir compte de l'atténuation des risques de VFG dans leurs propositions</w:t>
      </w:r>
      <w:r w:rsidR="00367D66">
        <w:rPr>
          <w:rFonts w:cstheme="minorHAnsi"/>
          <w:color w:val="000000"/>
          <w:lang w:val="fr-FR"/>
        </w:rPr>
        <w:t>.</w:t>
      </w:r>
    </w:p>
    <w:p w:rsidRPr="008B6CB4" w:rsidR="000B1C42" w:rsidP="009955CE" w:rsidRDefault="008B6CB4" w14:paraId="57A41C38" w14:textId="600967FF">
      <w:pPr>
        <w:pStyle w:val="ListParagraph"/>
        <w:numPr>
          <w:ilvl w:val="0"/>
          <w:numId w:val="72"/>
        </w:numPr>
        <w:tabs>
          <w:tab w:val="left" w:pos="180"/>
        </w:tabs>
        <w:spacing w:after="0" w:line="240" w:lineRule="auto"/>
        <w:rPr>
          <w:rFonts w:cstheme="minorHAnsi"/>
          <w:color w:val="000000"/>
          <w:lang w:val="fr-FR"/>
        </w:rPr>
      </w:pPr>
      <w:r>
        <w:rPr>
          <w:rFonts w:cstheme="minorHAnsi"/>
          <w:color w:val="000000"/>
          <w:lang w:val="fr-FR"/>
        </w:rPr>
        <w:t>Soyez</w:t>
      </w:r>
      <w:r w:rsidRPr="008B6CB4">
        <w:rPr>
          <w:rFonts w:cstheme="minorHAnsi"/>
          <w:color w:val="000000"/>
          <w:lang w:val="fr-FR"/>
        </w:rPr>
        <w:t xml:space="preserve"> prêt à repousser si vous êtes confronté à un donneur sceptique</w:t>
      </w:r>
      <w:r w:rsidR="002E2D70">
        <w:rPr>
          <w:rFonts w:cstheme="minorHAnsi"/>
          <w:color w:val="000000"/>
          <w:lang w:val="fr-FR"/>
        </w:rPr>
        <w:t>.</w:t>
      </w:r>
    </w:p>
    <w:p w:rsidRPr="00270722" w:rsidR="000B1C42" w:rsidP="00270722" w:rsidRDefault="00270722" w14:paraId="4DDB75CC" w14:textId="72DDA6AC">
      <w:pPr>
        <w:pStyle w:val="ListParagraph"/>
        <w:numPr>
          <w:ilvl w:val="0"/>
          <w:numId w:val="73"/>
        </w:numPr>
        <w:tabs>
          <w:tab w:val="left" w:pos="180"/>
        </w:tabs>
        <w:spacing w:after="0" w:line="240" w:lineRule="auto"/>
        <w:rPr>
          <w:rFonts w:cstheme="minorHAnsi"/>
          <w:color w:val="000000"/>
          <w:lang w:val="fr-FR"/>
        </w:rPr>
      </w:pPr>
      <w:r w:rsidRPr="00270722">
        <w:rPr>
          <w:rFonts w:cstheme="minorHAnsi"/>
          <w:color w:val="000000"/>
          <w:lang w:val="fr-FR"/>
        </w:rPr>
        <w:t xml:space="preserve">Exercice - Rédaction de propositions </w:t>
      </w:r>
      <w:r w:rsidR="004B13F4">
        <w:rPr>
          <w:rFonts w:cstheme="minorHAnsi"/>
          <w:color w:val="000000"/>
          <w:lang w:val="fr-FR"/>
        </w:rPr>
        <w:t xml:space="preserve">qui </w:t>
      </w:r>
      <w:proofErr w:type="spellStart"/>
      <w:r w:rsidR="004B13F4">
        <w:rPr>
          <w:rFonts w:cstheme="minorHAnsi"/>
          <w:color w:val="000000"/>
          <w:lang w:val="fr-FR"/>
        </w:rPr>
        <w:t>tiennet</w:t>
      </w:r>
      <w:proofErr w:type="spellEnd"/>
      <w:r w:rsidRPr="00270722">
        <w:rPr>
          <w:rFonts w:cstheme="minorHAnsi"/>
          <w:color w:val="000000"/>
          <w:lang w:val="fr-FR"/>
        </w:rPr>
        <w:t xml:space="preserve"> compte du genre et de la VBG - diapositive 76 : </w:t>
      </w:r>
      <w:r>
        <w:rPr>
          <w:rFonts w:cstheme="minorHAnsi"/>
          <w:color w:val="000000"/>
          <w:lang w:val="fr-FR"/>
        </w:rPr>
        <w:t>Pendant</w:t>
      </w:r>
      <w:r w:rsidRPr="00270722">
        <w:rPr>
          <w:rFonts w:cstheme="minorHAnsi"/>
          <w:color w:val="000000"/>
          <w:lang w:val="fr-FR"/>
        </w:rPr>
        <w:t xml:space="preserve"> cet exercice, les participants examineront un échantillon réel de propositions et recommanderont des améliorations qui garantissent l'intégration de l'atténuation des risques de VBG dans la proposition. Les instructions sont les suivantes :</w:t>
      </w:r>
    </w:p>
    <w:p w:rsidR="000B1C42" w:rsidP="000B1C42" w:rsidRDefault="00270722" w14:paraId="7742EAB3" w14:textId="77777777">
      <w:pPr>
        <w:pStyle w:val="ListParagraph"/>
        <w:numPr>
          <w:ilvl w:val="0"/>
          <w:numId w:val="72"/>
        </w:numPr>
        <w:tabs>
          <w:tab w:val="left" w:pos="180"/>
        </w:tabs>
        <w:spacing w:after="0" w:line="240" w:lineRule="auto"/>
        <w:rPr>
          <w:rFonts w:cstheme="minorHAnsi"/>
          <w:color w:val="000000"/>
          <w:lang w:val="fr-FR"/>
        </w:rPr>
      </w:pPr>
      <w:r w:rsidRPr="00270722">
        <w:rPr>
          <w:rFonts w:cstheme="minorHAnsi"/>
          <w:color w:val="000000"/>
          <w:lang w:val="fr-FR"/>
        </w:rPr>
        <w:t xml:space="preserve">Chaque groupe recevra un </w:t>
      </w:r>
      <w:r w:rsidR="005B76AD">
        <w:rPr>
          <w:rFonts w:cstheme="minorHAnsi"/>
          <w:color w:val="000000"/>
          <w:lang w:val="fr-FR"/>
        </w:rPr>
        <w:t>échantillon</w:t>
      </w:r>
      <w:r>
        <w:rPr>
          <w:rFonts w:cstheme="minorHAnsi"/>
          <w:color w:val="000000"/>
          <w:lang w:val="fr-FR"/>
        </w:rPr>
        <w:t xml:space="preserve"> réel de propositions </w:t>
      </w:r>
      <w:r w:rsidR="005B76AD">
        <w:rPr>
          <w:rFonts w:cstheme="minorHAnsi"/>
          <w:color w:val="000000"/>
          <w:lang w:val="fr-FR"/>
        </w:rPr>
        <w:t>et un modèle de la mobilisation des ressources.</w:t>
      </w:r>
    </w:p>
    <w:p w:rsidRPr="00270722" w:rsidR="005B76AD" w:rsidP="0F58050B" w:rsidRDefault="005B76AD" w14:paraId="5D32BBD4" w14:textId="47644729">
      <w:pPr>
        <w:pStyle w:val="ListParagraph"/>
        <w:numPr>
          <w:ilvl w:val="0"/>
          <w:numId w:val="72"/>
        </w:numPr>
        <w:tabs>
          <w:tab w:val="left" w:pos="180"/>
        </w:tabs>
        <w:spacing w:after="0" w:line="240" w:lineRule="auto"/>
        <w:rPr>
          <w:color w:val="000000"/>
          <w:lang w:val="fr-FR"/>
        </w:rPr>
      </w:pPr>
      <w:r w:rsidRPr="0F58050B">
        <w:rPr>
          <w:color w:val="000000" w:themeColor="text1"/>
          <w:lang w:val="fr-FR"/>
        </w:rPr>
        <w:t>Examinez l’aperçu, l’analyse des besoins et la justification de la proposition et discutez la façon dont elle peut mieux répondre aux considérations de l’atténuation des risques de VBG dans chaque composant</w:t>
      </w:r>
      <w:r w:rsidR="008F4969">
        <w:rPr>
          <w:color w:val="000000" w:themeColor="text1"/>
          <w:lang w:val="fr-FR"/>
        </w:rPr>
        <w:t>e</w:t>
      </w:r>
      <w:r w:rsidRPr="0F58050B">
        <w:rPr>
          <w:color w:val="000000" w:themeColor="text1"/>
          <w:lang w:val="fr-FR"/>
        </w:rPr>
        <w:t xml:space="preserve"> de la proposition. </w:t>
      </w:r>
      <w:r w:rsidRPr="0F58050B" w:rsidR="190B51BB">
        <w:rPr>
          <w:color w:val="000000" w:themeColor="text1"/>
          <w:lang w:val="fr-FR"/>
        </w:rPr>
        <w:t>Utilisez-le</w:t>
      </w:r>
      <w:r w:rsidRPr="0F58050B">
        <w:rPr>
          <w:color w:val="000000" w:themeColor="text1"/>
          <w:lang w:val="fr-FR"/>
        </w:rPr>
        <w:t xml:space="preserve"> modèle/guide de discussion pour organiser votre travail. Idéalement, vous devrez avoir quelqu’un dans votre groupe qui notera vos recommandations pour la présentation. </w:t>
      </w:r>
    </w:p>
    <w:p w:rsidRPr="005B76AD" w:rsidR="000B1C42" w:rsidP="000B1C42" w:rsidRDefault="005B76AD" w14:paraId="7E5C95F2" w14:textId="70741DE4">
      <w:pPr>
        <w:pStyle w:val="ListParagraph"/>
        <w:numPr>
          <w:ilvl w:val="0"/>
          <w:numId w:val="72"/>
        </w:numPr>
        <w:tabs>
          <w:tab w:val="left" w:pos="180"/>
        </w:tabs>
        <w:spacing w:after="0" w:line="240" w:lineRule="auto"/>
        <w:rPr>
          <w:rFonts w:cstheme="minorHAnsi"/>
          <w:color w:val="000000"/>
          <w:lang w:val="fr-FR"/>
        </w:rPr>
      </w:pPr>
      <w:r w:rsidRPr="005B76AD">
        <w:rPr>
          <w:rFonts w:cstheme="minorHAnsi"/>
          <w:color w:val="000000"/>
          <w:lang w:val="fr-FR"/>
        </w:rPr>
        <w:t xml:space="preserve">Utilisez la section de la mobilisation des ressources du guide thématique sur la nutrition des </w:t>
      </w:r>
      <w:r w:rsidR="008F4969">
        <w:rPr>
          <w:rFonts w:cstheme="minorHAnsi"/>
          <w:color w:val="000000"/>
          <w:lang w:val="fr-FR"/>
        </w:rPr>
        <w:t>D</w:t>
      </w:r>
      <w:r w:rsidRPr="005B76AD">
        <w:rPr>
          <w:rFonts w:cstheme="minorHAnsi"/>
          <w:color w:val="000000"/>
          <w:lang w:val="fr-FR"/>
        </w:rPr>
        <w:t xml:space="preserve">irectives </w:t>
      </w:r>
      <w:r>
        <w:rPr>
          <w:rFonts w:cstheme="minorHAnsi"/>
          <w:color w:val="000000"/>
          <w:lang w:val="fr-FR"/>
        </w:rPr>
        <w:t>VBG pour vous guide</w:t>
      </w:r>
      <w:r w:rsidR="008F4969">
        <w:rPr>
          <w:rFonts w:cstheme="minorHAnsi"/>
          <w:color w:val="000000"/>
          <w:lang w:val="fr-FR"/>
        </w:rPr>
        <w:t>r.</w:t>
      </w:r>
    </w:p>
    <w:p w:rsidRPr="005B76AD" w:rsidR="000B1C42" w:rsidP="000B1C42" w:rsidRDefault="005B76AD" w14:paraId="40F14E43" w14:textId="22F58AEE">
      <w:pPr>
        <w:pStyle w:val="ListParagraph"/>
        <w:numPr>
          <w:ilvl w:val="0"/>
          <w:numId w:val="72"/>
        </w:numPr>
        <w:tabs>
          <w:tab w:val="left" w:pos="180"/>
        </w:tabs>
        <w:spacing w:after="0" w:line="240" w:lineRule="auto"/>
        <w:rPr>
          <w:rFonts w:cstheme="minorHAnsi"/>
          <w:color w:val="000000"/>
          <w:lang w:val="fr-FR"/>
        </w:rPr>
      </w:pPr>
      <w:r w:rsidRPr="005B76AD">
        <w:rPr>
          <w:rFonts w:cstheme="minorHAnsi"/>
          <w:color w:val="000000"/>
          <w:lang w:val="fr-FR"/>
        </w:rPr>
        <w:t>Préparez une pr</w:t>
      </w:r>
      <w:r>
        <w:rPr>
          <w:rFonts w:cstheme="minorHAnsi"/>
          <w:color w:val="000000"/>
          <w:lang w:val="fr-FR"/>
        </w:rPr>
        <w:t>ésentation de 5 minutes sur vos recommandations</w:t>
      </w:r>
      <w:r w:rsidR="008F4969">
        <w:rPr>
          <w:rFonts w:cstheme="minorHAnsi"/>
          <w:color w:val="000000"/>
          <w:lang w:val="fr-FR"/>
        </w:rPr>
        <w:t>.</w:t>
      </w:r>
    </w:p>
    <w:p w:rsidRPr="005B76AD" w:rsidR="000B1C42" w:rsidP="000B1C42" w:rsidRDefault="000B1C42" w14:paraId="0454492B" w14:textId="77777777">
      <w:pPr>
        <w:pStyle w:val="ListParagraph"/>
        <w:tabs>
          <w:tab w:val="left" w:pos="180"/>
        </w:tabs>
        <w:spacing w:after="0" w:line="240" w:lineRule="auto"/>
        <w:ind w:left="1440"/>
        <w:rPr>
          <w:rFonts w:cstheme="minorHAnsi"/>
          <w:color w:val="000000"/>
          <w:lang w:val="fr-FR"/>
        </w:rPr>
      </w:pPr>
    </w:p>
    <w:p w:rsidRPr="00FB4C20" w:rsidR="000B1C42" w:rsidP="00FB4C20" w:rsidRDefault="009005E9" w14:paraId="3087AE85" w14:textId="4F15A180">
      <w:pPr>
        <w:shd w:val="clear" w:color="auto" w:fill="F2F2F2" w:themeFill="background1" w:themeFillShade="F2"/>
        <w:tabs>
          <w:tab w:val="left" w:pos="180"/>
        </w:tabs>
        <w:spacing w:after="0" w:line="240" w:lineRule="auto"/>
        <w:rPr>
          <w:rFonts w:cstheme="minorHAnsi"/>
          <w:b/>
          <w:bCs/>
          <w:color w:val="000000"/>
          <w:lang w:val="fr-FR"/>
        </w:rPr>
      </w:pPr>
      <w:r w:rsidRPr="009005E9">
        <w:rPr>
          <w:rFonts w:cstheme="minorHAnsi"/>
          <w:b/>
          <w:bCs/>
          <w:color w:val="000000"/>
          <w:lang w:val="fr-FR"/>
        </w:rPr>
        <w:t>Mise en œuvre des programmes de nutrition en utilisant un</w:t>
      </w:r>
      <w:r w:rsidR="008F4969">
        <w:rPr>
          <w:rFonts w:cstheme="minorHAnsi"/>
          <w:b/>
          <w:bCs/>
          <w:color w:val="000000"/>
          <w:lang w:val="fr-FR"/>
        </w:rPr>
        <w:t xml:space="preserve">e perspective </w:t>
      </w:r>
      <w:r w:rsidRPr="009005E9">
        <w:rPr>
          <w:rFonts w:cstheme="minorHAnsi"/>
          <w:b/>
          <w:bCs/>
          <w:color w:val="000000"/>
          <w:lang w:val="fr-FR"/>
        </w:rPr>
        <w:t xml:space="preserve">de genre et de </w:t>
      </w:r>
      <w:r>
        <w:rPr>
          <w:rFonts w:cstheme="minorHAnsi"/>
          <w:b/>
          <w:bCs/>
          <w:color w:val="000000"/>
          <w:lang w:val="fr-FR"/>
        </w:rPr>
        <w:t>VBG</w:t>
      </w:r>
    </w:p>
    <w:p w:rsidRPr="00E176A3" w:rsidR="000B1C42" w:rsidP="000B1C42" w:rsidRDefault="000B1C42" w14:paraId="603EEB1F" w14:textId="02B17CB2">
      <w:pPr>
        <w:tabs>
          <w:tab w:val="left" w:pos="180"/>
        </w:tabs>
        <w:spacing w:after="0" w:line="240" w:lineRule="auto"/>
        <w:rPr>
          <w:rFonts w:cstheme="minorHAnsi"/>
          <w:color w:val="000000"/>
          <w:lang w:val="fr-FR"/>
        </w:rPr>
      </w:pPr>
      <w:r w:rsidRPr="00E176A3">
        <w:rPr>
          <w:rFonts w:cstheme="minorHAnsi"/>
          <w:color w:val="000000"/>
          <w:lang w:val="fr-FR"/>
        </w:rPr>
        <w:t xml:space="preserve">Cette partie de la séance se concentre sur la conception de programmes </w:t>
      </w:r>
      <w:r w:rsidR="00AD30D0">
        <w:rPr>
          <w:rFonts w:cstheme="minorHAnsi"/>
          <w:color w:val="000000"/>
          <w:lang w:val="fr-FR"/>
        </w:rPr>
        <w:t>réactifs</w:t>
      </w:r>
      <w:r w:rsidRPr="00E176A3" w:rsidR="00AD30D0">
        <w:rPr>
          <w:rFonts w:cstheme="minorHAnsi"/>
          <w:color w:val="000000"/>
          <w:lang w:val="fr-FR"/>
        </w:rPr>
        <w:t xml:space="preserve"> </w:t>
      </w:r>
      <w:r w:rsidRPr="00E176A3">
        <w:rPr>
          <w:rFonts w:cstheme="minorHAnsi"/>
          <w:color w:val="000000"/>
          <w:lang w:val="fr-FR"/>
        </w:rPr>
        <w:t xml:space="preserve">au genre et à la VBG en termes d’activités et </w:t>
      </w:r>
      <w:r w:rsidR="00840014">
        <w:rPr>
          <w:rFonts w:cstheme="minorHAnsi"/>
          <w:color w:val="000000"/>
          <w:lang w:val="fr-FR"/>
        </w:rPr>
        <w:t>présent des</w:t>
      </w:r>
      <w:r w:rsidRPr="00E176A3">
        <w:rPr>
          <w:rFonts w:cstheme="minorHAnsi"/>
          <w:color w:val="000000"/>
          <w:lang w:val="fr-FR"/>
        </w:rPr>
        <w:t xml:space="preserve"> exemples réels ainsi que des considérations éthiques. Elle fournit aussi aux participant(e)s l’occasion d’appliquer ce qu’ils/elles ont appris par un exercice. </w:t>
      </w:r>
    </w:p>
    <w:p w:rsidRPr="000B1C42" w:rsidR="000B1C42" w:rsidP="003D6054" w:rsidRDefault="000B1C42" w14:paraId="68CEF70D" w14:textId="77777777">
      <w:pPr>
        <w:tabs>
          <w:tab w:val="left" w:pos="180"/>
        </w:tabs>
        <w:spacing w:after="0" w:line="240" w:lineRule="auto"/>
        <w:ind w:left="363"/>
        <w:rPr>
          <w:rFonts w:cstheme="minorHAnsi"/>
          <w:color w:val="000000"/>
          <w:lang w:val="fr-FR"/>
        </w:rPr>
      </w:pPr>
    </w:p>
    <w:p w:rsidRPr="00E11996" w:rsidR="009B0516" w:rsidP="00584F12" w:rsidRDefault="009B0516" w14:paraId="66E8920D" w14:textId="65AA55E2">
      <w:pPr>
        <w:pStyle w:val="ListParagraph"/>
        <w:numPr>
          <w:ilvl w:val="0"/>
          <w:numId w:val="38"/>
        </w:numPr>
        <w:tabs>
          <w:tab w:val="left" w:pos="180"/>
        </w:tabs>
        <w:spacing w:after="0" w:line="240" w:lineRule="auto"/>
        <w:ind w:left="360"/>
        <w:rPr>
          <w:rFonts w:cstheme="minorHAnsi"/>
          <w:color w:val="000000"/>
          <w:lang w:val="fr-FR"/>
        </w:rPr>
      </w:pPr>
      <w:r w:rsidRPr="009B0516">
        <w:rPr>
          <w:rFonts w:cstheme="minorHAnsi"/>
          <w:color w:val="000000"/>
          <w:lang w:val="fr-FR"/>
        </w:rPr>
        <w:t>R</w:t>
      </w:r>
      <w:r>
        <w:rPr>
          <w:rFonts w:cstheme="minorHAnsi"/>
          <w:color w:val="000000"/>
          <w:lang w:val="fr-FR"/>
        </w:rPr>
        <w:t>appelez aux participants que les</w:t>
      </w:r>
      <w:r w:rsidRPr="009B0516">
        <w:rPr>
          <w:rFonts w:cstheme="minorHAnsi"/>
          <w:color w:val="000000"/>
          <w:lang w:val="fr-FR"/>
        </w:rPr>
        <w:t xml:space="preserve"> programmes de nutrition </w:t>
      </w:r>
      <w:r w:rsidR="00AD30D0">
        <w:rPr>
          <w:rFonts w:cstheme="minorHAnsi"/>
          <w:color w:val="000000"/>
          <w:lang w:val="fr-FR"/>
        </w:rPr>
        <w:t>réactifs</w:t>
      </w:r>
      <w:r>
        <w:rPr>
          <w:rFonts w:cstheme="minorHAnsi"/>
          <w:color w:val="000000"/>
          <w:lang w:val="fr-FR"/>
        </w:rPr>
        <w:t xml:space="preserve"> au genre et à</w:t>
      </w:r>
      <w:r w:rsidRPr="009B0516">
        <w:rPr>
          <w:rFonts w:cstheme="minorHAnsi"/>
          <w:color w:val="000000"/>
          <w:lang w:val="fr-FR"/>
        </w:rPr>
        <w:t xml:space="preserve"> la </w:t>
      </w:r>
      <w:r>
        <w:rPr>
          <w:rFonts w:cstheme="minorHAnsi"/>
          <w:color w:val="000000"/>
          <w:lang w:val="fr-FR"/>
        </w:rPr>
        <w:t>VBG</w:t>
      </w:r>
      <w:r w:rsidRPr="009B0516">
        <w:rPr>
          <w:rFonts w:cstheme="minorHAnsi"/>
          <w:color w:val="000000"/>
          <w:lang w:val="fr-FR"/>
        </w:rPr>
        <w:t xml:space="preserve"> sont des </w:t>
      </w:r>
      <w:r>
        <w:rPr>
          <w:rFonts w:cstheme="minorHAnsi"/>
          <w:color w:val="000000"/>
          <w:lang w:val="fr-FR"/>
        </w:rPr>
        <w:t>bons programmes</w:t>
      </w:r>
      <w:r w:rsidRPr="009B0516">
        <w:rPr>
          <w:rFonts w:cstheme="minorHAnsi"/>
          <w:color w:val="000000"/>
          <w:lang w:val="fr-FR"/>
        </w:rPr>
        <w:t xml:space="preserve">. Par conséquent, l'un des moyens de lutter contre les inégalités </w:t>
      </w:r>
      <w:r>
        <w:rPr>
          <w:rFonts w:cstheme="minorHAnsi"/>
          <w:color w:val="000000"/>
          <w:lang w:val="fr-FR"/>
        </w:rPr>
        <w:t>des genres</w:t>
      </w:r>
      <w:r w:rsidRPr="009B0516">
        <w:rPr>
          <w:rFonts w:cstheme="minorHAnsi"/>
          <w:color w:val="000000"/>
          <w:lang w:val="fr-FR"/>
        </w:rPr>
        <w:t xml:space="preserve"> et d'atténuer les risques de </w:t>
      </w:r>
      <w:r>
        <w:rPr>
          <w:rFonts w:cstheme="minorHAnsi"/>
          <w:color w:val="000000"/>
          <w:lang w:val="fr-FR"/>
        </w:rPr>
        <w:t>VBG</w:t>
      </w:r>
      <w:r w:rsidRPr="009B0516">
        <w:rPr>
          <w:rFonts w:cstheme="minorHAnsi"/>
          <w:color w:val="000000"/>
          <w:lang w:val="fr-FR"/>
        </w:rPr>
        <w:t xml:space="preserve"> dans les programmes de nutrition consiste à renforcer la disponibilité, l'accessibilité, l'acceptabilité et la qualité des services et programmes de nutrition. </w:t>
      </w:r>
      <w:r w:rsidR="009513EA">
        <w:rPr>
          <w:rFonts w:cstheme="minorHAnsi"/>
          <w:color w:val="000000"/>
          <w:lang w:val="fr-FR"/>
        </w:rPr>
        <w:t xml:space="preserve">C’est </w:t>
      </w:r>
      <w:r w:rsidRPr="009B0516">
        <w:rPr>
          <w:rFonts w:cstheme="minorHAnsi"/>
          <w:color w:val="000000"/>
          <w:lang w:val="fr-FR"/>
        </w:rPr>
        <w:t xml:space="preserve">particulièrement important car cela signifie que les résultats de l'analyse des obstacles effectuée lors de la phase d'évaluation ont été pris en compte dans la conception et les activités du programme. </w:t>
      </w:r>
    </w:p>
    <w:p w:rsidRPr="009B0516" w:rsidR="000B1C42" w:rsidP="003D6054" w:rsidRDefault="009B0516" w14:paraId="0337DEE2" w14:textId="75DF4183">
      <w:pPr>
        <w:pStyle w:val="ListParagraph"/>
        <w:numPr>
          <w:ilvl w:val="0"/>
          <w:numId w:val="38"/>
        </w:numPr>
        <w:tabs>
          <w:tab w:val="left" w:pos="180"/>
        </w:tabs>
        <w:spacing w:after="0" w:line="240" w:lineRule="auto"/>
        <w:ind w:left="363"/>
        <w:rPr>
          <w:rFonts w:cstheme="minorHAnsi"/>
          <w:color w:val="000000"/>
          <w:lang w:val="fr-FR"/>
        </w:rPr>
      </w:pPr>
      <w:r w:rsidRPr="009B0516">
        <w:rPr>
          <w:rFonts w:cstheme="minorHAnsi"/>
          <w:color w:val="000000"/>
          <w:lang w:val="fr-FR"/>
        </w:rPr>
        <w:lastRenderedPageBreak/>
        <w:t xml:space="preserve">Expliquez les diapositives 78 et 79 et analyser chaque composant du cadre </w:t>
      </w:r>
      <w:r>
        <w:rPr>
          <w:rFonts w:cstheme="minorHAnsi"/>
          <w:color w:val="000000"/>
          <w:lang w:val="fr-FR"/>
        </w:rPr>
        <w:t>DAAQ pour les programmes de nutrition</w:t>
      </w:r>
    </w:p>
    <w:p w:rsidRPr="009B0516" w:rsidR="00985ADF" w:rsidP="003D6054" w:rsidRDefault="00C518D3" w14:paraId="116E35A2" w14:textId="72F9D0DA">
      <w:pPr>
        <w:pStyle w:val="ListParagraph"/>
        <w:numPr>
          <w:ilvl w:val="0"/>
          <w:numId w:val="39"/>
        </w:numPr>
        <w:tabs>
          <w:tab w:val="left" w:pos="180"/>
        </w:tabs>
        <w:spacing w:line="240" w:lineRule="auto"/>
        <w:ind w:left="1443"/>
        <w:rPr>
          <w:rFonts w:cstheme="minorHAnsi"/>
          <w:color w:val="000000"/>
          <w:lang w:val="fr-FR"/>
        </w:rPr>
      </w:pPr>
      <w:r w:rsidRPr="009B0516">
        <w:rPr>
          <w:rFonts w:cstheme="minorHAnsi"/>
          <w:bCs/>
          <w:color w:val="000000"/>
          <w:lang w:val="fr-FR"/>
        </w:rPr>
        <w:t xml:space="preserve">La disponibilité : il existe une quantité suffisante d’installations, de biens et services et de programmes qui couvrent les lacunes et garantissent </w:t>
      </w:r>
      <w:r w:rsidRPr="004A43EB" w:rsidR="004A43EB">
        <w:rPr>
          <w:rFonts w:cstheme="minorHAnsi"/>
          <w:bCs/>
          <w:color w:val="000000"/>
          <w:lang w:val="fr-FR"/>
        </w:rPr>
        <w:t>un ratio acceptable de travailleurs qualifiés en nutrition par rapport aux besoins de la population</w:t>
      </w:r>
      <w:r w:rsidRPr="009B0516">
        <w:rPr>
          <w:rFonts w:cstheme="minorHAnsi"/>
          <w:bCs/>
          <w:color w:val="000000"/>
          <w:lang w:val="fr-FR"/>
        </w:rPr>
        <w:t>.</w:t>
      </w:r>
    </w:p>
    <w:p w:rsidRPr="009B0516" w:rsidR="00985ADF" w:rsidP="003D6054" w:rsidRDefault="00C518D3" w14:paraId="4C0C3DCD" w14:textId="25BE5A85">
      <w:pPr>
        <w:pStyle w:val="ListParagraph"/>
        <w:numPr>
          <w:ilvl w:val="0"/>
          <w:numId w:val="39"/>
        </w:numPr>
        <w:tabs>
          <w:tab w:val="left" w:pos="180"/>
        </w:tabs>
        <w:spacing w:line="240" w:lineRule="auto"/>
        <w:ind w:left="1443"/>
        <w:rPr>
          <w:rFonts w:cstheme="minorHAnsi"/>
          <w:color w:val="000000"/>
          <w:lang w:val="fr-FR"/>
        </w:rPr>
      </w:pPr>
      <w:r w:rsidRPr="009B0516">
        <w:rPr>
          <w:rFonts w:cstheme="minorHAnsi"/>
          <w:bCs/>
          <w:color w:val="000000"/>
          <w:lang w:val="fr-FR"/>
        </w:rPr>
        <w:t xml:space="preserve">L’accessibilité : il existe des installations et des biens et services de nutrition qui sont fournis à des prix abordables, qui sont sûrs </w:t>
      </w:r>
      <w:r w:rsidR="00F4241C">
        <w:rPr>
          <w:rFonts w:cstheme="minorHAnsi"/>
          <w:bCs/>
          <w:color w:val="000000"/>
          <w:lang w:val="fr-FR"/>
        </w:rPr>
        <w:t>au niveau de l’accès</w:t>
      </w:r>
      <w:r w:rsidRPr="009B0516">
        <w:rPr>
          <w:rFonts w:cstheme="minorHAnsi"/>
          <w:bCs/>
          <w:color w:val="000000"/>
          <w:lang w:val="fr-FR"/>
        </w:rPr>
        <w:t xml:space="preserve"> et sur lesquels il existe suffisamment d’informations qui sont communiqué</w:t>
      </w:r>
      <w:r w:rsidR="00F4241C">
        <w:rPr>
          <w:rFonts w:cstheme="minorHAnsi"/>
          <w:bCs/>
          <w:color w:val="000000"/>
          <w:lang w:val="fr-FR"/>
        </w:rPr>
        <w:t>e</w:t>
      </w:r>
      <w:r w:rsidRPr="009B0516">
        <w:rPr>
          <w:rFonts w:cstheme="minorHAnsi"/>
          <w:bCs/>
          <w:color w:val="000000"/>
          <w:lang w:val="fr-FR"/>
        </w:rPr>
        <w:t>s à la population sans discrimination</w:t>
      </w:r>
      <w:r w:rsidR="00F4241C">
        <w:rPr>
          <w:rFonts w:cstheme="minorHAnsi"/>
          <w:bCs/>
          <w:color w:val="000000"/>
          <w:lang w:val="fr-FR"/>
        </w:rPr>
        <w:t>.</w:t>
      </w:r>
    </w:p>
    <w:p w:rsidR="009B0516" w:rsidP="003D6054" w:rsidRDefault="00C518D3" w14:paraId="0CABC9ED" w14:textId="5FEC3FB8">
      <w:pPr>
        <w:pStyle w:val="ListParagraph"/>
        <w:numPr>
          <w:ilvl w:val="0"/>
          <w:numId w:val="39"/>
        </w:numPr>
        <w:tabs>
          <w:tab w:val="left" w:pos="180"/>
        </w:tabs>
        <w:spacing w:line="240" w:lineRule="auto"/>
        <w:ind w:left="1443"/>
        <w:rPr>
          <w:rFonts w:cstheme="minorHAnsi"/>
          <w:color w:val="000000"/>
          <w:lang w:val="fr-FR"/>
        </w:rPr>
      </w:pPr>
      <w:r w:rsidRPr="009B0516">
        <w:rPr>
          <w:rFonts w:cstheme="minorHAnsi"/>
          <w:bCs/>
          <w:color w:val="000000"/>
          <w:lang w:val="fr-FR"/>
        </w:rPr>
        <w:t>L’acceptabilité : il existe des installations, des biens et des services de nutrition qui sont culturellement adaptés, qui tiennent compte du sexe et de l'âge, qui respectent la confidentialité et qui améliorent l'état nutritionnel des personnes concernées</w:t>
      </w:r>
      <w:r w:rsidR="00E51832">
        <w:rPr>
          <w:rFonts w:cstheme="minorHAnsi"/>
          <w:bCs/>
          <w:color w:val="000000"/>
          <w:lang w:val="fr-FR"/>
        </w:rPr>
        <w:t>.</w:t>
      </w:r>
    </w:p>
    <w:p w:rsidRPr="009B0516" w:rsidR="00985ADF" w:rsidP="003D6054" w:rsidRDefault="00C518D3" w14:paraId="356E4484" w14:textId="05554F9D">
      <w:pPr>
        <w:pStyle w:val="ListParagraph"/>
        <w:numPr>
          <w:ilvl w:val="0"/>
          <w:numId w:val="39"/>
        </w:numPr>
        <w:tabs>
          <w:tab w:val="left" w:pos="180"/>
        </w:tabs>
        <w:spacing w:line="240" w:lineRule="auto"/>
        <w:ind w:left="1443"/>
        <w:rPr>
          <w:rFonts w:cstheme="minorHAnsi"/>
          <w:color w:val="000000"/>
          <w:lang w:val="fr-FR"/>
        </w:rPr>
      </w:pPr>
      <w:r w:rsidRPr="009B0516">
        <w:rPr>
          <w:rFonts w:cstheme="minorHAnsi"/>
          <w:bCs/>
          <w:color w:val="000000"/>
          <w:lang w:val="fr-FR"/>
        </w:rPr>
        <w:t>La qualité : il existe des installations, des biens et des services de nutrition qui sont scientifiquement et médicalement approuvés et de bonne qualité</w:t>
      </w:r>
      <w:r w:rsidR="00E51832">
        <w:rPr>
          <w:rFonts w:cstheme="minorHAnsi"/>
          <w:bCs/>
          <w:color w:val="000000"/>
          <w:lang w:val="fr-FR"/>
        </w:rPr>
        <w:t>.</w:t>
      </w:r>
    </w:p>
    <w:p w:rsidRPr="00B4541E" w:rsidR="000B1C42" w:rsidP="003D6054" w:rsidRDefault="00B4541E" w14:paraId="6247575D" w14:textId="77777777">
      <w:pPr>
        <w:pStyle w:val="ListParagraph"/>
        <w:numPr>
          <w:ilvl w:val="0"/>
          <w:numId w:val="40"/>
        </w:numPr>
        <w:tabs>
          <w:tab w:val="left" w:pos="180"/>
        </w:tabs>
        <w:spacing w:after="0" w:line="240" w:lineRule="auto"/>
        <w:ind w:left="723"/>
        <w:rPr>
          <w:rFonts w:cstheme="minorHAnsi"/>
          <w:color w:val="000000"/>
          <w:lang w:val="fr-FR"/>
        </w:rPr>
      </w:pPr>
      <w:r w:rsidRPr="00B4541E">
        <w:rPr>
          <w:rFonts w:cstheme="minorHAnsi"/>
          <w:color w:val="000000"/>
          <w:lang w:val="fr-FR"/>
        </w:rPr>
        <w:t>Il existe des considérations communes liées au genre et à la VBG lors de la mise en œuvre de programmes de nutrition qui comprennent trois domaines de responsabilité : la programmation, les politiques et la communication. Ces considérations doivent être adaptées à chaque contexte, en tenant toujours compte des droits essentiels, des besoins exprimés et des ressources identifiées de la communauté cible.</w:t>
      </w:r>
    </w:p>
    <w:p w:rsidRPr="00B64539" w:rsidR="000B1C42" w:rsidP="003D6054" w:rsidRDefault="00B64539" w14:paraId="65EF7BB3" w14:textId="34DBDE60">
      <w:pPr>
        <w:pStyle w:val="ListParagraph"/>
        <w:numPr>
          <w:ilvl w:val="0"/>
          <w:numId w:val="40"/>
        </w:numPr>
        <w:tabs>
          <w:tab w:val="left" w:pos="180"/>
        </w:tabs>
        <w:spacing w:after="0" w:line="240" w:lineRule="auto"/>
        <w:ind w:left="723"/>
        <w:rPr>
          <w:rFonts w:cstheme="minorHAnsi"/>
          <w:color w:val="000000"/>
          <w:lang w:val="fr-FR"/>
        </w:rPr>
      </w:pPr>
      <w:r w:rsidRPr="00B64539">
        <w:rPr>
          <w:rFonts w:cstheme="minorHAnsi"/>
          <w:color w:val="000000"/>
          <w:lang w:val="fr-FR"/>
        </w:rPr>
        <w:t>Lisez des exemples des considérations clés des diapositives 80 et 81</w:t>
      </w:r>
      <w:r w:rsidR="00E51832">
        <w:rPr>
          <w:rFonts w:cstheme="minorHAnsi"/>
          <w:color w:val="000000"/>
          <w:lang w:val="fr-FR"/>
        </w:rPr>
        <w:t>.</w:t>
      </w:r>
    </w:p>
    <w:p w:rsidRPr="00B64539" w:rsidR="000B1C42" w:rsidP="003D6054" w:rsidRDefault="00B64539" w14:paraId="2F6977F7" w14:textId="2F7F0EBA">
      <w:pPr>
        <w:pStyle w:val="ListParagraph"/>
        <w:numPr>
          <w:ilvl w:val="0"/>
          <w:numId w:val="40"/>
        </w:numPr>
        <w:tabs>
          <w:tab w:val="left" w:pos="180"/>
        </w:tabs>
        <w:spacing w:after="0" w:line="240" w:lineRule="auto"/>
        <w:ind w:left="723"/>
        <w:rPr>
          <w:rFonts w:cstheme="minorHAnsi"/>
          <w:color w:val="000000"/>
          <w:lang w:val="fr-FR"/>
        </w:rPr>
      </w:pPr>
      <w:r w:rsidRPr="00B64539">
        <w:rPr>
          <w:rFonts w:cstheme="minorHAnsi"/>
          <w:color w:val="000000"/>
          <w:lang w:val="fr-FR"/>
        </w:rPr>
        <w:t>Lisez la diapositive 82 sur les consid</w:t>
      </w:r>
      <w:r>
        <w:rPr>
          <w:rFonts w:cstheme="minorHAnsi"/>
          <w:color w:val="000000"/>
          <w:lang w:val="fr-FR"/>
        </w:rPr>
        <w:t xml:space="preserve">érations clés pour une programmation de qualité </w:t>
      </w:r>
      <w:r w:rsidR="007A3016">
        <w:rPr>
          <w:rFonts w:cstheme="minorHAnsi"/>
          <w:color w:val="000000"/>
          <w:lang w:val="fr-FR"/>
        </w:rPr>
        <w:t>des</w:t>
      </w:r>
      <w:r>
        <w:rPr>
          <w:rFonts w:cstheme="minorHAnsi"/>
          <w:color w:val="000000"/>
          <w:lang w:val="fr-FR"/>
        </w:rPr>
        <w:t xml:space="preserve"> Principaux engagements pour les enfants d</w:t>
      </w:r>
      <w:r w:rsidR="009A6E14">
        <w:rPr>
          <w:rFonts w:cstheme="minorHAnsi"/>
          <w:color w:val="000000"/>
          <w:lang w:val="fr-FR"/>
        </w:rPr>
        <w:t>e l’</w:t>
      </w:r>
      <w:r>
        <w:rPr>
          <w:rFonts w:cstheme="minorHAnsi"/>
          <w:color w:val="000000"/>
          <w:lang w:val="fr-FR"/>
        </w:rPr>
        <w:t>UNICEF</w:t>
      </w:r>
      <w:r w:rsidR="009A6E14">
        <w:rPr>
          <w:rFonts w:cstheme="minorHAnsi"/>
          <w:color w:val="000000"/>
          <w:lang w:val="fr-FR"/>
        </w:rPr>
        <w:t>.</w:t>
      </w:r>
    </w:p>
    <w:p w:rsidR="0006100B" w:rsidP="7D4B99FA" w:rsidRDefault="0006100B" w14:paraId="37D8EB9B" w14:textId="6DF59EC0">
      <w:pPr>
        <w:pStyle w:val="ListParagraph"/>
        <w:numPr>
          <w:ilvl w:val="0"/>
          <w:numId w:val="40"/>
        </w:numPr>
        <w:spacing w:after="0" w:line="240" w:lineRule="auto"/>
        <w:ind w:left="720"/>
        <w:rPr>
          <w:rFonts w:eastAsiaTheme="minorEastAsia"/>
          <w:color w:val="000000" w:themeColor="text1"/>
          <w:lang w:val="fr-FR"/>
        </w:rPr>
      </w:pPr>
      <w:r w:rsidRPr="7D4B99FA">
        <w:rPr>
          <w:color w:val="000000" w:themeColor="text1"/>
          <w:lang w:val="fr-FR"/>
        </w:rPr>
        <w:t>Soulignez et expliquez de la diapositive 75 que les activités et services de la nutrition devrait être guidés par le concept de « ne pas nuire ».</w:t>
      </w:r>
      <w:r w:rsidRPr="7D4B99FA" w:rsidR="000B1C42">
        <w:rPr>
          <w:color w:val="000000" w:themeColor="text1"/>
          <w:lang w:val="fr-FR"/>
        </w:rPr>
        <w:t xml:space="preserve"> </w:t>
      </w:r>
      <w:r w:rsidRPr="7D4B99FA" w:rsidR="00C518D3">
        <w:rPr>
          <w:color w:val="000000" w:themeColor="text1"/>
          <w:lang w:val="fr-FR"/>
        </w:rPr>
        <w:t>Selon le principe « ne pas nuire », les organisations humanitaires doivent s’efforcer de « minimiser le tort qu’elles pourraient causer par inadvertance, du fait de leur présence ou de l’ass</w:t>
      </w:r>
      <w:r w:rsidRPr="7D4B99FA">
        <w:rPr>
          <w:color w:val="000000" w:themeColor="text1"/>
          <w:lang w:val="fr-FR"/>
        </w:rPr>
        <w:t>istance qu’elles fournissent ».</w:t>
      </w:r>
      <w:r w:rsidRPr="7D4B99FA" w:rsidR="000B1C42">
        <w:rPr>
          <w:color w:val="000000" w:themeColor="text1"/>
          <w:lang w:val="fr-FR"/>
        </w:rPr>
        <w:t xml:space="preserve"> </w:t>
      </w:r>
      <w:r w:rsidRPr="7D4B99FA">
        <w:rPr>
          <w:color w:val="000000" w:themeColor="text1"/>
          <w:lang w:val="fr-FR"/>
        </w:rPr>
        <w:t xml:space="preserve">Ces conséquences négatives involontaires peuvent être </w:t>
      </w:r>
      <w:r w:rsidRPr="7D4B99FA" w:rsidR="007A3016">
        <w:rPr>
          <w:color w:val="000000" w:themeColor="text1"/>
          <w:lang w:val="fr-FR"/>
        </w:rPr>
        <w:t>vastes</w:t>
      </w:r>
      <w:r w:rsidRPr="7D4B99FA">
        <w:rPr>
          <w:color w:val="000000" w:themeColor="text1"/>
          <w:lang w:val="fr-FR"/>
        </w:rPr>
        <w:t xml:space="preserve"> et extrêmement complexes.</w:t>
      </w:r>
      <w:r w:rsidRPr="7D4B99FA" w:rsidR="000B1C42">
        <w:rPr>
          <w:color w:val="000000" w:themeColor="text1"/>
          <w:lang w:val="fr-FR"/>
        </w:rPr>
        <w:t xml:space="preserve"> </w:t>
      </w:r>
      <w:r w:rsidRPr="7D4B99FA" w:rsidR="284CBC97">
        <w:rPr>
          <w:color w:val="000000" w:themeColor="text1"/>
          <w:lang w:val="fr-FR"/>
        </w:rPr>
        <w:t xml:space="preserve"> Les acteurs de la nutrition peuvent renforcer le principe </w:t>
      </w:r>
      <w:r w:rsidR="009A6E14">
        <w:rPr>
          <w:color w:val="000000" w:themeColor="text1"/>
          <w:lang w:val="fr-FR"/>
        </w:rPr>
        <w:t>« </w:t>
      </w:r>
      <w:r w:rsidRPr="7D4B99FA" w:rsidR="284CBC97">
        <w:rPr>
          <w:color w:val="000000" w:themeColor="text1"/>
          <w:lang w:val="fr-FR"/>
        </w:rPr>
        <w:t>ne pas nuire</w:t>
      </w:r>
      <w:r w:rsidR="009A6E14">
        <w:rPr>
          <w:color w:val="000000" w:themeColor="text1"/>
          <w:lang w:val="fr-FR"/>
        </w:rPr>
        <w:t> »</w:t>
      </w:r>
      <w:r w:rsidRPr="7D4B99FA" w:rsidR="284CBC97">
        <w:rPr>
          <w:color w:val="000000" w:themeColor="text1"/>
          <w:lang w:val="fr-FR"/>
        </w:rPr>
        <w:t xml:space="preserve"> dans leur travail lié au genre et à la VBG en accordant une attention particulière au travail fondé sur les droits </w:t>
      </w:r>
      <w:r w:rsidRPr="7D4B99FA" w:rsidR="47DD5511">
        <w:rPr>
          <w:color w:val="000000" w:themeColor="text1"/>
          <w:lang w:val="fr-FR"/>
        </w:rPr>
        <w:t>humains</w:t>
      </w:r>
      <w:r w:rsidRPr="7D4B99FA" w:rsidR="284CBC97">
        <w:rPr>
          <w:color w:val="000000" w:themeColor="text1"/>
          <w:lang w:val="fr-FR"/>
        </w:rPr>
        <w:t xml:space="preserve">, centré sur </w:t>
      </w:r>
      <w:proofErr w:type="gramStart"/>
      <w:r w:rsidRPr="7D4B99FA" w:rsidR="284CBC97">
        <w:rPr>
          <w:color w:val="000000" w:themeColor="text1"/>
          <w:lang w:val="fr-FR"/>
        </w:rPr>
        <w:t>les survivant</w:t>
      </w:r>
      <w:proofErr w:type="gramEnd"/>
      <w:r w:rsidRPr="7D4B99FA" w:rsidR="0B65D5DA">
        <w:rPr>
          <w:color w:val="000000" w:themeColor="text1"/>
          <w:lang w:val="fr-FR"/>
        </w:rPr>
        <w:t>(e)</w:t>
      </w:r>
      <w:r w:rsidRPr="7D4B99FA" w:rsidR="284CBC97">
        <w:rPr>
          <w:color w:val="000000" w:themeColor="text1"/>
          <w:lang w:val="fr-FR"/>
        </w:rPr>
        <w:t>s et basé sur la communauté</w:t>
      </w:r>
      <w:r w:rsidR="009A6E14">
        <w:rPr>
          <w:color w:val="000000" w:themeColor="text1"/>
          <w:lang w:val="fr-FR"/>
        </w:rPr>
        <w:t>.</w:t>
      </w:r>
    </w:p>
    <w:p w:rsidRPr="00BC6340" w:rsidR="00BC6340" w:rsidP="0F58050B" w:rsidRDefault="00BC6340" w14:paraId="4227B12D" w14:textId="7F94D93F">
      <w:pPr>
        <w:pStyle w:val="ListParagraph"/>
        <w:numPr>
          <w:ilvl w:val="0"/>
          <w:numId w:val="40"/>
        </w:numPr>
        <w:tabs>
          <w:tab w:val="left" w:pos="180"/>
        </w:tabs>
        <w:spacing w:after="0" w:line="240" w:lineRule="auto"/>
        <w:ind w:left="723"/>
        <w:rPr>
          <w:color w:val="000000"/>
          <w:lang w:val="fr-FR"/>
        </w:rPr>
      </w:pPr>
      <w:r w:rsidRPr="0F58050B">
        <w:rPr>
          <w:color w:val="000000" w:themeColor="text1"/>
          <w:lang w:val="fr-FR"/>
        </w:rPr>
        <w:t xml:space="preserve">Expliquez que </w:t>
      </w:r>
      <w:r w:rsidRPr="0F58050B" w:rsidR="05A28AD6">
        <w:rPr>
          <w:color w:val="000000" w:themeColor="text1"/>
          <w:lang w:val="fr-FR"/>
        </w:rPr>
        <w:t xml:space="preserve">le principe de </w:t>
      </w:r>
      <w:r w:rsidRPr="0F58050B">
        <w:rPr>
          <w:color w:val="000000" w:themeColor="text1"/>
          <w:lang w:val="fr-FR"/>
        </w:rPr>
        <w:t>« ne pas nuire » doit être appliqué sur la base du cadre de l’éthique, de la dignité et de la sécurité</w:t>
      </w:r>
      <w:r w:rsidR="00282C3E">
        <w:rPr>
          <w:color w:val="000000" w:themeColor="text1"/>
          <w:lang w:val="fr-FR"/>
        </w:rPr>
        <w:t>.</w:t>
      </w:r>
      <w:r w:rsidRPr="0F58050B">
        <w:rPr>
          <w:color w:val="000000" w:themeColor="text1"/>
          <w:lang w:val="fr-FR"/>
        </w:rPr>
        <w:t xml:space="preserve"> </w:t>
      </w:r>
    </w:p>
    <w:p w:rsidRPr="00E11996" w:rsidR="00B10D10" w:rsidP="3472E502" w:rsidRDefault="00BC6340" w14:paraId="07C4F2FA" w14:textId="166C2491">
      <w:pPr>
        <w:pStyle w:val="ListParagraph"/>
        <w:numPr>
          <w:ilvl w:val="0"/>
          <w:numId w:val="41"/>
        </w:numPr>
        <w:tabs>
          <w:tab w:val="left" w:pos="180"/>
        </w:tabs>
        <w:spacing w:after="0" w:line="240" w:lineRule="auto"/>
        <w:rPr>
          <w:rFonts w:eastAsiaTheme="minorEastAsia"/>
          <w:color w:val="000000"/>
          <w:lang w:val="fr-FR"/>
        </w:rPr>
      </w:pPr>
      <w:r w:rsidRPr="3472E502">
        <w:rPr>
          <w:color w:val="000000" w:themeColor="text1"/>
          <w:lang w:val="fr-FR"/>
        </w:rPr>
        <w:t>Les considérations éthiques incluent</w:t>
      </w:r>
      <w:r w:rsidR="00F63912">
        <w:rPr>
          <w:color w:val="000000" w:themeColor="text1"/>
          <w:lang w:val="fr-FR"/>
        </w:rPr>
        <w:t xml:space="preserve">, sans s’y limiter : </w:t>
      </w:r>
      <w:r w:rsidRPr="3472E502">
        <w:rPr>
          <w:color w:val="000000" w:themeColor="text1"/>
          <w:lang w:val="fr-FR"/>
        </w:rPr>
        <w:t xml:space="preserve">s'assurer que tout le personnel, y compris les travailleurs de première ligne, est formé sur le </w:t>
      </w:r>
      <w:proofErr w:type="spellStart"/>
      <w:r w:rsidRPr="3472E502">
        <w:rPr>
          <w:color w:val="000000" w:themeColor="text1"/>
          <w:lang w:val="fr-FR"/>
        </w:rPr>
        <w:t>CdC</w:t>
      </w:r>
      <w:proofErr w:type="spellEnd"/>
      <w:r w:rsidRPr="3472E502">
        <w:rPr>
          <w:color w:val="000000" w:themeColor="text1"/>
          <w:lang w:val="fr-FR"/>
        </w:rPr>
        <w:t xml:space="preserve">, les principes de la VBG et </w:t>
      </w:r>
      <w:r w:rsidRPr="3472E502" w:rsidR="00651052">
        <w:rPr>
          <w:color w:val="000000" w:themeColor="text1"/>
          <w:lang w:val="fr-FR"/>
        </w:rPr>
        <w:t xml:space="preserve">les </w:t>
      </w:r>
      <w:r w:rsidR="00B13A43">
        <w:rPr>
          <w:color w:val="000000" w:themeColor="text1"/>
          <w:lang w:val="fr-FR"/>
        </w:rPr>
        <w:t>orientations</w:t>
      </w:r>
      <w:r w:rsidRPr="3472E502">
        <w:rPr>
          <w:color w:val="000000" w:themeColor="text1"/>
          <w:lang w:val="fr-FR"/>
        </w:rPr>
        <w:t>. Le personnel de nutrition peut être confronté à des divulgations d'incidents de VBG de la part des bénéficiaires qui viennent recevoir des services de nutrition. C'est pourquoi le personnel devrait être formé et mis à jour sur les orientations sûres et éthiques en matière de VBG.</w:t>
      </w:r>
    </w:p>
    <w:p w:rsidR="00B10D10" w:rsidP="003D6054" w:rsidRDefault="00B10D10" w14:paraId="29AA1C51" w14:textId="663E6F90">
      <w:pPr>
        <w:pStyle w:val="ListParagraph"/>
        <w:numPr>
          <w:ilvl w:val="0"/>
          <w:numId w:val="41"/>
        </w:numPr>
        <w:tabs>
          <w:tab w:val="left" w:pos="180"/>
        </w:tabs>
        <w:spacing w:after="0" w:line="240" w:lineRule="auto"/>
        <w:ind w:left="1443"/>
        <w:rPr>
          <w:rFonts w:cstheme="minorHAnsi"/>
          <w:color w:val="000000"/>
          <w:lang w:val="fr-FR"/>
        </w:rPr>
      </w:pPr>
      <w:r w:rsidRPr="00B10D10">
        <w:rPr>
          <w:rFonts w:cstheme="minorHAnsi"/>
          <w:color w:val="000000"/>
          <w:lang w:val="fr-FR"/>
        </w:rPr>
        <w:t xml:space="preserve">Préserver et promouvoir la dignité signifie que les opinions de la population </w:t>
      </w:r>
      <w:r w:rsidR="009454E1">
        <w:rPr>
          <w:rFonts w:cstheme="minorHAnsi"/>
          <w:color w:val="000000"/>
          <w:lang w:val="fr-FR"/>
        </w:rPr>
        <w:t>concernée</w:t>
      </w:r>
      <w:r w:rsidRPr="00B10D10">
        <w:rPr>
          <w:rFonts w:cstheme="minorHAnsi"/>
          <w:color w:val="000000"/>
          <w:lang w:val="fr-FR"/>
        </w:rPr>
        <w:t>, c'est-à-dire les filles et les femmes, sont reflétées dans la conception du projet et des installations, qui doivent être culturellement acceptables, et qu'elles savent qu'elles ont droit aux services humanitaires.</w:t>
      </w:r>
    </w:p>
    <w:p w:rsidR="00B10D10" w:rsidP="003D6054" w:rsidRDefault="00B10D10" w14:paraId="7E0D0B71" w14:textId="21D42716">
      <w:pPr>
        <w:pStyle w:val="ListParagraph"/>
        <w:numPr>
          <w:ilvl w:val="0"/>
          <w:numId w:val="41"/>
        </w:numPr>
        <w:tabs>
          <w:tab w:val="left" w:pos="180"/>
        </w:tabs>
        <w:spacing w:after="0" w:line="240" w:lineRule="auto"/>
        <w:ind w:left="1443"/>
        <w:rPr>
          <w:rFonts w:cstheme="minorHAnsi"/>
          <w:color w:val="000000"/>
          <w:lang w:val="fr-FR"/>
        </w:rPr>
      </w:pPr>
      <w:r w:rsidRPr="00B10D10">
        <w:rPr>
          <w:rFonts w:cstheme="minorHAnsi"/>
          <w:color w:val="000000"/>
          <w:lang w:val="fr-FR"/>
        </w:rPr>
        <w:t>La promotion de la sécurité signifi</w:t>
      </w:r>
      <w:r>
        <w:rPr>
          <w:rFonts w:cstheme="minorHAnsi"/>
          <w:color w:val="000000"/>
          <w:lang w:val="fr-FR"/>
        </w:rPr>
        <w:t xml:space="preserve">e que pour </w:t>
      </w:r>
      <w:proofErr w:type="gramStart"/>
      <w:r>
        <w:rPr>
          <w:rFonts w:cstheme="minorHAnsi"/>
          <w:color w:val="000000"/>
          <w:lang w:val="fr-FR"/>
        </w:rPr>
        <w:t xml:space="preserve">la population </w:t>
      </w:r>
      <w:r w:rsidR="009454E1">
        <w:rPr>
          <w:rFonts w:cstheme="minorHAnsi"/>
          <w:color w:val="000000"/>
          <w:lang w:val="fr-FR"/>
        </w:rPr>
        <w:t>concernées</w:t>
      </w:r>
      <w:proofErr w:type="gramEnd"/>
      <w:r w:rsidRPr="00B10D10">
        <w:rPr>
          <w:rFonts w:cstheme="minorHAnsi"/>
          <w:color w:val="000000"/>
          <w:lang w:val="fr-FR"/>
        </w:rPr>
        <w:t xml:space="preserve">, c'est-à-dire les filles et les femmes, l'accès aux installations et aux services et leur utilisation sont </w:t>
      </w:r>
      <w:r w:rsidR="009454E1">
        <w:rPr>
          <w:rFonts w:cstheme="minorHAnsi"/>
          <w:color w:val="000000"/>
          <w:lang w:val="fr-FR"/>
        </w:rPr>
        <w:t>« </w:t>
      </w:r>
      <w:r w:rsidRPr="00B10D10">
        <w:rPr>
          <w:rFonts w:cstheme="minorHAnsi"/>
          <w:color w:val="000000"/>
          <w:lang w:val="fr-FR"/>
        </w:rPr>
        <w:t>sûrs</w:t>
      </w:r>
      <w:r w:rsidR="009454E1">
        <w:rPr>
          <w:rFonts w:cstheme="minorHAnsi"/>
          <w:color w:val="000000"/>
          <w:lang w:val="fr-FR"/>
        </w:rPr>
        <w:t> »</w:t>
      </w:r>
      <w:r w:rsidRPr="00B10D10">
        <w:rPr>
          <w:rFonts w:cstheme="minorHAnsi"/>
          <w:color w:val="000000"/>
          <w:lang w:val="fr-FR"/>
        </w:rPr>
        <w:t xml:space="preserve"> </w:t>
      </w:r>
      <w:r>
        <w:rPr>
          <w:rFonts w:cstheme="minorHAnsi"/>
          <w:color w:val="000000"/>
          <w:lang w:val="fr-FR"/>
        </w:rPr>
        <w:t>par la réponse aux</w:t>
      </w:r>
      <w:r w:rsidRPr="00B10D10">
        <w:rPr>
          <w:rFonts w:cstheme="minorHAnsi"/>
          <w:color w:val="000000"/>
          <w:lang w:val="fr-FR"/>
        </w:rPr>
        <w:t xml:space="preserve"> obstacles physiques et sociaux </w:t>
      </w:r>
      <w:r w:rsidR="009454E1">
        <w:rPr>
          <w:rFonts w:cstheme="minorHAnsi"/>
          <w:color w:val="000000"/>
          <w:lang w:val="fr-FR"/>
        </w:rPr>
        <w:t>en matière</w:t>
      </w:r>
      <w:r w:rsidRPr="00B10D10">
        <w:rPr>
          <w:rFonts w:cstheme="minorHAnsi"/>
          <w:color w:val="000000"/>
          <w:lang w:val="fr-FR"/>
        </w:rPr>
        <w:t xml:space="preserve"> </w:t>
      </w:r>
      <w:r w:rsidR="009454E1">
        <w:rPr>
          <w:rFonts w:cstheme="minorHAnsi"/>
          <w:color w:val="000000"/>
          <w:lang w:val="fr-FR"/>
        </w:rPr>
        <w:t>d</w:t>
      </w:r>
      <w:r w:rsidRPr="00B10D10">
        <w:rPr>
          <w:rFonts w:cstheme="minorHAnsi"/>
          <w:color w:val="000000"/>
          <w:lang w:val="fr-FR"/>
        </w:rPr>
        <w:t>'accès.</w:t>
      </w:r>
      <w:r w:rsidRPr="00B10D10" w:rsidR="000B1C42">
        <w:rPr>
          <w:rFonts w:cstheme="minorHAnsi"/>
          <w:color w:val="000000"/>
          <w:lang w:val="fr-FR"/>
        </w:rPr>
        <w:t xml:space="preserve"> </w:t>
      </w:r>
    </w:p>
    <w:p w:rsidRPr="00B10D10" w:rsidR="000B1C42" w:rsidP="00C518D3" w:rsidRDefault="0006100B" w14:paraId="557CDAD8" w14:textId="38247683">
      <w:pPr>
        <w:pStyle w:val="ListParagraph"/>
        <w:numPr>
          <w:ilvl w:val="0"/>
          <w:numId w:val="79"/>
        </w:numPr>
        <w:tabs>
          <w:tab w:val="left" w:pos="180"/>
        </w:tabs>
        <w:spacing w:after="0" w:line="240" w:lineRule="auto"/>
        <w:ind w:left="723"/>
        <w:rPr>
          <w:rFonts w:cstheme="minorHAnsi"/>
          <w:color w:val="000000"/>
          <w:lang w:val="fr-FR"/>
        </w:rPr>
      </w:pPr>
      <w:r w:rsidRPr="00B10D10">
        <w:rPr>
          <w:rFonts w:cstheme="minorHAnsi"/>
          <w:color w:val="000000"/>
          <w:lang w:val="fr-FR"/>
        </w:rPr>
        <w:t xml:space="preserve">Expliquez les </w:t>
      </w:r>
      <w:r w:rsidRPr="00B10D10" w:rsidR="00BC6340">
        <w:rPr>
          <w:rFonts w:cstheme="minorHAnsi"/>
          <w:color w:val="000000"/>
          <w:lang w:val="fr-FR"/>
        </w:rPr>
        <w:t>principes</w:t>
      </w:r>
      <w:r w:rsidRPr="00B10D10">
        <w:rPr>
          <w:rFonts w:cstheme="minorHAnsi"/>
          <w:color w:val="000000"/>
          <w:lang w:val="fr-FR"/>
        </w:rPr>
        <w:t xml:space="preserve"> clés de l’approche axée </w:t>
      </w:r>
      <w:r w:rsidR="009454E1">
        <w:rPr>
          <w:rFonts w:cstheme="minorHAnsi"/>
          <w:color w:val="000000"/>
          <w:lang w:val="fr-FR"/>
        </w:rPr>
        <w:t xml:space="preserve">sur </w:t>
      </w:r>
      <w:proofErr w:type="gramStart"/>
      <w:r w:rsidR="009454E1">
        <w:rPr>
          <w:rFonts w:cstheme="minorHAnsi"/>
          <w:color w:val="000000"/>
          <w:lang w:val="fr-FR"/>
        </w:rPr>
        <w:t>les</w:t>
      </w:r>
      <w:r w:rsidRPr="00B10D10">
        <w:rPr>
          <w:rFonts w:cstheme="minorHAnsi"/>
          <w:color w:val="000000"/>
          <w:lang w:val="fr-FR"/>
        </w:rPr>
        <w:t xml:space="preserve"> survivant</w:t>
      </w:r>
      <w:proofErr w:type="gramEnd"/>
      <w:r w:rsidRPr="00B10D10">
        <w:rPr>
          <w:rFonts w:cstheme="minorHAnsi"/>
          <w:color w:val="000000"/>
          <w:lang w:val="fr-FR"/>
        </w:rPr>
        <w:t>(e)s</w:t>
      </w:r>
      <w:r w:rsidRPr="00B10D10" w:rsidR="00BC6340">
        <w:rPr>
          <w:rFonts w:cstheme="minorHAnsi"/>
          <w:color w:val="000000"/>
          <w:lang w:val="fr-FR"/>
        </w:rPr>
        <w:t xml:space="preserve"> – diapositive 83</w:t>
      </w:r>
      <w:r w:rsidR="009454E1">
        <w:rPr>
          <w:rFonts w:cstheme="minorHAnsi"/>
          <w:color w:val="000000"/>
          <w:lang w:val="fr-FR"/>
        </w:rPr>
        <w:t>.</w:t>
      </w:r>
    </w:p>
    <w:p w:rsidRPr="00BC6340" w:rsidR="000B1C42" w:rsidP="003D6054" w:rsidRDefault="0006100B" w14:paraId="31E486C8" w14:textId="51B9C4D5">
      <w:pPr>
        <w:pStyle w:val="ListParagraph"/>
        <w:numPr>
          <w:ilvl w:val="0"/>
          <w:numId w:val="43"/>
        </w:numPr>
        <w:tabs>
          <w:tab w:val="left" w:pos="180"/>
        </w:tabs>
        <w:spacing w:after="0" w:line="240" w:lineRule="auto"/>
        <w:ind w:left="1443"/>
        <w:rPr>
          <w:rFonts w:cstheme="minorHAnsi"/>
          <w:color w:val="000000"/>
          <w:lang w:val="fr-FR"/>
        </w:rPr>
      </w:pPr>
      <w:r w:rsidRPr="00BC6340">
        <w:rPr>
          <w:rFonts w:cstheme="minorHAnsi"/>
          <w:color w:val="000000"/>
          <w:lang w:val="fr-FR"/>
        </w:rPr>
        <w:lastRenderedPageBreak/>
        <w:t>Respecte</w:t>
      </w:r>
      <w:r w:rsidR="009454E1">
        <w:rPr>
          <w:rFonts w:cstheme="minorHAnsi"/>
          <w:color w:val="000000"/>
          <w:lang w:val="fr-FR"/>
        </w:rPr>
        <w:t>r</w:t>
      </w:r>
      <w:r w:rsidRPr="00BC6340">
        <w:rPr>
          <w:rFonts w:cstheme="minorHAnsi"/>
          <w:color w:val="000000"/>
          <w:lang w:val="fr-FR"/>
        </w:rPr>
        <w:t xml:space="preserve"> </w:t>
      </w:r>
      <w:r w:rsidRPr="00BC6340">
        <w:rPr>
          <w:rFonts w:eastAsia="MS Mincho" w:cstheme="minorHAnsi"/>
          <w:lang w:val="fr-FR"/>
        </w:rPr>
        <w:t>la volonté des survivant(e)s peut impliquer que vous ne les orientez pas aux services si vous n’avez pas leur approbation. N’imposez pas de priorités aux survivant(e)s et ne décidez pas pour eux.</w:t>
      </w:r>
    </w:p>
    <w:p w:rsidRPr="00BC6340" w:rsidR="0006100B" w:rsidP="003D6054" w:rsidRDefault="0006100B" w14:paraId="2713793B" w14:textId="12BB3BB6">
      <w:pPr>
        <w:pStyle w:val="ListParagraph"/>
        <w:numPr>
          <w:ilvl w:val="0"/>
          <w:numId w:val="43"/>
        </w:numPr>
        <w:tabs>
          <w:tab w:val="left" w:pos="180"/>
        </w:tabs>
        <w:spacing w:after="0" w:line="240" w:lineRule="auto"/>
        <w:ind w:left="1443"/>
        <w:rPr>
          <w:rFonts w:cstheme="minorHAnsi"/>
          <w:color w:val="000000"/>
          <w:lang w:val="fr-FR"/>
        </w:rPr>
      </w:pPr>
      <w:r w:rsidRPr="00BC6340">
        <w:rPr>
          <w:rFonts w:cstheme="minorHAnsi"/>
          <w:color w:val="000000"/>
          <w:lang w:val="fr-FR"/>
        </w:rPr>
        <w:t xml:space="preserve">La </w:t>
      </w:r>
      <w:r w:rsidRPr="00BC6340">
        <w:rPr>
          <w:rFonts w:eastAsia="MS Mincho" w:cstheme="minorHAnsi"/>
          <w:lang w:val="fr-FR"/>
        </w:rPr>
        <w:t>sécurité signifie que toutes les actions qui sont faites pour le/la survivant(e) doivent prendre en considération sa sécurité. Cela peut signifier qu’il faut créer un espace sûr pour parler à la victime ou l’empêcher de divulguer un incident de VBG devant les autres.</w:t>
      </w:r>
    </w:p>
    <w:p w:rsidRPr="00BC6340" w:rsidR="000B1C42" w:rsidP="797BCC6A" w:rsidRDefault="0006100B" w14:paraId="311E865B" w14:textId="52DBDE8E">
      <w:pPr>
        <w:pStyle w:val="ListParagraph"/>
        <w:numPr>
          <w:ilvl w:val="0"/>
          <w:numId w:val="43"/>
        </w:numPr>
        <w:tabs>
          <w:tab w:val="left" w:pos="180"/>
        </w:tabs>
        <w:spacing w:after="0" w:line="240" w:lineRule="auto"/>
        <w:ind w:left="1443"/>
        <w:rPr>
          <w:color w:val="000000"/>
          <w:lang w:val="fr-FR"/>
        </w:rPr>
      </w:pPr>
      <w:r w:rsidRPr="3472E502">
        <w:rPr>
          <w:color w:val="000000" w:themeColor="text1"/>
          <w:lang w:val="fr-FR"/>
        </w:rPr>
        <w:t xml:space="preserve">La </w:t>
      </w:r>
      <w:r w:rsidRPr="3472E502">
        <w:rPr>
          <w:rFonts w:eastAsia="MS Mincho"/>
          <w:lang w:val="fr-FR"/>
        </w:rPr>
        <w:t>confidentialité fait référence au droit de le</w:t>
      </w:r>
      <w:r w:rsidR="00750059">
        <w:rPr>
          <w:rFonts w:eastAsia="MS Mincho"/>
          <w:lang w:val="fr-FR"/>
        </w:rPr>
        <w:t xml:space="preserve"> (</w:t>
      </w:r>
      <w:r w:rsidRPr="3472E502">
        <w:rPr>
          <w:rFonts w:eastAsia="MS Mincho"/>
          <w:lang w:val="fr-FR"/>
        </w:rPr>
        <w:t>la</w:t>
      </w:r>
      <w:r w:rsidR="00750059">
        <w:rPr>
          <w:rFonts w:eastAsia="MS Mincho"/>
          <w:lang w:val="fr-FR"/>
        </w:rPr>
        <w:t>)</w:t>
      </w:r>
      <w:r w:rsidRPr="3472E502">
        <w:rPr>
          <w:rFonts w:eastAsia="MS Mincho"/>
          <w:lang w:val="fr-FR"/>
        </w:rPr>
        <w:t xml:space="preserve"> survivant(e) de raconter son histoire à qui il</w:t>
      </w:r>
      <w:r w:rsidR="00750059">
        <w:rPr>
          <w:rFonts w:eastAsia="MS Mincho"/>
          <w:lang w:val="fr-FR"/>
        </w:rPr>
        <w:t xml:space="preserve"> ou </w:t>
      </w:r>
      <w:r w:rsidRPr="3472E502">
        <w:rPr>
          <w:rFonts w:eastAsia="MS Mincho"/>
          <w:lang w:val="fr-FR"/>
        </w:rPr>
        <w:t xml:space="preserve">elle veut. Cela inclut de ne pas partager ses informations et son histoire avec qui que ce soit sans son consentement. </w:t>
      </w:r>
      <w:r w:rsidR="00750059">
        <w:rPr>
          <w:rFonts w:eastAsia="MS Mincho"/>
          <w:lang w:val="fr-FR"/>
        </w:rPr>
        <w:t>Dans l’éventualité</w:t>
      </w:r>
      <w:r w:rsidRPr="3472E502">
        <w:rPr>
          <w:rFonts w:eastAsia="MS Mincho"/>
          <w:lang w:val="fr-FR"/>
        </w:rPr>
        <w:t xml:space="preserve"> </w:t>
      </w:r>
      <w:r w:rsidR="00750059">
        <w:rPr>
          <w:rFonts w:eastAsia="MS Mincho"/>
          <w:lang w:val="fr-FR"/>
        </w:rPr>
        <w:t>d’une orientation</w:t>
      </w:r>
      <w:r w:rsidRPr="3472E502">
        <w:rPr>
          <w:rFonts w:eastAsia="MS Mincho"/>
          <w:lang w:val="fr-FR"/>
        </w:rPr>
        <w:t>, le</w:t>
      </w:r>
      <w:r w:rsidR="00750059">
        <w:rPr>
          <w:rFonts w:eastAsia="MS Mincho"/>
          <w:lang w:val="fr-FR"/>
        </w:rPr>
        <w:t xml:space="preserve"> (</w:t>
      </w:r>
      <w:r w:rsidRPr="3472E502">
        <w:rPr>
          <w:rFonts w:eastAsia="MS Mincho"/>
          <w:lang w:val="fr-FR"/>
        </w:rPr>
        <w:t>la</w:t>
      </w:r>
      <w:r w:rsidR="00750059">
        <w:rPr>
          <w:rFonts w:eastAsia="MS Mincho"/>
          <w:lang w:val="fr-FR"/>
        </w:rPr>
        <w:t>)</w:t>
      </w:r>
      <w:r w:rsidRPr="3472E502">
        <w:rPr>
          <w:rFonts w:eastAsia="MS Mincho"/>
          <w:lang w:val="fr-FR"/>
        </w:rPr>
        <w:t xml:space="preserve"> survivant(e) décide du niveau d'information à partager et avec qui.</w:t>
      </w:r>
    </w:p>
    <w:p w:rsidRPr="00BC6340" w:rsidR="000B1C42" w:rsidP="003D6054" w:rsidRDefault="0006100B" w14:paraId="7B151431" w14:textId="396F2E8E">
      <w:pPr>
        <w:pStyle w:val="ListParagraph"/>
        <w:numPr>
          <w:ilvl w:val="0"/>
          <w:numId w:val="43"/>
        </w:numPr>
        <w:tabs>
          <w:tab w:val="left" w:pos="180"/>
        </w:tabs>
        <w:spacing w:after="0" w:line="240" w:lineRule="auto"/>
        <w:ind w:left="1443"/>
        <w:rPr>
          <w:rFonts w:cstheme="minorHAnsi"/>
          <w:color w:val="000000"/>
          <w:lang w:val="fr-FR"/>
        </w:rPr>
      </w:pPr>
      <w:r w:rsidRPr="00BC6340">
        <w:rPr>
          <w:rFonts w:cstheme="minorHAnsi"/>
          <w:color w:val="000000"/>
          <w:lang w:val="fr-FR"/>
        </w:rPr>
        <w:t xml:space="preserve">La </w:t>
      </w:r>
      <w:r w:rsidRPr="00BC6340">
        <w:rPr>
          <w:rFonts w:eastAsia="MS Mincho" w:cstheme="minorHAnsi"/>
          <w:lang w:val="fr-FR"/>
        </w:rPr>
        <w:t xml:space="preserve">non-discrimination fait référence à </w:t>
      </w:r>
      <w:r w:rsidR="0094308C">
        <w:rPr>
          <w:rFonts w:eastAsia="MS Mincho" w:cstheme="minorHAnsi"/>
          <w:lang w:val="fr-FR"/>
        </w:rPr>
        <w:t>l’octroi</w:t>
      </w:r>
      <w:r w:rsidRPr="00BC6340">
        <w:rPr>
          <w:rFonts w:eastAsia="MS Mincho" w:cstheme="minorHAnsi"/>
          <w:lang w:val="fr-FR"/>
        </w:rPr>
        <w:t xml:space="preserve"> </w:t>
      </w:r>
      <w:r w:rsidR="0094308C">
        <w:rPr>
          <w:rFonts w:eastAsia="MS Mincho" w:cstheme="minorHAnsi"/>
          <w:lang w:val="fr-FR"/>
        </w:rPr>
        <w:t>d’</w:t>
      </w:r>
      <w:r w:rsidRPr="00BC6340">
        <w:rPr>
          <w:rFonts w:eastAsia="MS Mincho" w:cstheme="minorHAnsi"/>
          <w:lang w:val="fr-FR"/>
        </w:rPr>
        <w:t xml:space="preserve">un traitement égal et juste indépendamment </w:t>
      </w:r>
      <w:r w:rsidR="0094308C">
        <w:rPr>
          <w:rFonts w:eastAsia="MS Mincho" w:cstheme="minorHAnsi"/>
          <w:lang w:val="fr-FR"/>
        </w:rPr>
        <w:t>de l</w:t>
      </w:r>
      <w:r w:rsidRPr="00BC6340">
        <w:rPr>
          <w:rFonts w:eastAsia="MS Mincho" w:cstheme="minorHAnsi"/>
          <w:lang w:val="fr-FR"/>
        </w:rPr>
        <w:t xml:space="preserve">’âge, </w:t>
      </w:r>
      <w:r w:rsidR="0094308C">
        <w:rPr>
          <w:rFonts w:eastAsia="MS Mincho" w:cstheme="minorHAnsi"/>
          <w:lang w:val="fr-FR"/>
        </w:rPr>
        <w:t xml:space="preserve">la </w:t>
      </w:r>
      <w:r w:rsidRPr="00BC6340">
        <w:rPr>
          <w:rFonts w:eastAsia="MS Mincho" w:cstheme="minorHAnsi"/>
          <w:lang w:val="fr-FR"/>
        </w:rPr>
        <w:t xml:space="preserve">nationalité, </w:t>
      </w:r>
      <w:r w:rsidR="0094308C">
        <w:rPr>
          <w:rFonts w:eastAsia="MS Mincho" w:cstheme="minorHAnsi"/>
          <w:lang w:val="fr-FR"/>
        </w:rPr>
        <w:t>l’ethnie</w:t>
      </w:r>
      <w:r w:rsidRPr="00BC6340">
        <w:rPr>
          <w:rFonts w:eastAsia="MS Mincho" w:cstheme="minorHAnsi"/>
          <w:lang w:val="fr-FR"/>
        </w:rPr>
        <w:t>, etc.</w:t>
      </w:r>
    </w:p>
    <w:p w:rsidRPr="00B10D10" w:rsidR="00B10D10" w:rsidP="003D6054" w:rsidRDefault="00B10D10" w14:paraId="72B49269" w14:textId="3B1109AF">
      <w:pPr>
        <w:pStyle w:val="ListParagraph"/>
        <w:numPr>
          <w:ilvl w:val="0"/>
          <w:numId w:val="42"/>
        </w:numPr>
        <w:tabs>
          <w:tab w:val="left" w:pos="180"/>
        </w:tabs>
        <w:spacing w:after="0" w:line="240" w:lineRule="auto"/>
        <w:ind w:left="723"/>
        <w:rPr>
          <w:rFonts w:cstheme="minorHAnsi"/>
          <w:color w:val="000000"/>
          <w:lang w:val="fr-FR"/>
        </w:rPr>
      </w:pPr>
      <w:r w:rsidRPr="00B10D10">
        <w:rPr>
          <w:rFonts w:cstheme="minorHAnsi"/>
          <w:color w:val="000000"/>
          <w:lang w:val="fr-FR"/>
        </w:rPr>
        <w:t xml:space="preserve">Le personnel devrait être formé sur les principes axés </w:t>
      </w:r>
      <w:r w:rsidR="005F2952">
        <w:rPr>
          <w:rFonts w:cstheme="minorHAnsi"/>
          <w:color w:val="000000"/>
          <w:lang w:val="fr-FR"/>
        </w:rPr>
        <w:t xml:space="preserve">sur </w:t>
      </w:r>
      <w:proofErr w:type="gramStart"/>
      <w:r w:rsidR="005F2952">
        <w:rPr>
          <w:rFonts w:cstheme="minorHAnsi"/>
          <w:color w:val="000000"/>
          <w:lang w:val="fr-FR"/>
        </w:rPr>
        <w:t>les</w:t>
      </w:r>
      <w:r w:rsidRPr="00B10D10">
        <w:rPr>
          <w:rFonts w:cstheme="minorHAnsi"/>
          <w:color w:val="000000"/>
          <w:lang w:val="fr-FR"/>
        </w:rPr>
        <w:t xml:space="preserve"> survivant</w:t>
      </w:r>
      <w:proofErr w:type="gramEnd"/>
      <w:r w:rsidRPr="00B10D10">
        <w:rPr>
          <w:rFonts w:cstheme="minorHAnsi"/>
          <w:color w:val="000000"/>
          <w:lang w:val="fr-FR"/>
        </w:rPr>
        <w:t xml:space="preserve">(e)s et </w:t>
      </w:r>
      <w:r w:rsidR="005F2952">
        <w:rPr>
          <w:rFonts w:cstheme="minorHAnsi"/>
          <w:color w:val="000000"/>
          <w:lang w:val="fr-FR"/>
        </w:rPr>
        <w:t xml:space="preserve">sur </w:t>
      </w:r>
      <w:r w:rsidRPr="00B10D10">
        <w:rPr>
          <w:rFonts w:cstheme="minorHAnsi"/>
          <w:color w:val="000000"/>
          <w:lang w:val="fr-FR"/>
        </w:rPr>
        <w:t>la manière d’orienter un(e) survivant(e) vers les soins et le soutien dont il</w:t>
      </w:r>
      <w:r w:rsidR="005F2952">
        <w:rPr>
          <w:rFonts w:cstheme="minorHAnsi"/>
          <w:color w:val="000000"/>
          <w:lang w:val="fr-FR"/>
        </w:rPr>
        <w:t xml:space="preserve"> ou </w:t>
      </w:r>
      <w:r w:rsidRPr="00B10D10">
        <w:rPr>
          <w:rFonts w:cstheme="minorHAnsi"/>
          <w:color w:val="000000"/>
          <w:lang w:val="fr-FR"/>
        </w:rPr>
        <w:t>elle a besoin</w:t>
      </w:r>
      <w:r w:rsidR="005F2952">
        <w:rPr>
          <w:rFonts w:cstheme="minorHAnsi"/>
          <w:color w:val="000000"/>
          <w:lang w:val="fr-FR"/>
        </w:rPr>
        <w:t>.</w:t>
      </w:r>
    </w:p>
    <w:p w:rsidRPr="00B10D10" w:rsidR="000B1C42" w:rsidP="003D6054" w:rsidRDefault="00B10D10" w14:paraId="1461B4AB" w14:textId="73133671">
      <w:pPr>
        <w:pStyle w:val="ListParagraph"/>
        <w:numPr>
          <w:ilvl w:val="0"/>
          <w:numId w:val="42"/>
        </w:numPr>
        <w:tabs>
          <w:tab w:val="left" w:pos="180"/>
        </w:tabs>
        <w:spacing w:after="0" w:line="240" w:lineRule="auto"/>
        <w:ind w:left="723"/>
        <w:rPr>
          <w:rFonts w:cstheme="minorHAnsi"/>
          <w:color w:val="000000"/>
          <w:lang w:val="fr-FR"/>
        </w:rPr>
      </w:pPr>
      <w:r w:rsidRPr="00B10D10">
        <w:rPr>
          <w:rFonts w:cstheme="minorHAnsi"/>
          <w:color w:val="000000"/>
          <w:lang w:val="fr-FR"/>
        </w:rPr>
        <w:t xml:space="preserve">Soulignez des exemples réels et des pratiques prometteuses d’interventions </w:t>
      </w:r>
      <w:r w:rsidR="00AD30D0">
        <w:rPr>
          <w:rFonts w:cstheme="minorHAnsi"/>
          <w:color w:val="000000"/>
          <w:lang w:val="fr-FR"/>
        </w:rPr>
        <w:t>réactives</w:t>
      </w:r>
      <w:r>
        <w:rPr>
          <w:rFonts w:cstheme="minorHAnsi"/>
          <w:color w:val="000000"/>
          <w:lang w:val="fr-FR"/>
        </w:rPr>
        <w:t xml:space="preserve"> au</w:t>
      </w:r>
      <w:r w:rsidRPr="00B10D10">
        <w:rPr>
          <w:rFonts w:cstheme="minorHAnsi"/>
          <w:color w:val="000000"/>
          <w:lang w:val="fr-FR"/>
        </w:rPr>
        <w:t xml:space="preserve"> </w:t>
      </w:r>
      <w:r>
        <w:rPr>
          <w:rFonts w:cstheme="minorHAnsi"/>
          <w:color w:val="000000"/>
          <w:lang w:val="fr-FR"/>
        </w:rPr>
        <w:t>genre et à</w:t>
      </w:r>
      <w:r w:rsidRPr="00B10D10">
        <w:rPr>
          <w:rFonts w:cstheme="minorHAnsi"/>
          <w:color w:val="000000"/>
          <w:lang w:val="fr-FR"/>
        </w:rPr>
        <w:t xml:space="preserve"> la </w:t>
      </w:r>
      <w:r>
        <w:rPr>
          <w:rFonts w:cstheme="minorHAnsi"/>
          <w:color w:val="000000"/>
          <w:lang w:val="fr-FR"/>
        </w:rPr>
        <w:t>VBG. Les diapositives 86-90.</w:t>
      </w:r>
    </w:p>
    <w:p w:rsidRPr="00757D43" w:rsidR="00985ADF" w:rsidP="7A77F6B7" w:rsidRDefault="00757D43" w14:paraId="035CB49B" w14:textId="763A0747">
      <w:pPr>
        <w:pStyle w:val="ListParagraph"/>
        <w:numPr>
          <w:ilvl w:val="0"/>
          <w:numId w:val="44"/>
        </w:numPr>
        <w:tabs>
          <w:tab w:val="left" w:pos="180"/>
        </w:tabs>
        <w:spacing w:after="0" w:line="240" w:lineRule="auto"/>
        <w:ind w:left="1083"/>
        <w:rPr>
          <w:color w:val="000000"/>
          <w:lang w:val="fr-FR"/>
        </w:rPr>
      </w:pPr>
      <w:r w:rsidRPr="3472E502">
        <w:rPr>
          <w:color w:val="000000" w:themeColor="text1"/>
          <w:lang w:val="fr-FR"/>
        </w:rPr>
        <w:t>Sud-Soudan</w:t>
      </w:r>
      <w:r w:rsidRPr="3472E502" w:rsidR="000B1C42">
        <w:rPr>
          <w:color w:val="000000" w:themeColor="text1"/>
          <w:lang w:val="fr-FR"/>
        </w:rPr>
        <w:t xml:space="preserve"> 1</w:t>
      </w:r>
      <w:r w:rsidR="00660748">
        <w:rPr>
          <w:color w:val="000000" w:themeColor="text1"/>
          <w:lang w:val="fr-FR"/>
        </w:rPr>
        <w:t xml:space="preserve"> </w:t>
      </w:r>
      <w:r w:rsidRPr="3472E502" w:rsidR="000B1C42">
        <w:rPr>
          <w:color w:val="000000" w:themeColor="text1"/>
          <w:lang w:val="fr-FR"/>
        </w:rPr>
        <w:t xml:space="preserve">: </w:t>
      </w:r>
      <w:r w:rsidRPr="3472E502">
        <w:rPr>
          <w:color w:val="000000" w:themeColor="text1"/>
          <w:lang w:val="fr-FR"/>
        </w:rPr>
        <w:t xml:space="preserve">Comme le personnel nutritionnel de première ligne bénéficie de la confiance de la communauté et que les programmes de nutrition sont parfois le seul service humanitaire auquel les femmes et les filles ont régulièrement accès, </w:t>
      </w:r>
      <w:r w:rsidR="00F22C41">
        <w:rPr>
          <w:color w:val="000000" w:themeColor="text1"/>
          <w:lang w:val="fr-FR"/>
        </w:rPr>
        <w:t>l</w:t>
      </w:r>
      <w:r w:rsidRPr="3472E502">
        <w:rPr>
          <w:color w:val="000000" w:themeColor="text1"/>
          <w:lang w:val="fr-FR"/>
        </w:rPr>
        <w:t xml:space="preserve">’UNICEF a identifié les travailleurs de la nutrition comme un groupe cible clé pour le renforcement des capacités </w:t>
      </w:r>
      <w:r w:rsidR="00F22C41">
        <w:rPr>
          <w:color w:val="000000" w:themeColor="text1"/>
          <w:lang w:val="fr-FR"/>
        </w:rPr>
        <w:t>en matière de</w:t>
      </w:r>
      <w:r w:rsidRPr="3472E502">
        <w:rPr>
          <w:color w:val="000000" w:themeColor="text1"/>
          <w:lang w:val="fr-FR"/>
        </w:rPr>
        <w:t xml:space="preserve"> VBG</w:t>
      </w:r>
      <w:r w:rsidRPr="3472E502" w:rsidR="000B1C42">
        <w:rPr>
          <w:color w:val="000000" w:themeColor="text1"/>
          <w:lang w:val="fr-FR"/>
        </w:rPr>
        <w:t xml:space="preserve">. </w:t>
      </w:r>
      <w:r w:rsidRPr="3472E502">
        <w:rPr>
          <w:color w:val="000000" w:themeColor="text1"/>
          <w:lang w:val="fr-FR"/>
        </w:rPr>
        <w:t>Au cours de l'année écoulée</w:t>
      </w:r>
      <w:r w:rsidRPr="3472E502" w:rsidR="000B1C42">
        <w:rPr>
          <w:color w:val="000000" w:themeColor="text1"/>
          <w:lang w:val="fr-FR"/>
        </w:rPr>
        <w:t xml:space="preserve">, </w:t>
      </w:r>
      <w:r w:rsidRPr="3472E502">
        <w:rPr>
          <w:color w:val="000000" w:themeColor="text1"/>
          <w:lang w:val="fr-FR"/>
        </w:rPr>
        <w:t>l</w:t>
      </w:r>
      <w:r w:rsidRPr="3472E502" w:rsidR="00C518D3">
        <w:rPr>
          <w:color w:val="000000" w:themeColor="text1"/>
          <w:lang w:val="fr-FR"/>
        </w:rPr>
        <w:t xml:space="preserve">’UNICEF a </w:t>
      </w:r>
      <w:r w:rsidR="00F22C41">
        <w:rPr>
          <w:color w:val="000000" w:themeColor="text1"/>
          <w:lang w:val="fr-FR"/>
        </w:rPr>
        <w:t>apporté son soutien à</w:t>
      </w:r>
      <w:r w:rsidRPr="3472E502" w:rsidR="00C518D3">
        <w:rPr>
          <w:color w:val="000000" w:themeColor="text1"/>
          <w:lang w:val="fr-FR"/>
        </w:rPr>
        <w:t xml:space="preserve"> ses partenaires de mise en œuvre et </w:t>
      </w:r>
      <w:r w:rsidR="00E749A0">
        <w:t>le cluster global de la nutrition</w:t>
      </w:r>
      <w:r w:rsidR="00E749A0">
        <w:t xml:space="preserve"> </w:t>
      </w:r>
      <w:r w:rsidRPr="3472E502" w:rsidR="00C518D3">
        <w:rPr>
          <w:color w:val="000000" w:themeColor="text1"/>
          <w:lang w:val="fr-FR"/>
        </w:rPr>
        <w:t>au sens large</w:t>
      </w:r>
      <w:r w:rsidR="00F22C41">
        <w:rPr>
          <w:color w:val="000000" w:themeColor="text1"/>
          <w:lang w:val="fr-FR"/>
        </w:rPr>
        <w:t xml:space="preserve"> en </w:t>
      </w:r>
      <w:r w:rsidRPr="3472E502" w:rsidR="00C518D3">
        <w:rPr>
          <w:color w:val="000000" w:themeColor="text1"/>
          <w:lang w:val="fr-FR"/>
        </w:rPr>
        <w:t>:</w:t>
      </w:r>
      <w:r w:rsidRPr="3472E502" w:rsidR="00C518D3">
        <w:rPr>
          <w:b/>
          <w:bCs/>
          <w:color w:val="000000" w:themeColor="text1"/>
          <w:lang w:val="fr-FR"/>
        </w:rPr>
        <w:t xml:space="preserve"> </w:t>
      </w:r>
    </w:p>
    <w:p w:rsidR="00F22C41" w:rsidP="00F22C41" w:rsidRDefault="00F22C41" w14:paraId="513AA654" w14:textId="387DEC3F">
      <w:pPr>
        <w:pStyle w:val="ListParagraph"/>
        <w:tabs>
          <w:tab w:val="left" w:pos="180"/>
        </w:tabs>
        <w:spacing w:after="0" w:line="240" w:lineRule="auto"/>
        <w:ind w:left="1083"/>
        <w:rPr>
          <w:rFonts w:cstheme="minorHAnsi"/>
          <w:color w:val="000000"/>
          <w:lang w:val="fr-FR"/>
        </w:rPr>
      </w:pPr>
      <w:proofErr w:type="gramStart"/>
      <w:r>
        <w:rPr>
          <w:rFonts w:cstheme="minorHAnsi"/>
          <w:color w:val="000000"/>
          <w:lang w:val="fr-FR"/>
        </w:rPr>
        <w:t>promouvant</w:t>
      </w:r>
      <w:proofErr w:type="gramEnd"/>
      <w:r w:rsidRPr="00F22C41">
        <w:rPr>
          <w:rFonts w:cstheme="minorHAnsi"/>
          <w:color w:val="000000"/>
          <w:lang w:val="fr-FR"/>
        </w:rPr>
        <w:t xml:space="preserve"> </w:t>
      </w:r>
      <w:r>
        <w:rPr>
          <w:rFonts w:cstheme="minorHAnsi"/>
          <w:color w:val="000000"/>
          <w:lang w:val="fr-FR"/>
        </w:rPr>
        <w:t>le</w:t>
      </w:r>
      <w:r w:rsidRPr="00F22C41">
        <w:rPr>
          <w:rFonts w:cstheme="minorHAnsi"/>
          <w:color w:val="000000"/>
          <w:lang w:val="fr-FR"/>
        </w:rPr>
        <w:t xml:space="preserve"> recrutement et de la fidélisation du personnel féminin, en veillant à ce que les agents de nutrition connaissent les services d'intervention disponibles en matière de VBG et soient formés à la manière d'orienter les survivantes de manière sûre et appropriée, en encourageant tous les agents de nutrition à mettre en place des codes de conduite et en effectuant des audits de sécurité multisectoriels.</w:t>
      </w:r>
    </w:p>
    <w:p w:rsidRPr="00F22C41" w:rsidR="00603A56" w:rsidP="00F22C41" w:rsidRDefault="00603A56" w14:paraId="2A531D61" w14:textId="72AF7C26">
      <w:pPr>
        <w:pStyle w:val="ListParagraph"/>
        <w:tabs>
          <w:tab w:val="left" w:pos="180"/>
        </w:tabs>
        <w:spacing w:after="0" w:line="240" w:lineRule="auto"/>
        <w:ind w:left="1083"/>
        <w:rPr>
          <w:rFonts w:cstheme="minorHAnsi"/>
          <w:color w:val="000000"/>
          <w:lang w:val="fr-FR"/>
        </w:rPr>
      </w:pPr>
      <w:r w:rsidRPr="00F22C41">
        <w:rPr>
          <w:rFonts w:cstheme="minorHAnsi"/>
          <w:color w:val="000000"/>
          <w:lang w:val="fr-FR"/>
        </w:rPr>
        <w:t xml:space="preserve">L'UNICEF a également aidé le ministère de la Santé du Sud-Soudan à intégrer des messages clés sur le lien entre le mariage d'enfants/la grossesse précoce et les résultats nutritionnels dans son matériel IEC standard sur l'alimentation du nourrisson et du jeune enfant. À l'avenir, l'UNICEF et ses partenaires travailleront avec des groupes de soutien aux mères dans des certaines centres de stabilisation et des centres de nutrition afin de sensibiliser les personnes sur les services disponibles en matière de </w:t>
      </w:r>
      <w:r w:rsidRPr="00F22C41" w:rsidR="006B6FD9">
        <w:rPr>
          <w:rFonts w:cstheme="minorHAnsi"/>
          <w:color w:val="000000"/>
          <w:lang w:val="fr-FR"/>
        </w:rPr>
        <w:t>VBG</w:t>
      </w:r>
      <w:r w:rsidRPr="00F22C41">
        <w:rPr>
          <w:rFonts w:cstheme="minorHAnsi"/>
          <w:color w:val="000000"/>
          <w:lang w:val="fr-FR"/>
        </w:rPr>
        <w:t>.</w:t>
      </w:r>
    </w:p>
    <w:p w:rsidRPr="00576F0C" w:rsidR="00985ADF" w:rsidP="00C518D3" w:rsidRDefault="000B1C42" w14:paraId="519AD17A" w14:textId="03FAAC3C">
      <w:pPr>
        <w:pStyle w:val="ListParagraph"/>
        <w:numPr>
          <w:ilvl w:val="0"/>
          <w:numId w:val="80"/>
        </w:numPr>
        <w:tabs>
          <w:tab w:val="left" w:pos="180"/>
        </w:tabs>
        <w:spacing w:after="0" w:line="240" w:lineRule="auto"/>
        <w:ind w:left="1083"/>
        <w:rPr>
          <w:rFonts w:cstheme="minorHAnsi"/>
          <w:color w:val="000000"/>
          <w:lang w:val="fr-FR"/>
        </w:rPr>
      </w:pPr>
      <w:proofErr w:type="gramStart"/>
      <w:r w:rsidRPr="00603A56">
        <w:rPr>
          <w:rFonts w:cstheme="minorHAnsi"/>
          <w:color w:val="000000"/>
          <w:lang w:val="fr-FR"/>
        </w:rPr>
        <w:t>Bangladesh:</w:t>
      </w:r>
      <w:proofErr w:type="gramEnd"/>
      <w:r w:rsidRPr="00603A56">
        <w:rPr>
          <w:rFonts w:cstheme="minorHAnsi"/>
          <w:color w:val="000000"/>
          <w:lang w:val="fr-FR"/>
        </w:rPr>
        <w:t xml:space="preserve"> </w:t>
      </w:r>
      <w:r w:rsidRPr="003E0F8A" w:rsidR="00C518D3">
        <w:rPr>
          <w:rFonts w:cstheme="minorHAnsi"/>
          <w:bCs/>
          <w:color w:val="000000"/>
          <w:lang w:val="fr-FR"/>
        </w:rPr>
        <w:t xml:space="preserve">D’après les recommandations du Comité permanent </w:t>
      </w:r>
      <w:proofErr w:type="spellStart"/>
      <w:r w:rsidRPr="003E0F8A" w:rsidR="00C518D3">
        <w:rPr>
          <w:rFonts w:cstheme="minorHAnsi"/>
          <w:bCs/>
          <w:color w:val="000000"/>
          <w:lang w:val="fr-FR"/>
        </w:rPr>
        <w:t>interorganisations</w:t>
      </w:r>
      <w:proofErr w:type="spellEnd"/>
      <w:r w:rsidRPr="003E0F8A" w:rsidR="00C518D3">
        <w:rPr>
          <w:rFonts w:cstheme="minorHAnsi"/>
          <w:bCs/>
          <w:color w:val="000000"/>
          <w:lang w:val="fr-FR"/>
        </w:rPr>
        <w:t xml:space="preserve"> (IASC), Action contre la Faim (ACF) a développé une note d’orientation pour </w:t>
      </w:r>
      <w:r w:rsidR="008B745C">
        <w:rPr>
          <w:rFonts w:cstheme="minorHAnsi"/>
          <w:bCs/>
          <w:color w:val="000000"/>
          <w:lang w:val="fr-FR"/>
        </w:rPr>
        <w:t>aider</w:t>
      </w:r>
      <w:r w:rsidRPr="003E0F8A" w:rsidR="00C518D3">
        <w:rPr>
          <w:rFonts w:cstheme="minorHAnsi"/>
          <w:bCs/>
          <w:color w:val="000000"/>
          <w:lang w:val="fr-FR"/>
        </w:rPr>
        <w:t xml:space="preserve"> </w:t>
      </w:r>
      <w:r w:rsidR="008B745C">
        <w:rPr>
          <w:rFonts w:cstheme="minorHAnsi"/>
          <w:bCs/>
          <w:color w:val="000000"/>
          <w:lang w:val="fr-FR"/>
        </w:rPr>
        <w:t>les</w:t>
      </w:r>
      <w:r w:rsidRPr="003E0F8A" w:rsidR="00C518D3">
        <w:rPr>
          <w:rFonts w:cstheme="minorHAnsi"/>
          <w:bCs/>
          <w:color w:val="000000"/>
          <w:lang w:val="fr-FR"/>
        </w:rPr>
        <w:t xml:space="preserve"> membres d</w:t>
      </w:r>
      <w:r w:rsidR="008B745C">
        <w:rPr>
          <w:rFonts w:cstheme="minorHAnsi"/>
          <w:bCs/>
          <w:color w:val="000000"/>
          <w:lang w:val="fr-FR"/>
        </w:rPr>
        <w:t>u</w:t>
      </w:r>
      <w:r w:rsidRPr="003E0F8A" w:rsidR="00C518D3">
        <w:rPr>
          <w:rFonts w:cstheme="minorHAnsi"/>
          <w:bCs/>
          <w:color w:val="000000"/>
          <w:lang w:val="fr-FR"/>
        </w:rPr>
        <w:t xml:space="preserve"> personnel de la nutrition et la Santé mentale et pratique de soins (SMPS) à faire des </w:t>
      </w:r>
      <w:r w:rsidR="008B745C">
        <w:rPr>
          <w:rFonts w:cstheme="minorHAnsi"/>
          <w:bCs/>
          <w:color w:val="000000"/>
          <w:lang w:val="fr-FR"/>
        </w:rPr>
        <w:t>orientations</w:t>
      </w:r>
      <w:r w:rsidRPr="003E0F8A" w:rsidR="00C518D3">
        <w:rPr>
          <w:rFonts w:cstheme="minorHAnsi"/>
          <w:bCs/>
          <w:color w:val="000000"/>
          <w:lang w:val="fr-FR"/>
        </w:rPr>
        <w:t xml:space="preserve"> de façon sûre, confidentielle et compatissante pour les services de VBG. </w:t>
      </w:r>
    </w:p>
    <w:p w:rsidRPr="003E0F8A" w:rsidR="00576F0C" w:rsidP="797BCC6A" w:rsidRDefault="00576F0C" w14:paraId="3B631AD9" w14:textId="758470CF">
      <w:pPr>
        <w:pStyle w:val="ListParagraph"/>
        <w:tabs>
          <w:tab w:val="left" w:pos="180"/>
        </w:tabs>
        <w:spacing w:after="0" w:line="240" w:lineRule="auto"/>
        <w:ind w:left="1083"/>
        <w:rPr>
          <w:color w:val="000000"/>
          <w:lang w:val="fr-FR"/>
        </w:rPr>
      </w:pPr>
      <w:r w:rsidRPr="3472E502">
        <w:rPr>
          <w:color w:val="000000" w:themeColor="text1"/>
          <w:lang w:val="fr-FR"/>
        </w:rPr>
        <w:t xml:space="preserve">Après avoir reçu une formation de base, le personnel de nutrition de première ligne utilisera la note d'orientation pour offrir des services d'orientation aux clients des centres de nutrition d'ACF qui </w:t>
      </w:r>
      <w:r w:rsidR="001A7A53">
        <w:rPr>
          <w:color w:val="000000" w:themeColor="text1"/>
          <w:lang w:val="fr-FR"/>
        </w:rPr>
        <w:t xml:space="preserve">en </w:t>
      </w:r>
      <w:r w:rsidRPr="3472E502">
        <w:rPr>
          <w:color w:val="000000" w:themeColor="text1"/>
          <w:lang w:val="fr-FR"/>
        </w:rPr>
        <w:t xml:space="preserve">ont besoin et demandent un soutien pour les services de VBG. Cela permettra aux centres d'être des points d'entrée pour les femmes et les filles qui viennent recevoir des services de nutrition et qui </w:t>
      </w:r>
      <w:r w:rsidRPr="3472E502" w:rsidR="00651052">
        <w:rPr>
          <w:color w:val="000000" w:themeColor="text1"/>
          <w:lang w:val="fr-FR"/>
        </w:rPr>
        <w:t>révèlent</w:t>
      </w:r>
      <w:r w:rsidRPr="3472E502" w:rsidR="75DC0525">
        <w:rPr>
          <w:color w:val="000000" w:themeColor="text1"/>
          <w:lang w:val="fr-FR"/>
        </w:rPr>
        <w:t xml:space="preserve"> </w:t>
      </w:r>
      <w:r w:rsidRPr="3472E502" w:rsidR="003E0F8A">
        <w:rPr>
          <w:color w:val="000000" w:themeColor="text1"/>
          <w:lang w:val="fr-FR"/>
        </w:rPr>
        <w:t>un incident de VBG</w:t>
      </w:r>
      <w:r w:rsidRPr="3472E502">
        <w:rPr>
          <w:color w:val="000000" w:themeColor="text1"/>
          <w:lang w:val="fr-FR"/>
        </w:rPr>
        <w:t xml:space="preserve"> et demandent de l'aide.</w:t>
      </w:r>
    </w:p>
    <w:p w:rsidR="003579AA" w:rsidP="003D6054" w:rsidRDefault="000B1C42" w14:paraId="6409D564" w14:textId="77777777">
      <w:pPr>
        <w:pStyle w:val="ListParagraph"/>
        <w:numPr>
          <w:ilvl w:val="0"/>
          <w:numId w:val="44"/>
        </w:numPr>
        <w:tabs>
          <w:tab w:val="left" w:pos="180"/>
        </w:tabs>
        <w:spacing w:after="0" w:line="240" w:lineRule="auto"/>
        <w:ind w:left="1083"/>
        <w:rPr>
          <w:rFonts w:cstheme="minorHAnsi"/>
          <w:color w:val="000000"/>
          <w:lang w:val="fr-FR"/>
        </w:rPr>
      </w:pPr>
      <w:proofErr w:type="gramStart"/>
      <w:r w:rsidRPr="003E0F8A">
        <w:rPr>
          <w:rFonts w:cstheme="minorHAnsi"/>
          <w:color w:val="000000"/>
          <w:lang w:val="fr-FR"/>
        </w:rPr>
        <w:t>Nigeria:</w:t>
      </w:r>
      <w:proofErr w:type="gramEnd"/>
      <w:r w:rsidRPr="003E0F8A">
        <w:rPr>
          <w:rFonts w:cstheme="minorHAnsi"/>
          <w:color w:val="000000"/>
          <w:lang w:val="fr-FR"/>
        </w:rPr>
        <w:t xml:space="preserve"> </w:t>
      </w:r>
      <w:r w:rsidRPr="003E0F8A" w:rsidR="00C518D3">
        <w:rPr>
          <w:rFonts w:cstheme="minorHAnsi"/>
          <w:bCs/>
          <w:color w:val="000000"/>
          <w:lang w:val="fr-FR"/>
        </w:rPr>
        <w:t xml:space="preserve">Il a été observé par INTERSOS que les communautés d'accueil dans </w:t>
      </w:r>
      <w:proofErr w:type="spellStart"/>
      <w:r w:rsidRPr="003E0F8A" w:rsidR="00C518D3">
        <w:rPr>
          <w:rFonts w:cstheme="minorHAnsi"/>
          <w:bCs/>
          <w:color w:val="000000"/>
          <w:lang w:val="fr-FR"/>
        </w:rPr>
        <w:t>Magumeri</w:t>
      </w:r>
      <w:proofErr w:type="spellEnd"/>
      <w:r w:rsidRPr="003E0F8A" w:rsidR="00C518D3">
        <w:rPr>
          <w:rFonts w:cstheme="minorHAnsi"/>
          <w:bCs/>
          <w:color w:val="000000"/>
          <w:lang w:val="fr-FR"/>
        </w:rPr>
        <w:t xml:space="preserve"> LGA, en particulier les femmes et les filles, sont confrontées à d'immenses risques pour leur sécurité lorsqu'elles veulent accéder aux services de nutrition. </w:t>
      </w:r>
      <w:r w:rsidRPr="003E0F8A" w:rsidR="003E0F8A">
        <w:rPr>
          <w:rFonts w:cstheme="minorHAnsi"/>
          <w:color w:val="000000"/>
          <w:lang w:val="fr-FR"/>
        </w:rPr>
        <w:t xml:space="preserve">Les femmes et les filles, ainsi que leurs enfants et leurs jeunes frères et sœurs, ont moins de chances de se rendre dans les services de nutrition pour des raisons de sécurité et, dans certains cas, les hommes </w:t>
      </w:r>
      <w:r w:rsidRPr="003E0F8A" w:rsidR="003E0F8A">
        <w:rPr>
          <w:rFonts w:cstheme="minorHAnsi"/>
          <w:color w:val="000000"/>
          <w:lang w:val="fr-FR"/>
        </w:rPr>
        <w:lastRenderedPageBreak/>
        <w:t>limitent ou refusent les déplacements des femmes vers ces services. Les sources de données existantes indiquent que ces facteurs exacerbent les disparités existantes dans les taux de malnutrition et augmentent le risque de morbidité et de mortalité.</w:t>
      </w:r>
    </w:p>
    <w:p w:rsidRPr="004A2134" w:rsidR="000B1C42" w:rsidP="003D6054" w:rsidRDefault="003579AA" w14:paraId="684C4002" w14:textId="7F77ACF2">
      <w:pPr>
        <w:pStyle w:val="ListParagraph"/>
        <w:tabs>
          <w:tab w:val="left" w:pos="180"/>
        </w:tabs>
        <w:spacing w:after="0" w:line="240" w:lineRule="auto"/>
        <w:ind w:left="1083"/>
        <w:rPr>
          <w:rFonts w:cstheme="minorHAnsi"/>
          <w:color w:val="000000"/>
          <w:lang w:val="fr-FR"/>
        </w:rPr>
      </w:pPr>
      <w:r w:rsidRPr="004A2134">
        <w:rPr>
          <w:rFonts w:cstheme="minorHAnsi"/>
          <w:color w:val="000000"/>
          <w:lang w:val="fr-FR"/>
        </w:rPr>
        <w:t xml:space="preserve">Des </w:t>
      </w:r>
      <w:r w:rsidRPr="004A2134" w:rsidR="00C518D3">
        <w:rPr>
          <w:rFonts w:cstheme="minorHAnsi"/>
          <w:bCs/>
          <w:color w:val="000000"/>
          <w:lang w:val="fr-FR"/>
        </w:rPr>
        <w:t>consultations intensives avec les femmes et les filles ont été menées pour mieux comprendre la situation</w:t>
      </w:r>
      <w:r w:rsidRPr="004A2134" w:rsidR="000B1C42">
        <w:rPr>
          <w:rFonts w:cstheme="minorHAnsi"/>
          <w:color w:val="000000"/>
          <w:lang w:val="fr-FR"/>
        </w:rPr>
        <w:t xml:space="preserve"> (1) </w:t>
      </w:r>
      <w:r w:rsidRPr="004A2134" w:rsidR="004A2134">
        <w:rPr>
          <w:rFonts w:cstheme="minorHAnsi"/>
          <w:color w:val="000000"/>
          <w:lang w:val="fr-FR"/>
        </w:rPr>
        <w:t>comment placer les sites OTP dans des endroits pratiques, accessibles et sûrs</w:t>
      </w:r>
      <w:r w:rsidRPr="004A2134" w:rsidR="000B1C42">
        <w:rPr>
          <w:rFonts w:cstheme="minorHAnsi"/>
          <w:color w:val="000000"/>
          <w:lang w:val="fr-FR"/>
        </w:rPr>
        <w:t xml:space="preserve"> (2) </w:t>
      </w:r>
      <w:r w:rsidRPr="004A2134" w:rsidR="004A2134">
        <w:rPr>
          <w:rFonts w:cstheme="minorHAnsi"/>
          <w:color w:val="000000"/>
          <w:lang w:val="fr-FR"/>
        </w:rPr>
        <w:t xml:space="preserve">comment fournir des services d’une manière culturellement adaptée aux femmes et aux enfants avec des besoins et des préoccupations de protection variés et (3) la perception de la communauté des interventions existantes. </w:t>
      </w:r>
      <w:r w:rsidRPr="004A2134">
        <w:rPr>
          <w:rFonts w:cstheme="minorHAnsi"/>
          <w:color w:val="000000"/>
          <w:lang w:val="fr-FR"/>
        </w:rPr>
        <w:t xml:space="preserve">Par </w:t>
      </w:r>
      <w:r w:rsidRPr="004A2134" w:rsidR="004A2134">
        <w:rPr>
          <w:rFonts w:cstheme="minorHAnsi"/>
          <w:color w:val="000000"/>
          <w:lang w:val="fr-FR"/>
        </w:rPr>
        <w:t>conséquent</w:t>
      </w:r>
      <w:r w:rsidRPr="004A2134">
        <w:rPr>
          <w:rFonts w:cstheme="minorHAnsi"/>
          <w:color w:val="000000"/>
          <w:lang w:val="fr-FR"/>
        </w:rPr>
        <w:t>,</w:t>
      </w:r>
      <w:r w:rsidRPr="004A2134" w:rsidR="000B1C42">
        <w:rPr>
          <w:rFonts w:cstheme="minorHAnsi"/>
          <w:color w:val="000000"/>
          <w:lang w:val="fr-FR"/>
        </w:rPr>
        <w:t xml:space="preserve"> </w:t>
      </w:r>
      <w:r w:rsidRPr="004A2134" w:rsidR="00C518D3">
        <w:rPr>
          <w:rFonts w:cstheme="minorHAnsi"/>
          <w:bCs/>
          <w:color w:val="000000"/>
          <w:lang w:val="fr-FR"/>
        </w:rPr>
        <w:t xml:space="preserve">INTERSOS a étendu ses services de nutrition à </w:t>
      </w:r>
      <w:proofErr w:type="spellStart"/>
      <w:r w:rsidRPr="004A2134" w:rsidR="00C518D3">
        <w:rPr>
          <w:rFonts w:cstheme="minorHAnsi"/>
          <w:bCs/>
          <w:color w:val="000000"/>
          <w:lang w:val="fr-FR"/>
        </w:rPr>
        <w:t>Magumeri</w:t>
      </w:r>
      <w:proofErr w:type="spellEnd"/>
      <w:r w:rsidRPr="004A2134" w:rsidR="00C518D3">
        <w:rPr>
          <w:rFonts w:cstheme="minorHAnsi"/>
          <w:bCs/>
          <w:color w:val="000000"/>
          <w:lang w:val="fr-FR"/>
        </w:rPr>
        <w:t xml:space="preserve"> </w:t>
      </w:r>
      <w:r w:rsidR="00A90D84">
        <w:rPr>
          <w:rFonts w:cstheme="minorHAnsi"/>
          <w:bCs/>
          <w:color w:val="000000"/>
          <w:lang w:val="fr-FR"/>
        </w:rPr>
        <w:t xml:space="preserve">par l’intermédiaire de </w:t>
      </w:r>
      <w:r w:rsidRPr="004A2134" w:rsidR="00C518D3">
        <w:rPr>
          <w:rFonts w:cstheme="minorHAnsi"/>
          <w:bCs/>
          <w:color w:val="000000"/>
          <w:lang w:val="fr-FR"/>
        </w:rPr>
        <w:t>sept autres centres de traitements thérapeutiques avec des groupes de soutien aux mères</w:t>
      </w:r>
      <w:r w:rsidRPr="004A2134">
        <w:rPr>
          <w:rFonts w:cstheme="minorHAnsi"/>
          <w:bCs/>
          <w:color w:val="000000"/>
          <w:lang w:val="fr-FR"/>
        </w:rPr>
        <w:t xml:space="preserve">. </w:t>
      </w:r>
      <w:r w:rsidRPr="004A2134">
        <w:rPr>
          <w:rFonts w:cstheme="minorHAnsi"/>
          <w:color w:val="000000"/>
          <w:lang w:val="fr-FR"/>
        </w:rPr>
        <w:t xml:space="preserve">En consultation et en étroite coordination avec l’équipe de protection d’INTERSOS, des </w:t>
      </w:r>
      <w:r w:rsidRPr="004A2134" w:rsidR="00C518D3">
        <w:rPr>
          <w:rFonts w:cstheme="minorHAnsi"/>
          <w:bCs/>
          <w:color w:val="000000"/>
          <w:lang w:val="fr-FR"/>
        </w:rPr>
        <w:t>options d'hébergement ont été fournies par le biais de services de nutrition/vie/protection aux survivant(e)s qui ont choisi de révéler leurs expériences au personnel d'INTERSOS</w:t>
      </w:r>
      <w:r w:rsidR="00A90D84">
        <w:rPr>
          <w:rFonts w:cstheme="minorHAnsi"/>
          <w:bCs/>
          <w:color w:val="000000"/>
          <w:lang w:val="fr-FR"/>
        </w:rPr>
        <w:t>.</w:t>
      </w:r>
    </w:p>
    <w:p w:rsidRPr="00312D05" w:rsidR="000B1C42" w:rsidP="003D6054" w:rsidRDefault="00312D05" w14:paraId="50406F08" w14:textId="279F4DC1">
      <w:pPr>
        <w:pStyle w:val="ListParagraph"/>
        <w:numPr>
          <w:ilvl w:val="0"/>
          <w:numId w:val="44"/>
        </w:numPr>
        <w:tabs>
          <w:tab w:val="left" w:pos="180"/>
        </w:tabs>
        <w:spacing w:after="0" w:line="240" w:lineRule="auto"/>
        <w:ind w:left="1083"/>
        <w:rPr>
          <w:rFonts w:cstheme="minorHAnsi"/>
          <w:color w:val="000000"/>
          <w:lang w:val="fr-FR"/>
        </w:rPr>
      </w:pPr>
      <w:r w:rsidRPr="00312D05">
        <w:rPr>
          <w:rFonts w:cstheme="minorHAnsi"/>
          <w:color w:val="000000"/>
          <w:lang w:val="fr-FR"/>
        </w:rPr>
        <w:t xml:space="preserve">Éthiopie </w:t>
      </w:r>
      <w:r w:rsidRPr="00312D05" w:rsidR="000B1C42">
        <w:rPr>
          <w:rFonts w:cstheme="minorHAnsi"/>
          <w:color w:val="000000"/>
          <w:lang w:val="fr-FR"/>
        </w:rPr>
        <w:t xml:space="preserve">: </w:t>
      </w:r>
      <w:r w:rsidRPr="00312D05" w:rsidR="00C518D3">
        <w:rPr>
          <w:rFonts w:cstheme="minorHAnsi"/>
          <w:bCs/>
          <w:color w:val="000000"/>
          <w:lang w:val="fr-FR"/>
        </w:rPr>
        <w:t>L’agent</w:t>
      </w:r>
      <w:r w:rsidR="00A90D84">
        <w:rPr>
          <w:rFonts w:cstheme="minorHAnsi"/>
          <w:bCs/>
          <w:color w:val="000000"/>
          <w:lang w:val="fr-FR"/>
        </w:rPr>
        <w:t>(e)</w:t>
      </w:r>
      <w:r w:rsidRPr="00312D05" w:rsidR="00C518D3">
        <w:rPr>
          <w:rFonts w:cstheme="minorHAnsi"/>
          <w:bCs/>
          <w:color w:val="000000"/>
          <w:lang w:val="fr-FR"/>
        </w:rPr>
        <w:t xml:space="preserve"> chargé</w:t>
      </w:r>
      <w:r w:rsidR="00A90D84">
        <w:rPr>
          <w:rFonts w:cstheme="minorHAnsi"/>
          <w:bCs/>
          <w:color w:val="000000"/>
          <w:lang w:val="fr-FR"/>
        </w:rPr>
        <w:t>(e)</w:t>
      </w:r>
      <w:r w:rsidRPr="00312D05" w:rsidR="00C518D3">
        <w:rPr>
          <w:rFonts w:cstheme="minorHAnsi"/>
          <w:bCs/>
          <w:color w:val="000000"/>
          <w:lang w:val="fr-FR"/>
        </w:rPr>
        <w:t xml:space="preserve"> du cas de VBG reste dans les centres </w:t>
      </w:r>
      <w:r w:rsidR="00651052">
        <w:rPr>
          <w:rFonts w:cstheme="minorHAnsi"/>
          <w:bCs/>
          <w:color w:val="000000"/>
          <w:lang w:val="fr-FR"/>
        </w:rPr>
        <w:t>ANJ</w:t>
      </w:r>
      <w:r w:rsidRPr="00312D05" w:rsidR="00C518D3">
        <w:rPr>
          <w:rFonts w:cstheme="minorHAnsi"/>
          <w:bCs/>
          <w:color w:val="000000"/>
          <w:lang w:val="fr-FR"/>
        </w:rPr>
        <w:t>E et fournit d</w:t>
      </w:r>
      <w:r w:rsidR="006B0EB8">
        <w:rPr>
          <w:rFonts w:cstheme="minorHAnsi"/>
          <w:bCs/>
          <w:color w:val="000000"/>
          <w:lang w:val="fr-FR"/>
        </w:rPr>
        <w:t xml:space="preserve">es </w:t>
      </w:r>
      <w:r w:rsidRPr="00312D05" w:rsidR="00C518D3">
        <w:rPr>
          <w:rFonts w:cstheme="minorHAnsi"/>
          <w:bCs/>
          <w:color w:val="000000"/>
          <w:lang w:val="fr-FR"/>
        </w:rPr>
        <w:t>informations au sujet de la VBG aux utilisateur</w:t>
      </w:r>
      <w:r w:rsidR="006B0EB8">
        <w:rPr>
          <w:rFonts w:cstheme="minorHAnsi"/>
          <w:bCs/>
          <w:color w:val="000000"/>
          <w:lang w:val="fr-FR"/>
        </w:rPr>
        <w:t>(</w:t>
      </w:r>
      <w:r w:rsidRPr="00312D05" w:rsidR="00C518D3">
        <w:rPr>
          <w:rFonts w:cstheme="minorHAnsi"/>
          <w:bCs/>
          <w:color w:val="000000"/>
          <w:lang w:val="fr-FR"/>
        </w:rPr>
        <w:t>-</w:t>
      </w:r>
      <w:proofErr w:type="spellStart"/>
      <w:proofErr w:type="gramStart"/>
      <w:r w:rsidRPr="00312D05" w:rsidR="00C518D3">
        <w:rPr>
          <w:rFonts w:cstheme="minorHAnsi"/>
          <w:bCs/>
          <w:color w:val="000000"/>
          <w:lang w:val="fr-FR"/>
        </w:rPr>
        <w:t>trice</w:t>
      </w:r>
      <w:proofErr w:type="spellEnd"/>
      <w:r w:rsidR="006B0EB8">
        <w:rPr>
          <w:rFonts w:cstheme="minorHAnsi"/>
          <w:bCs/>
          <w:color w:val="000000"/>
          <w:lang w:val="fr-FR"/>
        </w:rPr>
        <w:t>)</w:t>
      </w:r>
      <w:r w:rsidRPr="00312D05" w:rsidR="00C518D3">
        <w:rPr>
          <w:rFonts w:cstheme="minorHAnsi"/>
          <w:bCs/>
          <w:color w:val="000000"/>
          <w:lang w:val="fr-FR"/>
        </w:rPr>
        <w:t>s.</w:t>
      </w:r>
      <w:proofErr w:type="gramEnd"/>
      <w:r w:rsidRPr="00312D05">
        <w:rPr>
          <w:rFonts w:cstheme="minorHAnsi"/>
          <w:color w:val="000000"/>
          <w:lang w:val="fr-FR"/>
        </w:rPr>
        <w:t xml:space="preserve"> </w:t>
      </w:r>
      <w:r w:rsidRPr="00312D05" w:rsidR="00C518D3">
        <w:rPr>
          <w:rFonts w:cstheme="minorHAnsi"/>
          <w:bCs/>
          <w:color w:val="000000"/>
          <w:lang w:val="fr-FR"/>
        </w:rPr>
        <w:t xml:space="preserve">Toute personne qui voudrait accéder aux services de VBG peut demander l’aide de </w:t>
      </w:r>
      <w:bookmarkStart w:name="_Hlk34217853" w:id="1"/>
      <w:r w:rsidRPr="00312D05" w:rsidR="00C518D3">
        <w:rPr>
          <w:rFonts w:cstheme="minorHAnsi"/>
          <w:bCs/>
          <w:color w:val="000000"/>
          <w:lang w:val="fr-FR"/>
        </w:rPr>
        <w:t>l’agent</w:t>
      </w:r>
      <w:r w:rsidR="00CC4E95">
        <w:rPr>
          <w:rFonts w:cstheme="minorHAnsi"/>
          <w:bCs/>
          <w:color w:val="000000"/>
          <w:lang w:val="fr-FR"/>
        </w:rPr>
        <w:t>(e)</w:t>
      </w:r>
      <w:r w:rsidRPr="00312D05" w:rsidR="00C518D3">
        <w:rPr>
          <w:rFonts w:cstheme="minorHAnsi"/>
          <w:bCs/>
          <w:color w:val="000000"/>
          <w:lang w:val="fr-FR"/>
        </w:rPr>
        <w:t xml:space="preserve"> chargé</w:t>
      </w:r>
      <w:r w:rsidR="00CC4E95">
        <w:rPr>
          <w:rFonts w:cstheme="minorHAnsi"/>
          <w:bCs/>
          <w:color w:val="000000"/>
          <w:lang w:val="fr-FR"/>
        </w:rPr>
        <w:t>(e)</w:t>
      </w:r>
      <w:r w:rsidRPr="00312D05" w:rsidR="00C518D3">
        <w:rPr>
          <w:rFonts w:cstheme="minorHAnsi"/>
          <w:bCs/>
          <w:color w:val="000000"/>
          <w:lang w:val="fr-FR"/>
        </w:rPr>
        <w:t xml:space="preserve"> </w:t>
      </w:r>
      <w:bookmarkEnd w:id="1"/>
      <w:r w:rsidRPr="00312D05" w:rsidR="00C518D3">
        <w:rPr>
          <w:rFonts w:cstheme="minorHAnsi"/>
          <w:bCs/>
          <w:color w:val="000000"/>
          <w:lang w:val="fr-FR"/>
        </w:rPr>
        <w:t>du cas ou accéder aux services directement.</w:t>
      </w:r>
      <w:r w:rsidRPr="00312D05" w:rsidR="00C518D3">
        <w:rPr>
          <w:rFonts w:cstheme="minorHAnsi"/>
          <w:b/>
          <w:bCs/>
          <w:color w:val="000000"/>
          <w:lang w:val="fr-FR"/>
        </w:rPr>
        <w:t xml:space="preserve"> </w:t>
      </w:r>
      <w:r w:rsidRPr="00312D05">
        <w:rPr>
          <w:rFonts w:cstheme="minorHAnsi"/>
          <w:color w:val="000000"/>
          <w:lang w:val="fr-FR"/>
        </w:rPr>
        <w:t xml:space="preserve">Cela entraînera une augmentation du nombre de femmes qui accèdent </w:t>
      </w:r>
      <w:r w:rsidR="00CC4E95">
        <w:rPr>
          <w:rFonts w:cstheme="minorHAnsi"/>
          <w:color w:val="000000"/>
          <w:lang w:val="fr-FR"/>
        </w:rPr>
        <w:t>à des</w:t>
      </w:r>
      <w:r w:rsidRPr="00312D05">
        <w:rPr>
          <w:rFonts w:cstheme="minorHAnsi"/>
          <w:color w:val="000000"/>
          <w:lang w:val="fr-FR"/>
        </w:rPr>
        <w:t xml:space="preserve"> espaces amis des femmes et plus de survivant(e)s peuvent solliciter un</w:t>
      </w:r>
      <w:r w:rsidR="00CC4E95">
        <w:rPr>
          <w:rFonts w:cstheme="minorHAnsi"/>
          <w:color w:val="000000"/>
          <w:lang w:val="fr-FR"/>
        </w:rPr>
        <w:t>e</w:t>
      </w:r>
      <w:r w:rsidRPr="00312D05">
        <w:rPr>
          <w:rFonts w:cstheme="minorHAnsi"/>
          <w:color w:val="000000"/>
          <w:lang w:val="fr-FR"/>
        </w:rPr>
        <w:t xml:space="preserve"> aide </w:t>
      </w:r>
      <w:r w:rsidR="00CC4E95">
        <w:rPr>
          <w:rFonts w:cstheme="minorHAnsi"/>
          <w:color w:val="000000"/>
          <w:lang w:val="fr-FR"/>
        </w:rPr>
        <w:t>auprès de</w:t>
      </w:r>
      <w:r w:rsidRPr="00312D05">
        <w:rPr>
          <w:rFonts w:cstheme="minorHAnsi"/>
          <w:color w:val="000000"/>
          <w:lang w:val="fr-FR"/>
        </w:rPr>
        <w:t xml:space="preserve"> </w:t>
      </w:r>
      <w:r w:rsidRPr="00312D05" w:rsidR="00CC4E95">
        <w:rPr>
          <w:rFonts w:cstheme="minorHAnsi"/>
          <w:bCs/>
          <w:color w:val="000000"/>
          <w:lang w:val="fr-FR"/>
        </w:rPr>
        <w:t>l’agent</w:t>
      </w:r>
      <w:r w:rsidR="00CC4E95">
        <w:rPr>
          <w:rFonts w:cstheme="minorHAnsi"/>
          <w:bCs/>
          <w:color w:val="000000"/>
          <w:lang w:val="fr-FR"/>
        </w:rPr>
        <w:t>(e)</w:t>
      </w:r>
      <w:r w:rsidRPr="00312D05" w:rsidR="00CC4E95">
        <w:rPr>
          <w:rFonts w:cstheme="minorHAnsi"/>
          <w:bCs/>
          <w:color w:val="000000"/>
          <w:lang w:val="fr-FR"/>
        </w:rPr>
        <w:t xml:space="preserve"> chargé</w:t>
      </w:r>
      <w:r w:rsidR="00CC4E95">
        <w:rPr>
          <w:rFonts w:cstheme="minorHAnsi"/>
          <w:bCs/>
          <w:color w:val="000000"/>
          <w:lang w:val="fr-FR"/>
        </w:rPr>
        <w:t>(e)</w:t>
      </w:r>
      <w:r w:rsidRPr="00312D05" w:rsidR="00CC4E95">
        <w:rPr>
          <w:rFonts w:cstheme="minorHAnsi"/>
          <w:bCs/>
          <w:color w:val="000000"/>
          <w:lang w:val="fr-FR"/>
        </w:rPr>
        <w:t xml:space="preserve"> </w:t>
      </w:r>
      <w:r w:rsidRPr="00312D05">
        <w:rPr>
          <w:rFonts w:cstheme="minorHAnsi"/>
          <w:color w:val="000000"/>
          <w:lang w:val="fr-FR"/>
        </w:rPr>
        <w:t xml:space="preserve">du cas. </w:t>
      </w:r>
      <w:r w:rsidRPr="00312D05">
        <w:rPr>
          <w:rFonts w:cstheme="minorHAnsi"/>
          <w:bCs/>
          <w:color w:val="000000"/>
          <w:lang w:val="fr-FR"/>
        </w:rPr>
        <w:t>Une simple collaboration comme celle-ci peut sauver des vies. Lorsque les femmes reçoivent des soins adéquats, il y a un effet positif sur les résultats nutri</w:t>
      </w:r>
      <w:r w:rsidR="00B61DDE">
        <w:rPr>
          <w:rFonts w:cstheme="minorHAnsi"/>
          <w:bCs/>
          <w:color w:val="000000"/>
          <w:lang w:val="fr-FR"/>
        </w:rPr>
        <w:t>ti</w:t>
      </w:r>
      <w:r w:rsidRPr="00312D05">
        <w:rPr>
          <w:rFonts w:cstheme="minorHAnsi"/>
          <w:bCs/>
          <w:color w:val="000000"/>
          <w:lang w:val="fr-FR"/>
        </w:rPr>
        <w:t>onnels des enfants et des femmes.</w:t>
      </w:r>
    </w:p>
    <w:p w:rsidRPr="00CD306C" w:rsidR="000B1C42" w:rsidP="7A77F6B7" w:rsidRDefault="00CD306C" w14:paraId="52F06BBC" w14:textId="0F3DB70B">
      <w:pPr>
        <w:pStyle w:val="ListParagraph"/>
        <w:numPr>
          <w:ilvl w:val="0"/>
          <w:numId w:val="44"/>
        </w:numPr>
        <w:tabs>
          <w:tab w:val="left" w:pos="180"/>
        </w:tabs>
        <w:ind w:left="1083"/>
        <w:rPr>
          <w:color w:val="000000"/>
          <w:lang w:val="fr-FR"/>
        </w:rPr>
      </w:pPr>
      <w:r w:rsidRPr="3472E502">
        <w:rPr>
          <w:color w:val="000000" w:themeColor="text1"/>
          <w:lang w:val="fr-FR"/>
        </w:rPr>
        <w:t xml:space="preserve">Sud-Soudan 2 : </w:t>
      </w:r>
      <w:r w:rsidR="00E749A0">
        <w:t>le cluster global de la nutrition</w:t>
      </w:r>
      <w:r w:rsidR="00E749A0">
        <w:t xml:space="preserve"> </w:t>
      </w:r>
      <w:r w:rsidRPr="3472E502">
        <w:rPr>
          <w:color w:val="000000" w:themeColor="text1"/>
          <w:lang w:val="fr-FR"/>
        </w:rPr>
        <w:t xml:space="preserve">a intégré des messages relatifs aux VBG dans une carte de </w:t>
      </w:r>
      <w:r w:rsidR="00651052">
        <w:rPr>
          <w:color w:val="000000" w:themeColor="text1"/>
          <w:lang w:val="fr-FR"/>
        </w:rPr>
        <w:t>ANJ</w:t>
      </w:r>
      <w:r w:rsidRPr="3472E502">
        <w:rPr>
          <w:color w:val="000000" w:themeColor="text1"/>
          <w:lang w:val="fr-FR"/>
        </w:rPr>
        <w:t xml:space="preserve">E. Comme la nutrition a une portée plus large et différente de celle des acteurs de la VBG, cette intégration peut </w:t>
      </w:r>
      <w:r w:rsidRPr="3472E502" w:rsidR="00F618B8">
        <w:rPr>
          <w:color w:val="000000" w:themeColor="text1"/>
          <w:lang w:val="fr-FR"/>
        </w:rPr>
        <w:t xml:space="preserve">contribuer à </w:t>
      </w:r>
      <w:r w:rsidRPr="3472E502">
        <w:rPr>
          <w:color w:val="000000" w:themeColor="text1"/>
          <w:lang w:val="fr-FR"/>
        </w:rPr>
        <w:t>diffuser un message important.</w:t>
      </w:r>
    </w:p>
    <w:p w:rsidRPr="00AA718A" w:rsidR="000B1C42" w:rsidP="00AA718A" w:rsidRDefault="00AA718A" w14:paraId="6C61DF5D" w14:textId="0D06DE49">
      <w:pPr>
        <w:pStyle w:val="ListParagraph"/>
        <w:numPr>
          <w:ilvl w:val="0"/>
          <w:numId w:val="73"/>
        </w:numPr>
        <w:rPr>
          <w:rFonts w:cstheme="minorHAnsi"/>
          <w:color w:val="000000"/>
          <w:lang w:val="fr-FR"/>
        </w:rPr>
      </w:pPr>
      <w:r w:rsidRPr="00AA718A">
        <w:rPr>
          <w:rFonts w:cstheme="minorHAnsi"/>
          <w:color w:val="000000"/>
          <w:lang w:val="fr-FR"/>
        </w:rPr>
        <w:t xml:space="preserve">Exercice - Formuler des interventions </w:t>
      </w:r>
      <w:r w:rsidR="004C2C5C">
        <w:rPr>
          <w:rFonts w:cstheme="minorHAnsi"/>
          <w:color w:val="000000"/>
          <w:lang w:val="fr-FR"/>
        </w:rPr>
        <w:t>réactives</w:t>
      </w:r>
      <w:r w:rsidRPr="00AA718A">
        <w:rPr>
          <w:rFonts w:cstheme="minorHAnsi"/>
          <w:color w:val="000000"/>
          <w:lang w:val="fr-FR"/>
        </w:rPr>
        <w:t xml:space="preserve"> au genre et à la VBG - diapositive 91 : Au cours de cet exercice, les participants examineront un échantillon réel de propositions et recommanderont des améliorations qui garantissent l'intégration de l'atténuation des risques de VBG dans la section de mise en œuvre de la proposition. Les instructions sont les suivantes :</w:t>
      </w:r>
    </w:p>
    <w:p w:rsidRPr="00AA718A" w:rsidR="00AA718A" w:rsidP="00AA718A" w:rsidRDefault="00AA718A" w14:paraId="01C2EB59" w14:textId="5002F0D4">
      <w:pPr>
        <w:pStyle w:val="ListParagraph"/>
        <w:numPr>
          <w:ilvl w:val="0"/>
          <w:numId w:val="72"/>
        </w:numPr>
        <w:tabs>
          <w:tab w:val="left" w:pos="180"/>
        </w:tabs>
        <w:spacing w:after="0" w:line="240" w:lineRule="auto"/>
        <w:rPr>
          <w:rFonts w:cstheme="minorHAnsi"/>
          <w:color w:val="000000"/>
          <w:lang w:val="fr-FR"/>
        </w:rPr>
      </w:pPr>
      <w:r w:rsidRPr="00AA718A">
        <w:rPr>
          <w:rFonts w:cstheme="minorHAnsi"/>
          <w:color w:val="000000"/>
          <w:lang w:val="fr-FR"/>
        </w:rPr>
        <w:t>Divisez les participant(e)s dans les mêmes 4 groupes que l’exercice de la mobilisation des ressources</w:t>
      </w:r>
      <w:r w:rsidR="00EE222F">
        <w:rPr>
          <w:rFonts w:cstheme="minorHAnsi"/>
          <w:color w:val="000000"/>
          <w:lang w:val="fr-FR"/>
        </w:rPr>
        <w:t>.</w:t>
      </w:r>
    </w:p>
    <w:p w:rsidRPr="00AA718A" w:rsidR="000B1C42" w:rsidP="00AA718A" w:rsidRDefault="00AA718A" w14:paraId="2DCB72D9" w14:textId="77777777">
      <w:pPr>
        <w:pStyle w:val="ListParagraph"/>
        <w:numPr>
          <w:ilvl w:val="0"/>
          <w:numId w:val="72"/>
        </w:numPr>
        <w:tabs>
          <w:tab w:val="left" w:pos="180"/>
        </w:tabs>
        <w:spacing w:after="0" w:line="240" w:lineRule="auto"/>
        <w:rPr>
          <w:rFonts w:cstheme="minorHAnsi"/>
          <w:color w:val="000000"/>
          <w:lang w:val="fr-FR"/>
        </w:rPr>
      </w:pPr>
      <w:r w:rsidRPr="00AA718A">
        <w:rPr>
          <w:rFonts w:cstheme="minorHAnsi"/>
          <w:color w:val="000000"/>
          <w:lang w:val="fr-FR"/>
        </w:rPr>
        <w:t>Demandez à chaque groupe d'examiner la section de description et de mise en œuvre de l'échantillon de proposition et de discuter de la manière dont elle peut mieux refléter les considérations d'atténuation des risques de VBG. Utilisez le guide de discussion sur la mise en œuvre pour encadrer votre travail. Idéalement, un membre de chaque group notera leurs recommandations pour la présentation.</w:t>
      </w:r>
    </w:p>
    <w:p w:rsidRPr="00AA718A" w:rsidR="000B1C42" w:rsidP="000B1C42" w:rsidRDefault="00AA718A" w14:paraId="7101CD8B" w14:textId="762494D1">
      <w:pPr>
        <w:pStyle w:val="ListParagraph"/>
        <w:numPr>
          <w:ilvl w:val="0"/>
          <w:numId w:val="72"/>
        </w:numPr>
        <w:tabs>
          <w:tab w:val="left" w:pos="180"/>
        </w:tabs>
        <w:spacing w:after="0" w:line="240" w:lineRule="auto"/>
        <w:rPr>
          <w:rFonts w:cstheme="minorHAnsi"/>
          <w:color w:val="000000"/>
          <w:lang w:val="fr-FR"/>
        </w:rPr>
      </w:pPr>
      <w:r w:rsidRPr="00AA718A">
        <w:rPr>
          <w:rFonts w:cstheme="minorHAnsi"/>
          <w:color w:val="000000"/>
          <w:lang w:val="fr-FR"/>
        </w:rPr>
        <w:t xml:space="preserve">Utilisez la section mise en œuvre des directives de </w:t>
      </w:r>
      <w:r>
        <w:rPr>
          <w:rFonts w:cstheme="minorHAnsi"/>
          <w:color w:val="000000"/>
          <w:lang w:val="fr-FR"/>
        </w:rPr>
        <w:t>VBG – le guide thématique sur la nutrition (pages 44 à 47)</w:t>
      </w:r>
      <w:r w:rsidR="005175AC">
        <w:rPr>
          <w:rFonts w:cstheme="minorHAnsi"/>
          <w:color w:val="000000"/>
          <w:lang w:val="fr-FR"/>
        </w:rPr>
        <w:t>.</w:t>
      </w:r>
    </w:p>
    <w:p w:rsidRPr="00AA718A" w:rsidR="000B1C42" w:rsidP="0F58050B" w:rsidRDefault="00AA718A" w14:paraId="6D372EC0" w14:textId="746E1081">
      <w:pPr>
        <w:pStyle w:val="ListParagraph"/>
        <w:numPr>
          <w:ilvl w:val="0"/>
          <w:numId w:val="72"/>
        </w:numPr>
        <w:tabs>
          <w:tab w:val="left" w:pos="180"/>
        </w:tabs>
        <w:spacing w:after="0" w:line="240" w:lineRule="auto"/>
        <w:rPr>
          <w:color w:val="000000"/>
          <w:lang w:val="fr-FR"/>
        </w:rPr>
      </w:pPr>
      <w:r w:rsidRPr="0F58050B">
        <w:rPr>
          <w:color w:val="000000" w:themeColor="text1"/>
          <w:lang w:val="fr-FR"/>
        </w:rPr>
        <w:t xml:space="preserve">Préparez une présentation de 5 minutes à propos </w:t>
      </w:r>
      <w:r w:rsidRPr="0F58050B" w:rsidR="0956F162">
        <w:rPr>
          <w:color w:val="000000" w:themeColor="text1"/>
          <w:lang w:val="fr-FR"/>
        </w:rPr>
        <w:t xml:space="preserve">de </w:t>
      </w:r>
      <w:r w:rsidRPr="0F58050B">
        <w:rPr>
          <w:color w:val="000000" w:themeColor="text1"/>
          <w:lang w:val="fr-FR"/>
        </w:rPr>
        <w:t>vos recommandations</w:t>
      </w:r>
      <w:r w:rsidR="005175AC">
        <w:rPr>
          <w:color w:val="000000" w:themeColor="text1"/>
          <w:lang w:val="fr-FR"/>
        </w:rPr>
        <w:t>.</w:t>
      </w:r>
    </w:p>
    <w:p w:rsidRPr="00AA718A" w:rsidR="000B1C42" w:rsidP="000B1C42" w:rsidRDefault="000B1C42" w14:paraId="79097342" w14:textId="77777777">
      <w:pPr>
        <w:pStyle w:val="ListParagraph"/>
        <w:tabs>
          <w:tab w:val="left" w:pos="180"/>
        </w:tabs>
        <w:spacing w:after="0" w:line="240" w:lineRule="auto"/>
        <w:ind w:left="2820"/>
        <w:rPr>
          <w:rFonts w:cstheme="minorHAnsi"/>
          <w:color w:val="000000"/>
          <w:lang w:val="fr-FR"/>
        </w:rPr>
      </w:pPr>
    </w:p>
    <w:p w:rsidRPr="0007098F" w:rsidR="000B1C42" w:rsidP="000B1C42" w:rsidRDefault="000B1C42" w14:paraId="7A97A063" w14:textId="77777777">
      <w:pPr>
        <w:shd w:val="clear" w:color="auto" w:fill="F2F2F2" w:themeFill="background1" w:themeFillShade="F2"/>
        <w:tabs>
          <w:tab w:val="left" w:pos="180"/>
        </w:tabs>
        <w:spacing w:after="0" w:line="240" w:lineRule="auto"/>
        <w:rPr>
          <w:rFonts w:cstheme="minorHAnsi"/>
          <w:b/>
          <w:bCs/>
          <w:color w:val="000000"/>
          <w:lang w:val="fr-FR"/>
        </w:rPr>
      </w:pPr>
      <w:r w:rsidRPr="0007098F">
        <w:rPr>
          <w:rFonts w:cstheme="minorHAnsi"/>
          <w:b/>
          <w:bCs/>
          <w:color w:val="000000"/>
          <w:shd w:val="clear" w:color="auto" w:fill="F2F2F2" w:themeFill="background1" w:themeFillShade="F2"/>
          <w:lang w:val="fr-FR"/>
        </w:rPr>
        <w:t>Suivi des questions de genre et de VBG dans les programmes de nutrition</w:t>
      </w:r>
    </w:p>
    <w:p w:rsidRPr="0007098F" w:rsidR="000B1C42" w:rsidP="000B1C42" w:rsidRDefault="000B1C42" w14:paraId="25F0E815" w14:textId="3E4067E0">
      <w:pPr>
        <w:spacing w:after="0" w:line="240" w:lineRule="auto"/>
        <w:rPr>
          <w:rFonts w:cstheme="minorHAnsi"/>
          <w:color w:val="000000"/>
          <w:lang w:val="fr-FR"/>
        </w:rPr>
      </w:pPr>
      <w:r w:rsidRPr="0007098F">
        <w:rPr>
          <w:rFonts w:cstheme="minorHAnsi"/>
          <w:color w:val="000000"/>
          <w:lang w:val="fr-FR"/>
        </w:rPr>
        <w:t xml:space="preserve">Cette dernière partie de la séance se concentre sur </w:t>
      </w:r>
      <w:r w:rsidR="00A91C31">
        <w:rPr>
          <w:rFonts w:cstheme="minorHAnsi"/>
          <w:color w:val="000000"/>
          <w:lang w:val="fr-FR"/>
        </w:rPr>
        <w:t>l’explication de</w:t>
      </w:r>
      <w:r w:rsidRPr="0007098F">
        <w:rPr>
          <w:rFonts w:cstheme="minorHAnsi"/>
          <w:color w:val="000000"/>
          <w:lang w:val="fr-FR"/>
        </w:rPr>
        <w:t xml:space="preserve"> l’importance d</w:t>
      </w:r>
      <w:r w:rsidR="00A91C31">
        <w:rPr>
          <w:rFonts w:cstheme="minorHAnsi"/>
          <w:color w:val="000000"/>
          <w:lang w:val="fr-FR"/>
        </w:rPr>
        <w:t xml:space="preserve">’effectuer </w:t>
      </w:r>
      <w:r w:rsidRPr="0007098F">
        <w:rPr>
          <w:rFonts w:cstheme="minorHAnsi"/>
          <w:color w:val="000000"/>
          <w:lang w:val="fr-FR"/>
        </w:rPr>
        <w:t>un suivi des activités</w:t>
      </w:r>
      <w:r w:rsidR="00A91C31">
        <w:rPr>
          <w:rFonts w:cstheme="minorHAnsi"/>
          <w:color w:val="000000"/>
          <w:lang w:val="fr-FR"/>
        </w:rPr>
        <w:t>,</w:t>
      </w:r>
      <w:r w:rsidRPr="0007098F">
        <w:rPr>
          <w:rFonts w:cstheme="minorHAnsi"/>
          <w:color w:val="000000"/>
          <w:lang w:val="fr-FR"/>
        </w:rPr>
        <w:t xml:space="preserve"> y compris </w:t>
      </w:r>
      <w:r w:rsidR="00A91C31">
        <w:rPr>
          <w:rFonts w:cstheme="minorHAnsi"/>
          <w:color w:val="000000"/>
          <w:lang w:val="fr-FR"/>
        </w:rPr>
        <w:t>la conduite</w:t>
      </w:r>
      <w:r w:rsidRPr="0007098F">
        <w:rPr>
          <w:rFonts w:cstheme="minorHAnsi"/>
          <w:color w:val="000000"/>
          <w:lang w:val="fr-FR"/>
        </w:rPr>
        <w:t xml:space="preserve"> </w:t>
      </w:r>
      <w:r w:rsidR="00A91C31">
        <w:rPr>
          <w:rFonts w:cstheme="minorHAnsi"/>
          <w:color w:val="000000"/>
          <w:lang w:val="fr-FR"/>
        </w:rPr>
        <w:t>d’</w:t>
      </w:r>
      <w:r w:rsidRPr="0007098F">
        <w:rPr>
          <w:rFonts w:cstheme="minorHAnsi"/>
          <w:color w:val="000000"/>
          <w:lang w:val="fr-FR"/>
        </w:rPr>
        <w:t>audits de sécurité</w:t>
      </w:r>
      <w:r w:rsidR="00A91C31">
        <w:rPr>
          <w:rFonts w:cstheme="minorHAnsi"/>
          <w:color w:val="000000"/>
          <w:lang w:val="fr-FR"/>
        </w:rPr>
        <w:t>,</w:t>
      </w:r>
      <w:r w:rsidRPr="0007098F">
        <w:rPr>
          <w:rFonts w:cstheme="minorHAnsi"/>
          <w:color w:val="000000"/>
          <w:lang w:val="fr-FR"/>
        </w:rPr>
        <w:t xml:space="preserve"> ainsi que </w:t>
      </w:r>
      <w:r w:rsidR="00A91C31">
        <w:rPr>
          <w:rFonts w:cstheme="minorHAnsi"/>
          <w:color w:val="000000"/>
          <w:lang w:val="fr-FR"/>
        </w:rPr>
        <w:t>la définition</w:t>
      </w:r>
      <w:r w:rsidRPr="0007098F">
        <w:rPr>
          <w:rFonts w:cstheme="minorHAnsi"/>
          <w:color w:val="000000"/>
          <w:lang w:val="fr-FR"/>
        </w:rPr>
        <w:t xml:space="preserve"> </w:t>
      </w:r>
      <w:r w:rsidR="00A91C31">
        <w:rPr>
          <w:rFonts w:cstheme="minorHAnsi"/>
          <w:color w:val="000000"/>
          <w:lang w:val="fr-FR"/>
        </w:rPr>
        <w:t>d’</w:t>
      </w:r>
      <w:r w:rsidRPr="0007098F">
        <w:rPr>
          <w:rFonts w:cstheme="minorHAnsi"/>
          <w:color w:val="000000"/>
          <w:lang w:val="fr-FR"/>
        </w:rPr>
        <w:t>indicateurs de genre et de VBG. Elle fournit aussi aux participant(e)s des exemples réels et une occasion d’appliquer ce qu’ils</w:t>
      </w:r>
      <w:r w:rsidR="00813261">
        <w:rPr>
          <w:rFonts w:cstheme="minorHAnsi"/>
          <w:color w:val="000000"/>
          <w:lang w:val="fr-FR"/>
        </w:rPr>
        <w:t xml:space="preserve"> ou </w:t>
      </w:r>
      <w:r w:rsidRPr="0007098F">
        <w:rPr>
          <w:rFonts w:cstheme="minorHAnsi"/>
          <w:color w:val="000000"/>
          <w:lang w:val="fr-FR"/>
        </w:rPr>
        <w:t xml:space="preserve">elles </w:t>
      </w:r>
      <w:proofErr w:type="gramStart"/>
      <w:r w:rsidRPr="0007098F">
        <w:rPr>
          <w:rFonts w:cstheme="minorHAnsi"/>
          <w:color w:val="000000"/>
          <w:lang w:val="fr-FR"/>
        </w:rPr>
        <w:t>ont</w:t>
      </w:r>
      <w:proofErr w:type="gramEnd"/>
      <w:r w:rsidRPr="0007098F">
        <w:rPr>
          <w:rFonts w:cstheme="minorHAnsi"/>
          <w:color w:val="000000"/>
          <w:lang w:val="fr-FR"/>
        </w:rPr>
        <w:t xml:space="preserve"> appris par un exercice. </w:t>
      </w:r>
    </w:p>
    <w:p w:rsidRPr="000B1C42" w:rsidR="000B1C42" w:rsidP="000B1C42" w:rsidRDefault="000B1C42" w14:paraId="260439AF" w14:textId="77777777">
      <w:pPr>
        <w:spacing w:after="0" w:line="240" w:lineRule="auto"/>
        <w:rPr>
          <w:rFonts w:cstheme="minorHAnsi"/>
          <w:color w:val="000000"/>
          <w:lang w:val="fr-FR"/>
        </w:rPr>
      </w:pPr>
    </w:p>
    <w:p w:rsidR="007E0D84" w:rsidP="007E0D84" w:rsidRDefault="007E0D84" w14:paraId="0B25B011" w14:textId="77777777">
      <w:pPr>
        <w:pStyle w:val="ListParagraph"/>
        <w:numPr>
          <w:ilvl w:val="0"/>
          <w:numId w:val="42"/>
        </w:numPr>
        <w:tabs>
          <w:tab w:val="left" w:pos="180"/>
        </w:tabs>
        <w:spacing w:line="240" w:lineRule="auto"/>
        <w:rPr>
          <w:rFonts w:cstheme="minorHAnsi"/>
          <w:color w:val="000000"/>
          <w:lang w:val="fr-FR"/>
        </w:rPr>
      </w:pPr>
      <w:r w:rsidRPr="007E0D84">
        <w:rPr>
          <w:rFonts w:cstheme="minorHAnsi"/>
          <w:color w:val="000000"/>
          <w:lang w:val="fr-FR"/>
        </w:rPr>
        <w:t xml:space="preserve">Introduisez le sujet en expliquant, à partir des diapositives 93, 94 et 95, que le suivi des considérations de genre et des risques de VBG doit prendre en compte la participation et la </w:t>
      </w:r>
      <w:r w:rsidRPr="007E0D84">
        <w:rPr>
          <w:rFonts w:cstheme="minorHAnsi"/>
          <w:color w:val="000000"/>
          <w:lang w:val="fr-FR"/>
        </w:rPr>
        <w:lastRenderedPageBreak/>
        <w:t>responsabilité des femmes et des filles. Il faut également examiner les normes sociales et culturelles liées au genre qui affectent la nutrition et les pratiques alimentaires, ainsi que les risques de sécurité et d'accès aux services de nutrition pour les femmes, les filles et les autres groupes vulnérables. Un suivi de routine continu est recommandé et peut avoir lieu aux différentes étapes du cycle du projet. Par exemple : planification stratégique et mobilisation des ressources, mise en œuvre et à la fin du projet.</w:t>
      </w:r>
    </w:p>
    <w:p w:rsidRPr="002F7093" w:rsidR="00985ADF" w:rsidP="007E0D84" w:rsidRDefault="00C518D3" w14:paraId="3FE02636" w14:textId="4FB0B58A">
      <w:pPr>
        <w:pStyle w:val="ListParagraph"/>
        <w:numPr>
          <w:ilvl w:val="0"/>
          <w:numId w:val="42"/>
        </w:numPr>
        <w:tabs>
          <w:tab w:val="left" w:pos="180"/>
        </w:tabs>
        <w:spacing w:line="240" w:lineRule="auto"/>
        <w:rPr>
          <w:rFonts w:cstheme="minorHAnsi"/>
          <w:color w:val="000000"/>
          <w:lang w:val="fr-FR"/>
        </w:rPr>
      </w:pPr>
      <w:r w:rsidRPr="002F7093">
        <w:rPr>
          <w:rFonts w:cstheme="minorHAnsi"/>
          <w:bCs/>
          <w:color w:val="000000"/>
          <w:lang w:val="fr-FR"/>
        </w:rPr>
        <w:t>Une bonne façon de procéder au suivi est d'intégrer l</w:t>
      </w:r>
      <w:r w:rsidR="003C63DF">
        <w:rPr>
          <w:rFonts w:cstheme="minorHAnsi"/>
          <w:bCs/>
          <w:color w:val="000000"/>
          <w:lang w:val="fr-FR"/>
        </w:rPr>
        <w:t xml:space="preserve">a perspective </w:t>
      </w:r>
      <w:r w:rsidRPr="002F7093">
        <w:rPr>
          <w:rFonts w:cstheme="minorHAnsi"/>
          <w:bCs/>
          <w:color w:val="000000"/>
          <w:lang w:val="fr-FR"/>
        </w:rPr>
        <w:t>du genre et de la VBG dans le suivi régulier des marqueurs d’une bonne programmation – tels que l’accès, l’acceptabilité, la disponibilité et la qualité des services.</w:t>
      </w:r>
    </w:p>
    <w:p w:rsidRPr="002F7093" w:rsidR="00985ADF" w:rsidP="002F7093" w:rsidRDefault="00C518D3" w14:paraId="1526BBA3" w14:textId="77777777">
      <w:pPr>
        <w:pStyle w:val="ListParagraph"/>
        <w:numPr>
          <w:ilvl w:val="0"/>
          <w:numId w:val="42"/>
        </w:numPr>
        <w:tabs>
          <w:tab w:val="left" w:pos="180"/>
        </w:tabs>
        <w:spacing w:line="240" w:lineRule="auto"/>
        <w:ind w:left="723"/>
        <w:rPr>
          <w:rFonts w:cstheme="minorHAnsi"/>
          <w:color w:val="000000"/>
          <w:lang w:val="fr-FR"/>
        </w:rPr>
      </w:pPr>
      <w:r w:rsidRPr="002F7093">
        <w:rPr>
          <w:rFonts w:cstheme="minorHAnsi"/>
          <w:bCs/>
          <w:color w:val="000000"/>
          <w:lang w:val="fr-FR"/>
        </w:rPr>
        <w:t xml:space="preserve">Les questions de genre et de sécurité liées à la disponibilité, l'accessibilité, l'acceptabilité et la qualité des services peuvent être trouvées par le biais d'audits de sécurité et/ou en examinant les perceptions de la sécurité des communautés affectées. </w:t>
      </w:r>
    </w:p>
    <w:p w:rsidRPr="002F7093" w:rsidR="002F7093" w:rsidP="002F7093" w:rsidRDefault="002F7093" w14:paraId="09F923C6" w14:textId="3399CAF5">
      <w:pPr>
        <w:pStyle w:val="ListParagraph"/>
        <w:numPr>
          <w:ilvl w:val="0"/>
          <w:numId w:val="42"/>
        </w:numPr>
        <w:tabs>
          <w:tab w:val="left" w:pos="180"/>
        </w:tabs>
        <w:spacing w:after="0" w:line="240" w:lineRule="auto"/>
        <w:ind w:left="723"/>
        <w:rPr>
          <w:rFonts w:cstheme="minorHAnsi"/>
          <w:color w:val="000000"/>
          <w:lang w:val="fr-FR"/>
        </w:rPr>
      </w:pPr>
      <w:r w:rsidRPr="002F7093">
        <w:rPr>
          <w:rFonts w:cstheme="minorHAnsi"/>
          <w:color w:val="000000"/>
          <w:lang w:val="fr-FR"/>
        </w:rPr>
        <w:t xml:space="preserve">Selon l'étape du projet où la surveillance de la sécurité a lieu, le suivi peut se concentrer sur </w:t>
      </w:r>
      <w:r w:rsidRPr="002F7093" w:rsidR="00C518D3">
        <w:rPr>
          <w:rFonts w:cstheme="minorHAnsi"/>
          <w:bCs/>
          <w:color w:val="000000"/>
          <w:lang w:val="fr-FR"/>
        </w:rPr>
        <w:t xml:space="preserve">les risques de VBG liés à la nutrition ou </w:t>
      </w:r>
      <w:r w:rsidRPr="002F7093">
        <w:rPr>
          <w:rFonts w:cstheme="minorHAnsi"/>
          <w:bCs/>
          <w:color w:val="000000"/>
          <w:lang w:val="fr-FR"/>
        </w:rPr>
        <w:t>sur</w:t>
      </w:r>
      <w:r w:rsidRPr="002F7093" w:rsidR="00C518D3">
        <w:rPr>
          <w:rFonts w:cstheme="minorHAnsi"/>
          <w:bCs/>
          <w:color w:val="000000"/>
          <w:lang w:val="fr-FR"/>
        </w:rPr>
        <w:t xml:space="preserve"> l’efficacité des considérations de genre et des stratégies d’atténuation des risques de VBG qui sont mises en œuvre. </w:t>
      </w:r>
    </w:p>
    <w:p w:rsidRPr="002F7093" w:rsidR="00985ADF" w:rsidP="002F7093" w:rsidRDefault="00C518D3" w14:paraId="35DE2850" w14:textId="17EC629F">
      <w:pPr>
        <w:pStyle w:val="ListParagraph"/>
        <w:numPr>
          <w:ilvl w:val="0"/>
          <w:numId w:val="42"/>
        </w:numPr>
        <w:tabs>
          <w:tab w:val="left" w:pos="180"/>
        </w:tabs>
        <w:spacing w:line="240" w:lineRule="auto"/>
        <w:ind w:left="723"/>
        <w:rPr>
          <w:rFonts w:cstheme="minorHAnsi"/>
          <w:color w:val="000000"/>
          <w:lang w:val="fr-FR"/>
        </w:rPr>
      </w:pPr>
      <w:r w:rsidRPr="002F7093">
        <w:rPr>
          <w:rFonts w:cstheme="minorHAnsi"/>
          <w:bCs/>
          <w:color w:val="000000"/>
          <w:lang w:val="fr-FR"/>
        </w:rPr>
        <w:t>Les données du suivi régulier ainsi que la consultation avec les communautés et les DVSA collectées devraient être utilisées conjointement pour améliorer la sécurité de programmes de nutrition, atteindre des objectifs et des cibles spécifiques en matière de nutrition, répondre aux besoins des communautés affectées et assurer la responsabilité envers les communautés affectées.</w:t>
      </w:r>
    </w:p>
    <w:p w:rsidRPr="007E0D84" w:rsidR="000B1C42" w:rsidP="00945504" w:rsidRDefault="007E0D84" w14:paraId="26BD668C" w14:textId="125849B5">
      <w:pPr>
        <w:pStyle w:val="ListParagraph"/>
        <w:numPr>
          <w:ilvl w:val="0"/>
          <w:numId w:val="42"/>
        </w:numPr>
        <w:tabs>
          <w:tab w:val="left" w:pos="180"/>
        </w:tabs>
        <w:spacing w:after="0" w:line="240" w:lineRule="auto"/>
        <w:ind w:left="723"/>
        <w:rPr>
          <w:rFonts w:cstheme="minorHAnsi"/>
          <w:color w:val="000000"/>
          <w:lang w:val="fr-FR"/>
        </w:rPr>
      </w:pPr>
      <w:r w:rsidRPr="007E0D84">
        <w:rPr>
          <w:rFonts w:cstheme="minorHAnsi"/>
          <w:color w:val="000000"/>
          <w:lang w:val="fr-FR"/>
        </w:rPr>
        <w:t>Soulignez qu’il faut être prudent avec les données générées en raison de leur sensibilit</w:t>
      </w:r>
      <w:r>
        <w:rPr>
          <w:rFonts w:cstheme="minorHAnsi"/>
          <w:color w:val="000000"/>
          <w:lang w:val="fr-FR"/>
        </w:rPr>
        <w:t>é</w:t>
      </w:r>
      <w:r w:rsidRPr="007E0D84" w:rsidR="000B1C42">
        <w:rPr>
          <w:rFonts w:cstheme="minorHAnsi"/>
          <w:color w:val="000000"/>
          <w:lang w:val="fr-FR"/>
        </w:rPr>
        <w:t xml:space="preserve">. </w:t>
      </w:r>
      <w:r w:rsidRPr="007E0D84">
        <w:rPr>
          <w:rFonts w:cstheme="minorHAnsi"/>
          <w:color w:val="000000"/>
          <w:lang w:val="fr-FR"/>
        </w:rPr>
        <w:t>C’est la responsabilité des tous acteurs de la nutrition d’assurer la sécurité, la confidentialit</w:t>
      </w:r>
      <w:r>
        <w:rPr>
          <w:rFonts w:cstheme="minorHAnsi"/>
          <w:color w:val="000000"/>
          <w:lang w:val="fr-FR"/>
        </w:rPr>
        <w:t xml:space="preserve">é et le consentement éclairé lors de la collecte ou du partage des données. </w:t>
      </w:r>
      <w:r w:rsidRPr="007E0D84">
        <w:rPr>
          <w:rFonts w:cstheme="minorHAnsi"/>
          <w:color w:val="000000"/>
          <w:lang w:val="fr-FR"/>
        </w:rPr>
        <w:t xml:space="preserve">En général, les données recueillies sur les cas individuels de VBG et les données quantitatives sur les incidents de VBG ne doivent pas être partagées pour la coordination, les rapports des donateurs, le matériel de plaidoyer, ou utilisées pour prendre des décisions sur les stratégies d'atténuation des risques de VBG. Les données les plus appropriées et les plus sûres à partager et à utiliser pour informer les programmes de nutrition, le plaidoyer, la coordination et pour alimenter les rapports des donateurs, les </w:t>
      </w:r>
      <w:r w:rsidR="00816A12">
        <w:rPr>
          <w:rFonts w:cstheme="minorHAnsi"/>
          <w:color w:val="000000"/>
          <w:lang w:val="fr-FR"/>
        </w:rPr>
        <w:t>rapports de situation</w:t>
      </w:r>
      <w:r w:rsidRPr="007E0D84">
        <w:rPr>
          <w:rFonts w:cstheme="minorHAnsi"/>
          <w:color w:val="000000"/>
          <w:lang w:val="fr-FR"/>
        </w:rPr>
        <w:t>, etc. sont les données qualitatives concernant les considérations de genre et les risques de VBG qui sont collectées par le biais de suivi et de mécanismes de retour d'information communautaire.</w:t>
      </w:r>
    </w:p>
    <w:p w:rsidR="00A61F22" w:rsidP="00A61F22" w:rsidRDefault="00A61F22" w14:paraId="4B13C866" w14:textId="77777777">
      <w:pPr>
        <w:pStyle w:val="ListParagraph"/>
        <w:numPr>
          <w:ilvl w:val="0"/>
          <w:numId w:val="42"/>
        </w:numPr>
        <w:ind w:left="717"/>
        <w:rPr>
          <w:rFonts w:cstheme="minorHAnsi"/>
          <w:color w:val="000000"/>
          <w:lang w:val="fr-FR"/>
        </w:rPr>
      </w:pPr>
      <w:r w:rsidRPr="00A61F22">
        <w:rPr>
          <w:rFonts w:cstheme="minorHAnsi"/>
          <w:color w:val="000000"/>
          <w:lang w:val="fr-FR"/>
        </w:rPr>
        <w:t>Expliquez et soulignez à partir de la diapositive 96 que dans la prestation de services, la sécurité signifie que le service ne cause pas ou n'augmente pas la probabilité de la VBG, facilite et surveille de manière proactive l'égalité d'accès des groupes vulnérables aux services et est sensible aux risques liés au genre et à la VBG dans l'environnement. Les considérations de sécurité comprennent le personnel/les bénévoles, les programmes, la coordination, les opérations, etc.</w:t>
      </w:r>
    </w:p>
    <w:p w:rsidRPr="00A61F22" w:rsidR="000B1C42" w:rsidP="00A61F22" w:rsidRDefault="00A61F22" w14:paraId="50FBCC18" w14:textId="23C17C84">
      <w:pPr>
        <w:pStyle w:val="ListParagraph"/>
        <w:numPr>
          <w:ilvl w:val="0"/>
          <w:numId w:val="42"/>
        </w:numPr>
        <w:ind w:left="723"/>
        <w:rPr>
          <w:rFonts w:cstheme="minorHAnsi"/>
          <w:color w:val="000000"/>
          <w:lang w:val="fr-FR"/>
        </w:rPr>
      </w:pPr>
      <w:r w:rsidRPr="00A61F22">
        <w:rPr>
          <w:rFonts w:cstheme="minorHAnsi"/>
          <w:color w:val="000000"/>
          <w:lang w:val="fr-FR"/>
        </w:rPr>
        <w:t>Demandez pourquoi c'est important et comment les préoccupations de sécurité affectent nos programmes et prenez quelques réponses</w:t>
      </w:r>
      <w:r w:rsidR="00545CA8">
        <w:rPr>
          <w:rFonts w:cstheme="minorHAnsi"/>
          <w:color w:val="000000"/>
          <w:lang w:val="fr-FR"/>
        </w:rPr>
        <w:t>.</w:t>
      </w:r>
    </w:p>
    <w:p w:rsidR="008031E0" w:rsidP="00365232" w:rsidRDefault="00365232" w14:paraId="19260BF0" w14:textId="08C26632">
      <w:pPr>
        <w:pStyle w:val="ListParagraph"/>
        <w:numPr>
          <w:ilvl w:val="0"/>
          <w:numId w:val="42"/>
        </w:numPr>
        <w:tabs>
          <w:tab w:val="left" w:pos="180"/>
        </w:tabs>
        <w:spacing w:after="0" w:line="240" w:lineRule="auto"/>
        <w:ind w:left="723"/>
        <w:rPr>
          <w:rFonts w:cstheme="minorHAnsi"/>
          <w:color w:val="000000"/>
          <w:lang w:val="fr-FR"/>
        </w:rPr>
      </w:pPr>
      <w:r w:rsidRPr="00365232">
        <w:rPr>
          <w:rFonts w:cstheme="minorHAnsi"/>
          <w:color w:val="000000"/>
          <w:lang w:val="fr-FR"/>
        </w:rPr>
        <w:t xml:space="preserve">Montrez les diapositives 97 et 98 et expliquez-les : L'audit de sécurité est un moyen simple et pratique de collecter des informations sur les risques de sécurité liés à la VBG et peut être intégré aux activités régulières d'évaluation et de suivi nutritionnel. Il comprend un volet d'observation où les risques physiques/matériels liés à la VBG sont identifiés et des consultations par le biais de discussions de groupe et d'entretiens </w:t>
      </w:r>
      <w:r w:rsidR="00726D76">
        <w:rPr>
          <w:rFonts w:cstheme="minorHAnsi"/>
          <w:color w:val="000000"/>
          <w:lang w:val="fr-FR"/>
        </w:rPr>
        <w:t>informatifs</w:t>
      </w:r>
      <w:r w:rsidRPr="00365232">
        <w:rPr>
          <w:rFonts w:cstheme="minorHAnsi"/>
          <w:color w:val="000000"/>
          <w:lang w:val="fr-FR"/>
        </w:rPr>
        <w:t xml:space="preserve"> afin de comprendre les problèmes d'accessibilité et les préoccupations de sécurité</w:t>
      </w:r>
      <w:r w:rsidR="008031E0">
        <w:rPr>
          <w:rFonts w:cstheme="minorHAnsi"/>
          <w:color w:val="000000"/>
          <w:lang w:val="fr-FR"/>
        </w:rPr>
        <w:t>.</w:t>
      </w:r>
    </w:p>
    <w:p w:rsidRPr="008031E0" w:rsidR="000B1C42" w:rsidP="00365232" w:rsidRDefault="008031E0" w14:paraId="66D182CB" w14:textId="45BA957F">
      <w:pPr>
        <w:pStyle w:val="ListParagraph"/>
        <w:numPr>
          <w:ilvl w:val="0"/>
          <w:numId w:val="42"/>
        </w:numPr>
        <w:tabs>
          <w:tab w:val="left" w:pos="180"/>
        </w:tabs>
        <w:spacing w:after="0" w:line="240" w:lineRule="auto"/>
        <w:ind w:left="723"/>
        <w:rPr>
          <w:rFonts w:cstheme="minorHAnsi"/>
          <w:color w:val="000000"/>
          <w:lang w:val="fr-FR"/>
        </w:rPr>
      </w:pPr>
      <w:r>
        <w:rPr>
          <w:rFonts w:cstheme="minorHAnsi"/>
          <w:color w:val="000000"/>
          <w:lang w:val="fr-FR"/>
        </w:rPr>
        <w:t>Exemple d’une pratique prometteuse – Sud-Soudan –</w:t>
      </w:r>
      <w:r w:rsidRPr="008031E0" w:rsidR="000B1C42">
        <w:rPr>
          <w:rFonts w:cstheme="minorHAnsi"/>
          <w:color w:val="000000"/>
          <w:lang w:val="fr-FR"/>
        </w:rPr>
        <w:t xml:space="preserve"> </w:t>
      </w:r>
      <w:r>
        <w:rPr>
          <w:rFonts w:cstheme="minorHAnsi"/>
          <w:color w:val="000000"/>
          <w:lang w:val="fr-FR"/>
        </w:rPr>
        <w:t>la diapositive 99 :</w:t>
      </w:r>
    </w:p>
    <w:p w:rsidRPr="00365232" w:rsidR="00985ADF" w:rsidP="0F58050B" w:rsidRDefault="00C518D3" w14:paraId="0E9389EE" w14:textId="09440539">
      <w:pPr>
        <w:pStyle w:val="ListParagraph"/>
        <w:numPr>
          <w:ilvl w:val="0"/>
          <w:numId w:val="45"/>
        </w:numPr>
        <w:tabs>
          <w:tab w:val="left" w:pos="180"/>
        </w:tabs>
        <w:spacing w:line="240" w:lineRule="auto"/>
        <w:ind w:left="1440"/>
        <w:rPr>
          <w:color w:val="000000"/>
          <w:lang w:val="fr-FR"/>
        </w:rPr>
      </w:pPr>
      <w:r w:rsidRPr="3472E502">
        <w:rPr>
          <w:color w:val="000000" w:themeColor="text1"/>
          <w:lang w:val="fr-FR"/>
        </w:rPr>
        <w:lastRenderedPageBreak/>
        <w:t xml:space="preserve">Action contre la Faim (ACF) a développé un outil pour identifier des risques potentiels liés à la VBG et autres </w:t>
      </w:r>
      <w:r w:rsidR="00FC1926">
        <w:rPr>
          <w:color w:val="000000" w:themeColor="text1"/>
          <w:lang w:val="fr-FR"/>
        </w:rPr>
        <w:t>dans les</w:t>
      </w:r>
      <w:r w:rsidRPr="3472E502">
        <w:rPr>
          <w:color w:val="000000" w:themeColor="text1"/>
          <w:lang w:val="fr-FR"/>
        </w:rPr>
        <w:t xml:space="preserve"> centres de la nutrition</w:t>
      </w:r>
      <w:r w:rsidRPr="3472E502" w:rsidR="00365232">
        <w:rPr>
          <w:color w:val="000000" w:themeColor="text1"/>
          <w:lang w:val="fr-FR"/>
        </w:rPr>
        <w:t xml:space="preserve">. Cet outil se concentre sur trois secteurs (WASH, nutrition/santé et protection/VBG). </w:t>
      </w:r>
      <w:r w:rsidRPr="3472E502">
        <w:rPr>
          <w:color w:val="000000" w:themeColor="text1"/>
          <w:lang w:val="fr-FR"/>
        </w:rPr>
        <w:t>Il permet à ACF d’identifier les questions clés qui peuvent affecter la sécurité des bénéficiaires</w:t>
      </w:r>
      <w:r w:rsidRPr="3472E502" w:rsidR="0758D634">
        <w:rPr>
          <w:color w:val="000000" w:themeColor="text1"/>
          <w:lang w:val="fr-FR"/>
        </w:rPr>
        <w:t xml:space="preserve"> </w:t>
      </w:r>
      <w:r w:rsidRPr="3472E502">
        <w:rPr>
          <w:color w:val="000000" w:themeColor="text1"/>
          <w:lang w:val="fr-FR"/>
        </w:rPr>
        <w:t xml:space="preserve">; par conséquent, ACF </w:t>
      </w:r>
      <w:r w:rsidR="00FC1926">
        <w:rPr>
          <w:color w:val="000000" w:themeColor="text1"/>
          <w:lang w:val="fr-FR"/>
        </w:rPr>
        <w:t>peut</w:t>
      </w:r>
      <w:r w:rsidRPr="3472E502">
        <w:rPr>
          <w:color w:val="000000" w:themeColor="text1"/>
          <w:lang w:val="fr-FR"/>
        </w:rPr>
        <w:t xml:space="preserve"> trouver des façons d’atténuer et d’empêcher ces risques</w:t>
      </w:r>
      <w:r w:rsidR="00FC1926">
        <w:rPr>
          <w:color w:val="000000" w:themeColor="text1"/>
          <w:lang w:val="fr-FR"/>
        </w:rPr>
        <w:t>, de même que</w:t>
      </w:r>
      <w:r w:rsidRPr="3472E502">
        <w:rPr>
          <w:color w:val="000000" w:themeColor="text1"/>
          <w:lang w:val="fr-FR"/>
        </w:rPr>
        <w:t xml:space="preserve"> </w:t>
      </w:r>
      <w:r w:rsidR="00FC1926">
        <w:rPr>
          <w:color w:val="000000" w:themeColor="text1"/>
          <w:lang w:val="fr-FR"/>
        </w:rPr>
        <w:t>d</w:t>
      </w:r>
      <w:r w:rsidRPr="3472E502">
        <w:rPr>
          <w:color w:val="000000" w:themeColor="text1"/>
          <w:lang w:val="fr-FR"/>
        </w:rPr>
        <w:t>’identifi</w:t>
      </w:r>
      <w:r w:rsidRPr="3472E502" w:rsidR="19CAD101">
        <w:rPr>
          <w:color w:val="000000" w:themeColor="text1"/>
          <w:lang w:val="fr-FR"/>
        </w:rPr>
        <w:t>er</w:t>
      </w:r>
      <w:r w:rsidRPr="3472E502">
        <w:rPr>
          <w:color w:val="000000" w:themeColor="text1"/>
          <w:lang w:val="fr-FR"/>
        </w:rPr>
        <w:t xml:space="preserve"> des éléments des programmes efficaces pour assurer la sécurité des bénéficiaires aux sites d’opérations.</w:t>
      </w:r>
    </w:p>
    <w:p w:rsidRPr="00FB4C20" w:rsidR="000B1C42" w:rsidP="0F58050B" w:rsidRDefault="00FB4C20" w14:paraId="4D1F1D51" w14:textId="3F8C70F2">
      <w:pPr>
        <w:pStyle w:val="ListParagraph"/>
        <w:numPr>
          <w:ilvl w:val="0"/>
          <w:numId w:val="45"/>
        </w:numPr>
        <w:tabs>
          <w:tab w:val="left" w:pos="180"/>
        </w:tabs>
        <w:spacing w:line="240" w:lineRule="auto"/>
        <w:ind w:left="1443"/>
        <w:rPr>
          <w:color w:val="000000"/>
          <w:lang w:val="fr-FR"/>
        </w:rPr>
      </w:pPr>
      <w:r w:rsidRPr="3472E502">
        <w:rPr>
          <w:color w:val="000000" w:themeColor="text1"/>
          <w:lang w:val="fr-FR"/>
        </w:rPr>
        <w:t xml:space="preserve">Les principaux éléments de cette </w:t>
      </w:r>
      <w:r w:rsidRPr="3472E502" w:rsidR="2F35A92C">
        <w:rPr>
          <w:color w:val="000000" w:themeColor="text1"/>
          <w:lang w:val="fr-FR"/>
        </w:rPr>
        <w:t xml:space="preserve">boîte </w:t>
      </w:r>
      <w:r w:rsidRPr="3472E502">
        <w:rPr>
          <w:color w:val="000000" w:themeColor="text1"/>
          <w:lang w:val="fr-FR"/>
        </w:rPr>
        <w:t>à outils sont les suivants :</w:t>
      </w:r>
    </w:p>
    <w:p w:rsidRPr="00816A12" w:rsidR="000B1C42" w:rsidP="000B1C42" w:rsidRDefault="00FB4C20" w14:paraId="3DB48C8F" w14:textId="77777777">
      <w:pPr>
        <w:pStyle w:val="ListParagraph"/>
        <w:numPr>
          <w:ilvl w:val="0"/>
          <w:numId w:val="46"/>
        </w:numPr>
        <w:tabs>
          <w:tab w:val="left" w:pos="180"/>
        </w:tabs>
        <w:spacing w:after="0" w:line="240" w:lineRule="auto"/>
        <w:ind w:left="2340"/>
        <w:rPr>
          <w:rFonts w:cstheme="minorHAnsi"/>
          <w:color w:val="000000"/>
          <w:lang w:val="fr-FR"/>
        </w:rPr>
      </w:pPr>
      <w:r w:rsidRPr="00816A12">
        <w:rPr>
          <w:rFonts w:cstheme="minorHAnsi"/>
          <w:color w:val="000000"/>
          <w:lang w:val="fr-FR"/>
        </w:rPr>
        <w:t>Une liste des observations</w:t>
      </w:r>
      <w:r w:rsidRPr="00816A12">
        <w:rPr>
          <w:rFonts w:cstheme="minorHAnsi"/>
          <w:color w:val="000000"/>
          <w:lang w:val="fr-FR"/>
        </w:rPr>
        <w:tab/>
      </w:r>
    </w:p>
    <w:p w:rsidR="00FB4C20" w:rsidP="00FB4C20" w:rsidRDefault="003C59CF" w14:paraId="52812583" w14:textId="0C4D9D50">
      <w:pPr>
        <w:pStyle w:val="ListParagraph"/>
        <w:numPr>
          <w:ilvl w:val="0"/>
          <w:numId w:val="46"/>
        </w:numPr>
        <w:tabs>
          <w:tab w:val="left" w:pos="180"/>
        </w:tabs>
        <w:spacing w:after="0" w:line="240" w:lineRule="auto"/>
        <w:ind w:left="2339"/>
        <w:rPr>
          <w:rFonts w:cstheme="minorHAnsi"/>
          <w:color w:val="000000"/>
          <w:lang w:val="fr-FR"/>
        </w:rPr>
      </w:pPr>
      <w:r>
        <w:rPr>
          <w:rFonts w:cstheme="minorHAnsi"/>
          <w:color w:val="000000"/>
          <w:lang w:val="fr-FR"/>
        </w:rPr>
        <w:t>Des q</w:t>
      </w:r>
      <w:r w:rsidRPr="00FB4C20" w:rsidR="00FB4C20">
        <w:rPr>
          <w:rFonts w:cstheme="minorHAnsi"/>
          <w:color w:val="000000"/>
          <w:lang w:val="fr-FR"/>
        </w:rPr>
        <w:t xml:space="preserve">uestionnaires d'entretien pouvant être utilisés dans les discussions de groupe avec les bénéficiaires </w:t>
      </w:r>
    </w:p>
    <w:p w:rsidRPr="00FB4C20" w:rsidR="000B1C42" w:rsidP="00FB4C20" w:rsidRDefault="003C59CF" w14:paraId="3F88EB15" w14:textId="1FEA5CFB">
      <w:pPr>
        <w:pStyle w:val="ListParagraph"/>
        <w:numPr>
          <w:ilvl w:val="0"/>
          <w:numId w:val="46"/>
        </w:numPr>
        <w:tabs>
          <w:tab w:val="left" w:pos="180"/>
        </w:tabs>
        <w:spacing w:after="0" w:line="240" w:lineRule="auto"/>
        <w:ind w:left="2339"/>
        <w:rPr>
          <w:rFonts w:cstheme="minorHAnsi"/>
          <w:color w:val="000000"/>
          <w:lang w:val="fr-FR"/>
        </w:rPr>
      </w:pPr>
      <w:r>
        <w:rPr>
          <w:rFonts w:cstheme="minorHAnsi"/>
          <w:color w:val="000000"/>
          <w:lang w:val="fr-FR"/>
        </w:rPr>
        <w:t>Des q</w:t>
      </w:r>
      <w:r w:rsidRPr="00FB4C20" w:rsidR="00FB4C20">
        <w:rPr>
          <w:rFonts w:cstheme="minorHAnsi"/>
          <w:color w:val="000000"/>
          <w:lang w:val="fr-FR"/>
        </w:rPr>
        <w:t>uestionnaires pour les entretiens informatifs avec le personnel sur le site d’op</w:t>
      </w:r>
      <w:r w:rsidR="00FB4C20">
        <w:rPr>
          <w:rFonts w:cstheme="minorHAnsi"/>
          <w:color w:val="000000"/>
          <w:lang w:val="fr-FR"/>
        </w:rPr>
        <w:t xml:space="preserve">ération </w:t>
      </w:r>
    </w:p>
    <w:p w:rsidRPr="00365232" w:rsidR="00365232" w:rsidP="0F58050B" w:rsidRDefault="00365232" w14:paraId="02AF4BF7" w14:textId="7CFDDF1F">
      <w:pPr>
        <w:pStyle w:val="ListParagraph"/>
        <w:numPr>
          <w:ilvl w:val="0"/>
          <w:numId w:val="47"/>
        </w:numPr>
        <w:tabs>
          <w:tab w:val="left" w:pos="180"/>
        </w:tabs>
        <w:spacing w:after="0" w:line="240" w:lineRule="auto"/>
        <w:ind w:left="723"/>
        <w:rPr>
          <w:color w:val="000000"/>
          <w:lang w:val="fr-FR"/>
        </w:rPr>
      </w:pPr>
      <w:r w:rsidRPr="0F58050B">
        <w:rPr>
          <w:color w:val="000000" w:themeColor="text1"/>
          <w:lang w:val="fr-FR"/>
        </w:rPr>
        <w:t xml:space="preserve">Montrez la diapositive 100 et expliquez </w:t>
      </w:r>
      <w:r w:rsidRPr="0F58050B" w:rsidR="1AF4F870">
        <w:rPr>
          <w:color w:val="000000" w:themeColor="text1"/>
          <w:lang w:val="fr-FR"/>
        </w:rPr>
        <w:t>qu'en</w:t>
      </w:r>
      <w:r w:rsidRPr="0F58050B">
        <w:rPr>
          <w:color w:val="000000" w:themeColor="text1"/>
          <w:lang w:val="fr-FR"/>
        </w:rPr>
        <w:t xml:space="preserve"> outre du suivi routine, il </w:t>
      </w:r>
      <w:r w:rsidRPr="0F58050B" w:rsidR="00C518D3">
        <w:rPr>
          <w:color w:val="000000" w:themeColor="text1"/>
          <w:lang w:val="fr-FR"/>
        </w:rPr>
        <w:t xml:space="preserve">est important d'utiliser des indicateurs quantitatifs et qualitatifs et de les intégrer dans le cadre </w:t>
      </w:r>
      <w:r w:rsidRPr="0F58050B">
        <w:rPr>
          <w:color w:val="000000" w:themeColor="text1"/>
          <w:lang w:val="fr-FR"/>
        </w:rPr>
        <w:t>existant de S&amp;E de la nutrition pour mesurer les résultats des activités menées tout au long du cycle de programmation, avec le but ultime de maintenir des programmes efficaces et d'améliorer la responsabilité</w:t>
      </w:r>
      <w:r w:rsidR="003C59CF">
        <w:rPr>
          <w:color w:val="000000" w:themeColor="text1"/>
          <w:lang w:val="fr-FR"/>
        </w:rPr>
        <w:t>.</w:t>
      </w:r>
    </w:p>
    <w:p w:rsidR="00070AAE" w:rsidP="00070AAE" w:rsidRDefault="00365232" w14:paraId="1A01F336" w14:textId="60D68F34">
      <w:pPr>
        <w:pStyle w:val="ListParagraph"/>
        <w:numPr>
          <w:ilvl w:val="0"/>
          <w:numId w:val="47"/>
        </w:numPr>
        <w:tabs>
          <w:tab w:val="left" w:pos="180"/>
        </w:tabs>
        <w:spacing w:after="0" w:line="240" w:lineRule="auto"/>
        <w:ind w:left="723"/>
        <w:rPr>
          <w:rFonts w:cstheme="minorHAnsi"/>
          <w:color w:val="000000"/>
          <w:lang w:val="fr-FR"/>
        </w:rPr>
      </w:pPr>
      <w:r w:rsidRPr="00365232">
        <w:rPr>
          <w:rFonts w:cstheme="minorHAnsi"/>
          <w:color w:val="000000"/>
          <w:lang w:val="fr-FR"/>
        </w:rPr>
        <w:t>Montrez la diapositive 101 et lisez l'échantillon d'indicateurs liés au genre et à la VBG, tout en soulignant que les indicateurs quantitatifs et qualitatifs sont important</w:t>
      </w:r>
      <w:r w:rsidR="00070AAE">
        <w:rPr>
          <w:rFonts w:cstheme="minorHAnsi"/>
          <w:color w:val="000000"/>
          <w:lang w:val="fr-FR"/>
        </w:rPr>
        <w:t>s</w:t>
      </w:r>
      <w:r w:rsidR="008239E2">
        <w:rPr>
          <w:rFonts w:cstheme="minorHAnsi"/>
          <w:color w:val="000000"/>
          <w:lang w:val="fr-FR"/>
        </w:rPr>
        <w:t>.</w:t>
      </w:r>
    </w:p>
    <w:p w:rsidR="00070AAE" w:rsidP="00070AAE" w:rsidRDefault="00070AAE" w14:paraId="57DC261A" w14:textId="0C893B16">
      <w:pPr>
        <w:pStyle w:val="ListParagraph"/>
        <w:numPr>
          <w:ilvl w:val="0"/>
          <w:numId w:val="47"/>
        </w:numPr>
        <w:tabs>
          <w:tab w:val="left" w:pos="180"/>
        </w:tabs>
        <w:spacing w:after="0" w:line="240" w:lineRule="auto"/>
        <w:ind w:left="723"/>
        <w:rPr>
          <w:rFonts w:cstheme="minorHAnsi"/>
          <w:color w:val="000000"/>
          <w:lang w:val="fr-FR"/>
        </w:rPr>
      </w:pPr>
      <w:r w:rsidRPr="00070AAE">
        <w:rPr>
          <w:rFonts w:cstheme="minorHAnsi"/>
          <w:color w:val="000000"/>
          <w:lang w:val="fr-FR"/>
        </w:rPr>
        <w:t xml:space="preserve">Informez les participants que l'échantillon complet d'indicateurs se trouve dans la section S&amp;E du </w:t>
      </w:r>
      <w:r>
        <w:rPr>
          <w:rFonts w:cstheme="minorHAnsi"/>
          <w:color w:val="000000"/>
          <w:lang w:val="fr-FR"/>
        </w:rPr>
        <w:t xml:space="preserve">guide thématique sur la </w:t>
      </w:r>
      <w:r w:rsidRPr="00070AAE">
        <w:rPr>
          <w:rFonts w:cstheme="minorHAnsi"/>
          <w:color w:val="000000"/>
          <w:lang w:val="fr-FR"/>
        </w:rPr>
        <w:t xml:space="preserve">nutrition des </w:t>
      </w:r>
      <w:r w:rsidR="008239E2">
        <w:rPr>
          <w:rFonts w:cstheme="minorHAnsi"/>
          <w:color w:val="000000"/>
          <w:lang w:val="fr-FR"/>
        </w:rPr>
        <w:t>Directives</w:t>
      </w:r>
      <w:r>
        <w:rPr>
          <w:rFonts w:cstheme="minorHAnsi"/>
          <w:color w:val="000000"/>
          <w:lang w:val="fr-FR"/>
        </w:rPr>
        <w:t xml:space="preserve"> VBG</w:t>
      </w:r>
      <w:r w:rsidR="008239E2">
        <w:rPr>
          <w:rFonts w:cstheme="minorHAnsi"/>
          <w:color w:val="000000"/>
          <w:lang w:val="fr-FR"/>
        </w:rPr>
        <w:t>.</w:t>
      </w:r>
    </w:p>
    <w:p w:rsidRPr="008E1152" w:rsidR="000B1C42" w:rsidP="00070AAE" w:rsidRDefault="008E1152" w14:paraId="33AE88DD" w14:textId="3645D723">
      <w:pPr>
        <w:pStyle w:val="ListParagraph"/>
        <w:numPr>
          <w:ilvl w:val="0"/>
          <w:numId w:val="47"/>
        </w:numPr>
        <w:tabs>
          <w:tab w:val="left" w:pos="180"/>
        </w:tabs>
        <w:spacing w:after="0" w:line="240" w:lineRule="auto"/>
        <w:ind w:left="723"/>
        <w:rPr>
          <w:rFonts w:cstheme="minorHAnsi"/>
          <w:color w:val="000000"/>
          <w:lang w:val="fr-FR"/>
        </w:rPr>
      </w:pPr>
      <w:r w:rsidRPr="008E1152">
        <w:rPr>
          <w:rFonts w:cstheme="minorHAnsi"/>
          <w:color w:val="000000"/>
          <w:lang w:val="fr-FR"/>
        </w:rPr>
        <w:t>Montrez les diapositives 102 et 103 sur des exemples du HNO/HRP au Nigeria et les principaux engagements pour les enfants d’</w:t>
      </w:r>
      <w:r>
        <w:rPr>
          <w:rFonts w:cstheme="minorHAnsi"/>
          <w:color w:val="000000"/>
          <w:lang w:val="fr-FR"/>
        </w:rPr>
        <w:t>UNICEF</w:t>
      </w:r>
      <w:r w:rsidR="00DE17CD">
        <w:rPr>
          <w:rFonts w:cstheme="minorHAnsi"/>
          <w:color w:val="000000"/>
          <w:lang w:val="fr-FR"/>
        </w:rPr>
        <w:t>.</w:t>
      </w:r>
    </w:p>
    <w:p w:rsidRPr="00FA6EBF" w:rsidR="000B1C42" w:rsidP="0F58050B" w:rsidRDefault="008E1152" w14:paraId="49C562D2" w14:textId="77777777">
      <w:pPr>
        <w:pStyle w:val="ListParagraph"/>
        <w:numPr>
          <w:ilvl w:val="0"/>
          <w:numId w:val="73"/>
        </w:numPr>
        <w:tabs>
          <w:tab w:val="left" w:pos="180"/>
        </w:tabs>
        <w:spacing w:after="0" w:line="240" w:lineRule="auto"/>
        <w:rPr>
          <w:color w:val="000000"/>
        </w:rPr>
      </w:pPr>
      <w:r w:rsidRPr="0F58050B">
        <w:rPr>
          <w:color w:val="000000" w:themeColor="text1"/>
          <w:lang w:val="fr-FR"/>
        </w:rPr>
        <w:t>Exercice sur l’examen d’un plan de S&amp;E –</w:t>
      </w:r>
      <w:r w:rsidRPr="0F58050B" w:rsidR="000B1C42">
        <w:rPr>
          <w:color w:val="000000" w:themeColor="text1"/>
          <w:lang w:val="fr-FR"/>
        </w:rPr>
        <w:t xml:space="preserve"> </w:t>
      </w:r>
      <w:r w:rsidRPr="0F58050B">
        <w:rPr>
          <w:color w:val="000000" w:themeColor="text1"/>
          <w:lang w:val="fr-FR"/>
        </w:rPr>
        <w:t xml:space="preserve">diapositive 104 </w:t>
      </w:r>
      <w:r w:rsidRPr="0F58050B" w:rsidR="000B1C42">
        <w:rPr>
          <w:color w:val="000000" w:themeColor="text1"/>
          <w:lang w:val="fr-FR"/>
        </w:rPr>
        <w:t xml:space="preserve">: </w:t>
      </w:r>
      <w:r w:rsidRPr="0F58050B">
        <w:rPr>
          <w:color w:val="000000" w:themeColor="text1"/>
          <w:lang w:val="fr-FR"/>
        </w:rPr>
        <w:t xml:space="preserve">Au cours de cet exercice, les participants examineront des exemples réels de propositions et recommanderont des améliorations qui garantissent l'intégration de l'atténuation des risques de VBG dans la section de suivi et d'évaluation de la proposition. </w:t>
      </w:r>
      <w:r w:rsidRPr="0F58050B">
        <w:rPr>
          <w:color w:val="000000" w:themeColor="text1"/>
        </w:rPr>
        <w:t xml:space="preserve">Les </w:t>
      </w:r>
      <w:r w:rsidRPr="0F58050B">
        <w:rPr>
          <w:color w:val="000000" w:themeColor="text1"/>
          <w:lang w:val="fr-CA"/>
        </w:rPr>
        <w:t xml:space="preserve">instructions sont les </w:t>
      </w:r>
      <w:proofErr w:type="gramStart"/>
      <w:r w:rsidRPr="0F58050B">
        <w:rPr>
          <w:color w:val="000000" w:themeColor="text1"/>
          <w:lang w:val="fr-CA"/>
        </w:rPr>
        <w:t>suivantes :</w:t>
      </w:r>
      <w:proofErr w:type="gramEnd"/>
    </w:p>
    <w:p w:rsidRPr="00821624" w:rsidR="000B1C42" w:rsidP="000B1C42" w:rsidRDefault="000B1C42" w14:paraId="346CF8A4" w14:textId="2EAF0990">
      <w:pPr>
        <w:pStyle w:val="ListParagraph"/>
        <w:numPr>
          <w:ilvl w:val="0"/>
          <w:numId w:val="72"/>
        </w:numPr>
        <w:tabs>
          <w:tab w:val="left" w:pos="180"/>
        </w:tabs>
        <w:spacing w:after="0" w:line="240" w:lineRule="auto"/>
        <w:rPr>
          <w:rFonts w:cstheme="minorHAnsi"/>
          <w:color w:val="000000"/>
          <w:lang w:val="fr-FR"/>
        </w:rPr>
      </w:pPr>
      <w:r w:rsidRPr="00821624">
        <w:rPr>
          <w:rFonts w:cstheme="minorHAnsi"/>
          <w:color w:val="000000"/>
          <w:lang w:val="fr-FR"/>
        </w:rPr>
        <w:t xml:space="preserve">Divisez les participant(e)s dans les mêmes 4 groupes que </w:t>
      </w:r>
      <w:r w:rsidR="00DE17CD">
        <w:rPr>
          <w:rFonts w:cstheme="minorHAnsi"/>
          <w:color w:val="000000"/>
          <w:lang w:val="fr-FR"/>
        </w:rPr>
        <w:t xml:space="preserve">pour </w:t>
      </w:r>
      <w:r w:rsidRPr="00821624">
        <w:rPr>
          <w:rFonts w:cstheme="minorHAnsi"/>
          <w:color w:val="000000"/>
          <w:lang w:val="fr-FR"/>
        </w:rPr>
        <w:t>l’exercice de mise en œuvre</w:t>
      </w:r>
      <w:r w:rsidR="00DE17CD">
        <w:rPr>
          <w:rFonts w:cstheme="minorHAnsi"/>
          <w:color w:val="000000"/>
          <w:lang w:val="fr-FR"/>
        </w:rPr>
        <w:t>.</w:t>
      </w:r>
    </w:p>
    <w:p w:rsidRPr="00821624" w:rsidR="000B1C42" w:rsidP="000B1C42" w:rsidRDefault="000B1C42" w14:paraId="538B8A10" w14:textId="0C0EAFEF">
      <w:pPr>
        <w:pStyle w:val="ListParagraph"/>
        <w:numPr>
          <w:ilvl w:val="0"/>
          <w:numId w:val="72"/>
        </w:numPr>
        <w:tabs>
          <w:tab w:val="left" w:pos="180"/>
        </w:tabs>
        <w:spacing w:after="0" w:line="240" w:lineRule="auto"/>
        <w:rPr>
          <w:rFonts w:cstheme="minorHAnsi"/>
          <w:color w:val="000000"/>
          <w:lang w:val="fr-FR"/>
        </w:rPr>
      </w:pPr>
      <w:r w:rsidRPr="00821624">
        <w:rPr>
          <w:rFonts w:cstheme="minorHAnsi"/>
          <w:color w:val="000000"/>
          <w:lang w:val="fr-FR"/>
        </w:rPr>
        <w:t xml:space="preserve">Demandez à chaque groupe d’examiner </w:t>
      </w:r>
      <w:r w:rsidRPr="00821624" w:rsidR="009005E9">
        <w:rPr>
          <w:rFonts w:cstheme="minorHAnsi"/>
          <w:color w:val="000000"/>
          <w:lang w:val="fr-FR"/>
        </w:rPr>
        <w:t>la</w:t>
      </w:r>
      <w:r w:rsidRPr="00821624">
        <w:rPr>
          <w:rFonts w:cstheme="minorHAnsi"/>
          <w:color w:val="000000"/>
          <w:lang w:val="fr-FR"/>
        </w:rPr>
        <w:t xml:space="preserve"> section S&amp;E d’échantillon de la proposition et discutez de la manière dont elle peut mieux refléter les mesures du suivi et les indicateurs sensibles au genre et à la VBG. Idéalement, un membre de chaque group</w:t>
      </w:r>
      <w:r w:rsidR="00DE17CD">
        <w:rPr>
          <w:rFonts w:cstheme="minorHAnsi"/>
          <w:color w:val="000000"/>
          <w:lang w:val="fr-FR"/>
        </w:rPr>
        <w:t>e</w:t>
      </w:r>
      <w:r w:rsidRPr="00821624">
        <w:rPr>
          <w:rFonts w:cstheme="minorHAnsi"/>
          <w:color w:val="000000"/>
          <w:lang w:val="fr-FR"/>
        </w:rPr>
        <w:t xml:space="preserve"> notera </w:t>
      </w:r>
      <w:r>
        <w:rPr>
          <w:rFonts w:cstheme="minorHAnsi"/>
          <w:color w:val="000000"/>
          <w:lang w:val="fr-FR"/>
        </w:rPr>
        <w:t xml:space="preserve">leurs </w:t>
      </w:r>
      <w:r w:rsidRPr="00821624">
        <w:rPr>
          <w:rFonts w:cstheme="minorHAnsi"/>
          <w:color w:val="000000"/>
          <w:lang w:val="fr-FR"/>
        </w:rPr>
        <w:t xml:space="preserve">recommandations pour la présentation. </w:t>
      </w:r>
    </w:p>
    <w:p w:rsidRPr="00821624" w:rsidR="000B1C42" w:rsidP="000B1C42" w:rsidRDefault="000B1C42" w14:paraId="2B3C6387" w14:textId="2B6B48C0">
      <w:pPr>
        <w:pStyle w:val="ListParagraph"/>
        <w:numPr>
          <w:ilvl w:val="0"/>
          <w:numId w:val="72"/>
        </w:numPr>
        <w:tabs>
          <w:tab w:val="left" w:pos="180"/>
        </w:tabs>
        <w:spacing w:after="0" w:line="240" w:lineRule="auto"/>
        <w:rPr>
          <w:rFonts w:cstheme="minorHAnsi"/>
          <w:color w:val="000000"/>
          <w:lang w:val="fr-FR"/>
        </w:rPr>
      </w:pPr>
      <w:r w:rsidRPr="00821624">
        <w:rPr>
          <w:rFonts w:cstheme="minorHAnsi"/>
          <w:color w:val="000000"/>
          <w:lang w:val="fr-FR"/>
        </w:rPr>
        <w:t xml:space="preserve">Utilisez </w:t>
      </w:r>
      <w:r w:rsidRPr="00821624" w:rsidR="009005E9">
        <w:rPr>
          <w:rFonts w:cstheme="minorHAnsi"/>
          <w:color w:val="000000"/>
          <w:lang w:val="fr-FR"/>
        </w:rPr>
        <w:t>la</w:t>
      </w:r>
      <w:r w:rsidRPr="00821624">
        <w:rPr>
          <w:rFonts w:cstheme="minorHAnsi"/>
          <w:color w:val="000000"/>
          <w:lang w:val="fr-FR"/>
        </w:rPr>
        <w:t xml:space="preserve"> section S&amp;E des </w:t>
      </w:r>
      <w:r w:rsidR="00DE17CD">
        <w:rPr>
          <w:rFonts w:cstheme="minorHAnsi"/>
          <w:color w:val="000000"/>
          <w:lang w:val="fr-FR"/>
        </w:rPr>
        <w:t>Directives</w:t>
      </w:r>
      <w:r w:rsidRPr="00821624">
        <w:rPr>
          <w:rFonts w:cstheme="minorHAnsi"/>
          <w:color w:val="000000"/>
          <w:lang w:val="fr-FR"/>
        </w:rPr>
        <w:t xml:space="preserve"> VBG – le guide thématique sur la nutrition (pages 52 à 55) pour vous guider</w:t>
      </w:r>
      <w:r w:rsidR="00DE17CD">
        <w:rPr>
          <w:rFonts w:cstheme="minorHAnsi"/>
          <w:color w:val="000000"/>
          <w:lang w:val="fr-FR"/>
        </w:rPr>
        <w:t>.</w:t>
      </w:r>
      <w:r w:rsidRPr="00821624">
        <w:rPr>
          <w:rFonts w:cstheme="minorHAnsi"/>
          <w:color w:val="000000"/>
          <w:lang w:val="fr-FR"/>
        </w:rPr>
        <w:t xml:space="preserve"> </w:t>
      </w:r>
    </w:p>
    <w:p w:rsidRPr="00B10D10" w:rsidR="000B1C42" w:rsidP="0F58050B" w:rsidRDefault="000B1C42" w14:paraId="46C2F21B" w14:textId="4DD2AD10">
      <w:pPr>
        <w:pStyle w:val="ListParagraph"/>
        <w:numPr>
          <w:ilvl w:val="0"/>
          <w:numId w:val="72"/>
        </w:numPr>
        <w:tabs>
          <w:tab w:val="left" w:pos="180"/>
        </w:tabs>
        <w:spacing w:after="0" w:line="240" w:lineRule="auto"/>
        <w:rPr>
          <w:color w:val="000000"/>
          <w:lang w:val="fr-FR"/>
        </w:rPr>
      </w:pPr>
      <w:r w:rsidRPr="0F58050B">
        <w:rPr>
          <w:color w:val="000000" w:themeColor="text1"/>
          <w:lang w:val="fr-FR"/>
        </w:rPr>
        <w:t>Préparez une présentation de 5 minutes à propos</w:t>
      </w:r>
      <w:r w:rsidRPr="0F58050B" w:rsidR="6D53DF78">
        <w:rPr>
          <w:color w:val="000000" w:themeColor="text1"/>
          <w:lang w:val="fr-FR"/>
        </w:rPr>
        <w:t xml:space="preserve"> de </w:t>
      </w:r>
      <w:r w:rsidRPr="0F58050B">
        <w:rPr>
          <w:color w:val="000000" w:themeColor="text1"/>
          <w:lang w:val="fr-FR"/>
        </w:rPr>
        <w:t>vos recommandations</w:t>
      </w:r>
      <w:r w:rsidR="00DE17CD">
        <w:rPr>
          <w:color w:val="000000" w:themeColor="text1"/>
          <w:lang w:val="fr-FR"/>
        </w:rPr>
        <w:t>.</w:t>
      </w:r>
      <w:r w:rsidRPr="0F58050B">
        <w:rPr>
          <w:color w:val="000000" w:themeColor="text1"/>
          <w:lang w:val="fr-FR"/>
        </w:rPr>
        <w:t xml:space="preserve"> </w:t>
      </w:r>
    </w:p>
    <w:p w:rsidRPr="00766D69" w:rsidR="000B1C42" w:rsidP="000B1C42" w:rsidRDefault="000B1C42" w14:paraId="3FCEDB43" w14:textId="33243700">
      <w:pPr>
        <w:pStyle w:val="ListParagraph"/>
        <w:numPr>
          <w:ilvl w:val="0"/>
          <w:numId w:val="47"/>
        </w:numPr>
        <w:tabs>
          <w:tab w:val="left" w:pos="180"/>
        </w:tabs>
        <w:spacing w:after="0" w:line="240" w:lineRule="auto"/>
        <w:ind w:left="723"/>
        <w:rPr>
          <w:rFonts w:cstheme="minorHAnsi"/>
          <w:color w:val="000000"/>
          <w:lang w:val="fr-FR"/>
        </w:rPr>
      </w:pPr>
      <w:r w:rsidRPr="00766D69">
        <w:rPr>
          <w:rFonts w:cstheme="minorHAnsi"/>
          <w:color w:val="000000"/>
          <w:lang w:val="fr-FR"/>
        </w:rPr>
        <w:t xml:space="preserve">Lisez et discutez avec les participants des messages à </w:t>
      </w:r>
      <w:r w:rsidR="00DE17CD">
        <w:rPr>
          <w:rFonts w:cstheme="minorHAnsi"/>
          <w:color w:val="000000"/>
          <w:lang w:val="fr-FR"/>
        </w:rPr>
        <w:t>retenir</w:t>
      </w:r>
      <w:r w:rsidRPr="00766D69">
        <w:rPr>
          <w:rFonts w:cstheme="minorHAnsi"/>
          <w:color w:val="000000"/>
          <w:lang w:val="fr-FR"/>
        </w:rPr>
        <w:t xml:space="preserve"> des diapositives 106 à 108</w:t>
      </w:r>
      <w:r w:rsidR="00DE17CD">
        <w:rPr>
          <w:rFonts w:cstheme="minorHAnsi"/>
          <w:color w:val="000000"/>
          <w:lang w:val="fr-FR"/>
        </w:rPr>
        <w:t>.</w:t>
      </w:r>
    </w:p>
    <w:p w:rsidRPr="002F7093" w:rsidR="000B1C42" w:rsidP="002F7093" w:rsidRDefault="000B1C42" w14:paraId="7DBE70ED" w14:textId="0F5EC8C7">
      <w:pPr>
        <w:pStyle w:val="ListParagraph"/>
        <w:numPr>
          <w:ilvl w:val="0"/>
          <w:numId w:val="48"/>
        </w:numPr>
        <w:tabs>
          <w:tab w:val="left" w:pos="180"/>
        </w:tabs>
        <w:spacing w:after="0" w:line="240" w:lineRule="auto"/>
        <w:ind w:left="723"/>
        <w:rPr>
          <w:rFonts w:cstheme="minorHAnsi"/>
          <w:color w:val="000000"/>
          <w:lang w:val="fr-FR"/>
        </w:rPr>
      </w:pPr>
      <w:r w:rsidRPr="00766D69">
        <w:rPr>
          <w:rFonts w:cstheme="minorHAnsi"/>
          <w:color w:val="000000"/>
          <w:lang w:val="fr-FR"/>
        </w:rPr>
        <w:t>Permettez les questions et assurez-vous que tous les messages clés sont clairs et bien compris</w:t>
      </w:r>
      <w:r w:rsidR="00DE17CD">
        <w:rPr>
          <w:rFonts w:cstheme="minorHAnsi"/>
          <w:color w:val="000000"/>
          <w:lang w:val="fr-FR"/>
        </w:rPr>
        <w:t>.</w:t>
      </w:r>
    </w:p>
    <w:p w:rsidRPr="00766D69" w:rsidR="009E3CFE" w:rsidP="009005E9" w:rsidRDefault="000B1C42" w14:paraId="0DFF4144" w14:textId="77777777">
      <w:pPr>
        <w:tabs>
          <w:tab w:val="left" w:pos="180"/>
        </w:tabs>
        <w:spacing w:after="0" w:line="240" w:lineRule="auto"/>
        <w:rPr>
          <w:rFonts w:cstheme="minorHAnsi"/>
          <w:color w:val="000000"/>
          <w:lang w:val="fr-FR"/>
        </w:rPr>
      </w:pPr>
      <w:r w:rsidRPr="00766D69">
        <w:rPr>
          <w:rFonts w:cstheme="minorHAnsi"/>
          <w:color w:val="000000"/>
          <w:lang w:val="fr-FR"/>
        </w:rPr>
        <w:br/>
      </w:r>
    </w:p>
    <w:sectPr w:rsidRPr="00766D69" w:rsidR="009E3CFE">
      <w:footerReference w:type="default" r:id="rId13"/>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403C" w:rsidP="008C6C6A" w:rsidRDefault="0000403C" w14:paraId="11D0604B" w14:textId="77777777">
      <w:pPr>
        <w:spacing w:after="0" w:line="240" w:lineRule="auto"/>
      </w:pPr>
      <w:r>
        <w:separator/>
      </w:r>
    </w:p>
  </w:endnote>
  <w:endnote w:type="continuationSeparator" w:id="0">
    <w:p w:rsidR="0000403C" w:rsidP="008C6C6A" w:rsidRDefault="0000403C" w14:paraId="742418CF"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6132678"/>
      <w:docPartObj>
        <w:docPartGallery w:val="Page Numbers (Bottom of Page)"/>
        <w:docPartUnique/>
      </w:docPartObj>
    </w:sdtPr>
    <w:sdtEndPr>
      <w:rPr>
        <w:noProof/>
      </w:rPr>
    </w:sdtEndPr>
    <w:sdtContent>
      <w:p w:rsidR="008D337B" w:rsidRDefault="008D337B" w14:paraId="26047C4F" w14:textId="77777777">
        <w:pPr>
          <w:pStyle w:val="Footer"/>
          <w:jc w:val="right"/>
        </w:pPr>
        <w:r>
          <w:fldChar w:fldCharType="begin"/>
        </w:r>
        <w:r>
          <w:instrText xml:space="preserve"> PAGE   \* MERGEFORMAT </w:instrText>
        </w:r>
        <w:r>
          <w:fldChar w:fldCharType="separate"/>
        </w:r>
        <w:r>
          <w:rPr>
            <w:noProof/>
          </w:rPr>
          <w:t>23</w:t>
        </w:r>
        <w:r>
          <w:rPr>
            <w:noProof/>
          </w:rPr>
          <w:fldChar w:fldCharType="end"/>
        </w:r>
      </w:p>
    </w:sdtContent>
  </w:sdt>
  <w:p w:rsidR="008D337B" w:rsidRDefault="008D337B" w14:paraId="1521AF6E"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403C" w:rsidP="008C6C6A" w:rsidRDefault="0000403C" w14:paraId="0C8C4FBC" w14:textId="77777777">
      <w:pPr>
        <w:spacing w:after="0" w:line="240" w:lineRule="auto"/>
      </w:pPr>
      <w:r>
        <w:separator/>
      </w:r>
    </w:p>
  </w:footnote>
  <w:footnote w:type="continuationSeparator" w:id="0">
    <w:p w:rsidR="0000403C" w:rsidP="008C6C6A" w:rsidRDefault="0000403C" w14:paraId="6EA2A4AE" w14:textId="77777777">
      <w:pPr>
        <w:spacing w:after="0" w:line="240" w:lineRule="auto"/>
      </w:pPr>
      <w:r>
        <w:continuationSeparator/>
      </w:r>
    </w:p>
  </w:footnote>
  <w:footnote w:id="1">
    <w:p w:rsidRPr="00923F51" w:rsidR="008D337B" w:rsidRDefault="008D337B" w14:paraId="37B4E6D0" w14:textId="41DBCF4C">
      <w:pPr>
        <w:pStyle w:val="FootnoteText"/>
        <w:rPr>
          <w:lang w:val="fr-FR"/>
        </w:rPr>
      </w:pPr>
      <w:r>
        <w:rPr>
          <w:rStyle w:val="FootnoteReference"/>
        </w:rPr>
        <w:footnoteRef/>
      </w:r>
      <w:r w:rsidRPr="00923F51">
        <w:rPr>
          <w:lang w:val="fr-FR"/>
        </w:rPr>
        <w:t xml:space="preserve">  Le guide à l’attent</w:t>
      </w:r>
      <w:r>
        <w:rPr>
          <w:lang w:val="fr-FR"/>
        </w:rPr>
        <w:t>ion</w:t>
      </w:r>
      <w:r w:rsidRPr="00923F51">
        <w:rPr>
          <w:lang w:val="fr-FR"/>
        </w:rPr>
        <w:t xml:space="preserve"> des animateur</w:t>
      </w:r>
      <w:r>
        <w:rPr>
          <w:lang w:val="fr-FR"/>
        </w:rPr>
        <w:t>(-</w:t>
      </w:r>
      <w:r w:rsidRPr="00923F51">
        <w:rPr>
          <w:lang w:val="fr-FR"/>
        </w:rPr>
        <w:t>trice</w:t>
      </w:r>
      <w:r>
        <w:rPr>
          <w:lang w:val="fr-FR"/>
        </w:rPr>
        <w:t>)</w:t>
      </w:r>
      <w:r w:rsidRPr="00923F51">
        <w:rPr>
          <w:lang w:val="fr-FR"/>
        </w:rPr>
        <w:t xml:space="preserve">s </w:t>
      </w:r>
      <w:r>
        <w:rPr>
          <w:lang w:val="fr-FR"/>
        </w:rPr>
        <w:t>des</w:t>
      </w:r>
      <w:r w:rsidRPr="00923F51">
        <w:rPr>
          <w:lang w:val="fr-FR"/>
        </w:rPr>
        <w:t xml:space="preserve"> </w:t>
      </w:r>
      <w:r>
        <w:rPr>
          <w:lang w:val="fr-FR"/>
        </w:rPr>
        <w:t xml:space="preserve">modules sur les </w:t>
      </w:r>
      <w:r w:rsidRPr="00923F51">
        <w:rPr>
          <w:lang w:val="fr-FR"/>
        </w:rPr>
        <w:t xml:space="preserve">concepts fondamentaux de la VBG </w:t>
      </w:r>
      <w:r>
        <w:rPr>
          <w:lang w:val="fr-FR"/>
        </w:rPr>
        <w:t>et les orientations se trouvent dans un document séparé dans le dossier de formation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11244"/>
    <w:multiLevelType w:val="hybridMultilevel"/>
    <w:tmpl w:val="C308A02A"/>
    <w:lvl w:ilvl="0" w:tplc="0409000D">
      <w:start w:val="1"/>
      <w:numFmt w:val="bullet"/>
      <w:lvlText w:val=""/>
      <w:lvlJc w:val="left"/>
      <w:pPr>
        <w:ind w:left="2160" w:hanging="360"/>
      </w:pPr>
      <w:rPr>
        <w:rFonts w:hint="default" w:ascii="Wingdings" w:hAnsi="Wingdings"/>
      </w:rPr>
    </w:lvl>
    <w:lvl w:ilvl="1" w:tplc="04090003" w:tentative="1">
      <w:start w:val="1"/>
      <w:numFmt w:val="bullet"/>
      <w:lvlText w:val="o"/>
      <w:lvlJc w:val="left"/>
      <w:pPr>
        <w:ind w:left="2880" w:hanging="360"/>
      </w:pPr>
      <w:rPr>
        <w:rFonts w:hint="default" w:ascii="Courier New" w:hAnsi="Courier New" w:cs="Courier New"/>
      </w:rPr>
    </w:lvl>
    <w:lvl w:ilvl="2" w:tplc="04090005" w:tentative="1">
      <w:start w:val="1"/>
      <w:numFmt w:val="bullet"/>
      <w:lvlText w:val=""/>
      <w:lvlJc w:val="left"/>
      <w:pPr>
        <w:ind w:left="3600" w:hanging="360"/>
      </w:pPr>
      <w:rPr>
        <w:rFonts w:hint="default" w:ascii="Wingdings" w:hAnsi="Wingdings"/>
      </w:rPr>
    </w:lvl>
    <w:lvl w:ilvl="3" w:tplc="04090001" w:tentative="1">
      <w:start w:val="1"/>
      <w:numFmt w:val="bullet"/>
      <w:lvlText w:val=""/>
      <w:lvlJc w:val="left"/>
      <w:pPr>
        <w:ind w:left="4320" w:hanging="360"/>
      </w:pPr>
      <w:rPr>
        <w:rFonts w:hint="default" w:ascii="Symbol" w:hAnsi="Symbol"/>
      </w:rPr>
    </w:lvl>
    <w:lvl w:ilvl="4" w:tplc="04090003" w:tentative="1">
      <w:start w:val="1"/>
      <w:numFmt w:val="bullet"/>
      <w:lvlText w:val="o"/>
      <w:lvlJc w:val="left"/>
      <w:pPr>
        <w:ind w:left="5040" w:hanging="360"/>
      </w:pPr>
      <w:rPr>
        <w:rFonts w:hint="default" w:ascii="Courier New" w:hAnsi="Courier New" w:cs="Courier New"/>
      </w:rPr>
    </w:lvl>
    <w:lvl w:ilvl="5" w:tplc="04090005" w:tentative="1">
      <w:start w:val="1"/>
      <w:numFmt w:val="bullet"/>
      <w:lvlText w:val=""/>
      <w:lvlJc w:val="left"/>
      <w:pPr>
        <w:ind w:left="5760" w:hanging="360"/>
      </w:pPr>
      <w:rPr>
        <w:rFonts w:hint="default" w:ascii="Wingdings" w:hAnsi="Wingdings"/>
      </w:rPr>
    </w:lvl>
    <w:lvl w:ilvl="6" w:tplc="04090001" w:tentative="1">
      <w:start w:val="1"/>
      <w:numFmt w:val="bullet"/>
      <w:lvlText w:val=""/>
      <w:lvlJc w:val="left"/>
      <w:pPr>
        <w:ind w:left="6480" w:hanging="360"/>
      </w:pPr>
      <w:rPr>
        <w:rFonts w:hint="default" w:ascii="Symbol" w:hAnsi="Symbol"/>
      </w:rPr>
    </w:lvl>
    <w:lvl w:ilvl="7" w:tplc="04090003" w:tentative="1">
      <w:start w:val="1"/>
      <w:numFmt w:val="bullet"/>
      <w:lvlText w:val="o"/>
      <w:lvlJc w:val="left"/>
      <w:pPr>
        <w:ind w:left="7200" w:hanging="360"/>
      </w:pPr>
      <w:rPr>
        <w:rFonts w:hint="default" w:ascii="Courier New" w:hAnsi="Courier New" w:cs="Courier New"/>
      </w:rPr>
    </w:lvl>
    <w:lvl w:ilvl="8" w:tplc="04090005" w:tentative="1">
      <w:start w:val="1"/>
      <w:numFmt w:val="bullet"/>
      <w:lvlText w:val=""/>
      <w:lvlJc w:val="left"/>
      <w:pPr>
        <w:ind w:left="7920" w:hanging="360"/>
      </w:pPr>
      <w:rPr>
        <w:rFonts w:hint="default" w:ascii="Wingdings" w:hAnsi="Wingdings"/>
      </w:rPr>
    </w:lvl>
  </w:abstractNum>
  <w:abstractNum w:abstractNumId="1" w15:restartNumberingAfterBreak="0">
    <w:nsid w:val="00B67086"/>
    <w:multiLevelType w:val="hybridMultilevel"/>
    <w:tmpl w:val="4734EC56"/>
    <w:lvl w:ilvl="0" w:tplc="0409000D">
      <w:start w:val="1"/>
      <w:numFmt w:val="bullet"/>
      <w:lvlText w:val=""/>
      <w:lvlJc w:val="left"/>
      <w:pPr>
        <w:ind w:left="2250" w:hanging="360"/>
      </w:pPr>
      <w:rPr>
        <w:rFonts w:hint="default" w:ascii="Wingdings" w:hAnsi="Wingdings"/>
      </w:rPr>
    </w:lvl>
    <w:lvl w:ilvl="1" w:tplc="04090003" w:tentative="1">
      <w:start w:val="1"/>
      <w:numFmt w:val="bullet"/>
      <w:lvlText w:val="o"/>
      <w:lvlJc w:val="left"/>
      <w:pPr>
        <w:ind w:left="2970" w:hanging="360"/>
      </w:pPr>
      <w:rPr>
        <w:rFonts w:hint="default" w:ascii="Courier New" w:hAnsi="Courier New" w:cs="Courier New"/>
      </w:rPr>
    </w:lvl>
    <w:lvl w:ilvl="2" w:tplc="04090005" w:tentative="1">
      <w:start w:val="1"/>
      <w:numFmt w:val="bullet"/>
      <w:lvlText w:val=""/>
      <w:lvlJc w:val="left"/>
      <w:pPr>
        <w:ind w:left="3690" w:hanging="360"/>
      </w:pPr>
      <w:rPr>
        <w:rFonts w:hint="default" w:ascii="Wingdings" w:hAnsi="Wingdings"/>
      </w:rPr>
    </w:lvl>
    <w:lvl w:ilvl="3" w:tplc="04090001" w:tentative="1">
      <w:start w:val="1"/>
      <w:numFmt w:val="bullet"/>
      <w:lvlText w:val=""/>
      <w:lvlJc w:val="left"/>
      <w:pPr>
        <w:ind w:left="4410" w:hanging="360"/>
      </w:pPr>
      <w:rPr>
        <w:rFonts w:hint="default" w:ascii="Symbol" w:hAnsi="Symbol"/>
      </w:rPr>
    </w:lvl>
    <w:lvl w:ilvl="4" w:tplc="04090003" w:tentative="1">
      <w:start w:val="1"/>
      <w:numFmt w:val="bullet"/>
      <w:lvlText w:val="o"/>
      <w:lvlJc w:val="left"/>
      <w:pPr>
        <w:ind w:left="5130" w:hanging="360"/>
      </w:pPr>
      <w:rPr>
        <w:rFonts w:hint="default" w:ascii="Courier New" w:hAnsi="Courier New" w:cs="Courier New"/>
      </w:rPr>
    </w:lvl>
    <w:lvl w:ilvl="5" w:tplc="04090005" w:tentative="1">
      <w:start w:val="1"/>
      <w:numFmt w:val="bullet"/>
      <w:lvlText w:val=""/>
      <w:lvlJc w:val="left"/>
      <w:pPr>
        <w:ind w:left="5850" w:hanging="360"/>
      </w:pPr>
      <w:rPr>
        <w:rFonts w:hint="default" w:ascii="Wingdings" w:hAnsi="Wingdings"/>
      </w:rPr>
    </w:lvl>
    <w:lvl w:ilvl="6" w:tplc="04090001" w:tentative="1">
      <w:start w:val="1"/>
      <w:numFmt w:val="bullet"/>
      <w:lvlText w:val=""/>
      <w:lvlJc w:val="left"/>
      <w:pPr>
        <w:ind w:left="6570" w:hanging="360"/>
      </w:pPr>
      <w:rPr>
        <w:rFonts w:hint="default" w:ascii="Symbol" w:hAnsi="Symbol"/>
      </w:rPr>
    </w:lvl>
    <w:lvl w:ilvl="7" w:tplc="04090003" w:tentative="1">
      <w:start w:val="1"/>
      <w:numFmt w:val="bullet"/>
      <w:lvlText w:val="o"/>
      <w:lvlJc w:val="left"/>
      <w:pPr>
        <w:ind w:left="7290" w:hanging="360"/>
      </w:pPr>
      <w:rPr>
        <w:rFonts w:hint="default" w:ascii="Courier New" w:hAnsi="Courier New" w:cs="Courier New"/>
      </w:rPr>
    </w:lvl>
    <w:lvl w:ilvl="8" w:tplc="04090005" w:tentative="1">
      <w:start w:val="1"/>
      <w:numFmt w:val="bullet"/>
      <w:lvlText w:val=""/>
      <w:lvlJc w:val="left"/>
      <w:pPr>
        <w:ind w:left="8010" w:hanging="360"/>
      </w:pPr>
      <w:rPr>
        <w:rFonts w:hint="default" w:ascii="Wingdings" w:hAnsi="Wingdings"/>
      </w:rPr>
    </w:lvl>
  </w:abstractNum>
  <w:abstractNum w:abstractNumId="2" w15:restartNumberingAfterBreak="0">
    <w:nsid w:val="036F5A62"/>
    <w:multiLevelType w:val="hybridMultilevel"/>
    <w:tmpl w:val="32EE4C9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40014DB"/>
    <w:multiLevelType w:val="hybridMultilevel"/>
    <w:tmpl w:val="A4C0E7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A77CCD"/>
    <w:multiLevelType w:val="hybridMultilevel"/>
    <w:tmpl w:val="1CAC38E8"/>
    <w:lvl w:ilvl="0" w:tplc="04090001">
      <w:start w:val="1"/>
      <w:numFmt w:val="bullet"/>
      <w:lvlText w:val=""/>
      <w:lvlJc w:val="left"/>
      <w:pPr>
        <w:ind w:left="1125" w:hanging="360"/>
      </w:pPr>
      <w:rPr>
        <w:rFonts w:hint="default" w:ascii="Symbol" w:hAnsi="Symbol"/>
      </w:rPr>
    </w:lvl>
    <w:lvl w:ilvl="1" w:tplc="04090003" w:tentative="1">
      <w:start w:val="1"/>
      <w:numFmt w:val="bullet"/>
      <w:lvlText w:val="o"/>
      <w:lvlJc w:val="left"/>
      <w:pPr>
        <w:ind w:left="1845" w:hanging="360"/>
      </w:pPr>
      <w:rPr>
        <w:rFonts w:hint="default" w:ascii="Courier New" w:hAnsi="Courier New" w:cs="Courier New"/>
      </w:rPr>
    </w:lvl>
    <w:lvl w:ilvl="2" w:tplc="04090005" w:tentative="1">
      <w:start w:val="1"/>
      <w:numFmt w:val="bullet"/>
      <w:lvlText w:val=""/>
      <w:lvlJc w:val="left"/>
      <w:pPr>
        <w:ind w:left="2565" w:hanging="360"/>
      </w:pPr>
      <w:rPr>
        <w:rFonts w:hint="default" w:ascii="Wingdings" w:hAnsi="Wingdings"/>
      </w:rPr>
    </w:lvl>
    <w:lvl w:ilvl="3" w:tplc="04090001" w:tentative="1">
      <w:start w:val="1"/>
      <w:numFmt w:val="bullet"/>
      <w:lvlText w:val=""/>
      <w:lvlJc w:val="left"/>
      <w:pPr>
        <w:ind w:left="3285" w:hanging="360"/>
      </w:pPr>
      <w:rPr>
        <w:rFonts w:hint="default" w:ascii="Symbol" w:hAnsi="Symbol"/>
      </w:rPr>
    </w:lvl>
    <w:lvl w:ilvl="4" w:tplc="04090003" w:tentative="1">
      <w:start w:val="1"/>
      <w:numFmt w:val="bullet"/>
      <w:lvlText w:val="o"/>
      <w:lvlJc w:val="left"/>
      <w:pPr>
        <w:ind w:left="4005" w:hanging="360"/>
      </w:pPr>
      <w:rPr>
        <w:rFonts w:hint="default" w:ascii="Courier New" w:hAnsi="Courier New" w:cs="Courier New"/>
      </w:rPr>
    </w:lvl>
    <w:lvl w:ilvl="5" w:tplc="04090005" w:tentative="1">
      <w:start w:val="1"/>
      <w:numFmt w:val="bullet"/>
      <w:lvlText w:val=""/>
      <w:lvlJc w:val="left"/>
      <w:pPr>
        <w:ind w:left="4725" w:hanging="360"/>
      </w:pPr>
      <w:rPr>
        <w:rFonts w:hint="default" w:ascii="Wingdings" w:hAnsi="Wingdings"/>
      </w:rPr>
    </w:lvl>
    <w:lvl w:ilvl="6" w:tplc="04090001" w:tentative="1">
      <w:start w:val="1"/>
      <w:numFmt w:val="bullet"/>
      <w:lvlText w:val=""/>
      <w:lvlJc w:val="left"/>
      <w:pPr>
        <w:ind w:left="5445" w:hanging="360"/>
      </w:pPr>
      <w:rPr>
        <w:rFonts w:hint="default" w:ascii="Symbol" w:hAnsi="Symbol"/>
      </w:rPr>
    </w:lvl>
    <w:lvl w:ilvl="7" w:tplc="04090003" w:tentative="1">
      <w:start w:val="1"/>
      <w:numFmt w:val="bullet"/>
      <w:lvlText w:val="o"/>
      <w:lvlJc w:val="left"/>
      <w:pPr>
        <w:ind w:left="6165" w:hanging="360"/>
      </w:pPr>
      <w:rPr>
        <w:rFonts w:hint="default" w:ascii="Courier New" w:hAnsi="Courier New" w:cs="Courier New"/>
      </w:rPr>
    </w:lvl>
    <w:lvl w:ilvl="8" w:tplc="04090005" w:tentative="1">
      <w:start w:val="1"/>
      <w:numFmt w:val="bullet"/>
      <w:lvlText w:val=""/>
      <w:lvlJc w:val="left"/>
      <w:pPr>
        <w:ind w:left="6885" w:hanging="360"/>
      </w:pPr>
      <w:rPr>
        <w:rFonts w:hint="default" w:ascii="Wingdings" w:hAnsi="Wingdings"/>
      </w:rPr>
    </w:lvl>
  </w:abstractNum>
  <w:abstractNum w:abstractNumId="5" w15:restartNumberingAfterBreak="0">
    <w:nsid w:val="05BB051B"/>
    <w:multiLevelType w:val="hybridMultilevel"/>
    <w:tmpl w:val="009492C6"/>
    <w:lvl w:ilvl="0" w:tplc="0409000B">
      <w:start w:val="1"/>
      <w:numFmt w:val="bullet"/>
      <w:lvlText w:val=""/>
      <w:lvlJc w:val="left"/>
      <w:pPr>
        <w:ind w:left="1779" w:hanging="360"/>
      </w:pPr>
      <w:rPr>
        <w:rFonts w:hint="default" w:ascii="Wingdings" w:hAnsi="Wingdings"/>
      </w:rPr>
    </w:lvl>
    <w:lvl w:ilvl="1" w:tplc="04090003" w:tentative="1">
      <w:start w:val="1"/>
      <w:numFmt w:val="bullet"/>
      <w:lvlText w:val="o"/>
      <w:lvlJc w:val="left"/>
      <w:pPr>
        <w:ind w:left="2790" w:hanging="360"/>
      </w:pPr>
      <w:rPr>
        <w:rFonts w:hint="default" w:ascii="Courier New" w:hAnsi="Courier New" w:cs="Courier New"/>
      </w:rPr>
    </w:lvl>
    <w:lvl w:ilvl="2" w:tplc="04090005" w:tentative="1">
      <w:start w:val="1"/>
      <w:numFmt w:val="bullet"/>
      <w:lvlText w:val=""/>
      <w:lvlJc w:val="left"/>
      <w:pPr>
        <w:ind w:left="3510" w:hanging="360"/>
      </w:pPr>
      <w:rPr>
        <w:rFonts w:hint="default" w:ascii="Wingdings" w:hAnsi="Wingdings"/>
      </w:rPr>
    </w:lvl>
    <w:lvl w:ilvl="3" w:tplc="04090001" w:tentative="1">
      <w:start w:val="1"/>
      <w:numFmt w:val="bullet"/>
      <w:lvlText w:val=""/>
      <w:lvlJc w:val="left"/>
      <w:pPr>
        <w:ind w:left="4230" w:hanging="360"/>
      </w:pPr>
      <w:rPr>
        <w:rFonts w:hint="default" w:ascii="Symbol" w:hAnsi="Symbol"/>
      </w:rPr>
    </w:lvl>
    <w:lvl w:ilvl="4" w:tplc="04090003" w:tentative="1">
      <w:start w:val="1"/>
      <w:numFmt w:val="bullet"/>
      <w:lvlText w:val="o"/>
      <w:lvlJc w:val="left"/>
      <w:pPr>
        <w:ind w:left="4950" w:hanging="360"/>
      </w:pPr>
      <w:rPr>
        <w:rFonts w:hint="default" w:ascii="Courier New" w:hAnsi="Courier New" w:cs="Courier New"/>
      </w:rPr>
    </w:lvl>
    <w:lvl w:ilvl="5" w:tplc="04090005" w:tentative="1">
      <w:start w:val="1"/>
      <w:numFmt w:val="bullet"/>
      <w:lvlText w:val=""/>
      <w:lvlJc w:val="left"/>
      <w:pPr>
        <w:ind w:left="5670" w:hanging="360"/>
      </w:pPr>
      <w:rPr>
        <w:rFonts w:hint="default" w:ascii="Wingdings" w:hAnsi="Wingdings"/>
      </w:rPr>
    </w:lvl>
    <w:lvl w:ilvl="6" w:tplc="04090001" w:tentative="1">
      <w:start w:val="1"/>
      <w:numFmt w:val="bullet"/>
      <w:lvlText w:val=""/>
      <w:lvlJc w:val="left"/>
      <w:pPr>
        <w:ind w:left="6390" w:hanging="360"/>
      </w:pPr>
      <w:rPr>
        <w:rFonts w:hint="default" w:ascii="Symbol" w:hAnsi="Symbol"/>
      </w:rPr>
    </w:lvl>
    <w:lvl w:ilvl="7" w:tplc="04090003" w:tentative="1">
      <w:start w:val="1"/>
      <w:numFmt w:val="bullet"/>
      <w:lvlText w:val="o"/>
      <w:lvlJc w:val="left"/>
      <w:pPr>
        <w:ind w:left="7110" w:hanging="360"/>
      </w:pPr>
      <w:rPr>
        <w:rFonts w:hint="default" w:ascii="Courier New" w:hAnsi="Courier New" w:cs="Courier New"/>
      </w:rPr>
    </w:lvl>
    <w:lvl w:ilvl="8" w:tplc="04090005" w:tentative="1">
      <w:start w:val="1"/>
      <w:numFmt w:val="bullet"/>
      <w:lvlText w:val=""/>
      <w:lvlJc w:val="left"/>
      <w:pPr>
        <w:ind w:left="7830" w:hanging="360"/>
      </w:pPr>
      <w:rPr>
        <w:rFonts w:hint="default" w:ascii="Wingdings" w:hAnsi="Wingdings"/>
      </w:rPr>
    </w:lvl>
  </w:abstractNum>
  <w:abstractNum w:abstractNumId="6" w15:restartNumberingAfterBreak="0">
    <w:nsid w:val="05D615DE"/>
    <w:multiLevelType w:val="hybridMultilevel"/>
    <w:tmpl w:val="28D27322"/>
    <w:lvl w:ilvl="0" w:tplc="10090001">
      <w:start w:val="1"/>
      <w:numFmt w:val="bullet"/>
      <w:lvlText w:val=""/>
      <w:lvlJc w:val="left"/>
      <w:pPr>
        <w:ind w:left="2357" w:hanging="360"/>
      </w:pPr>
      <w:rPr>
        <w:rFonts w:hint="default" w:ascii="Symbol" w:hAnsi="Symbol"/>
      </w:rPr>
    </w:lvl>
    <w:lvl w:ilvl="1" w:tplc="10090003" w:tentative="1">
      <w:start w:val="1"/>
      <w:numFmt w:val="bullet"/>
      <w:lvlText w:val="o"/>
      <w:lvlJc w:val="left"/>
      <w:pPr>
        <w:ind w:left="3077" w:hanging="360"/>
      </w:pPr>
      <w:rPr>
        <w:rFonts w:hint="default" w:ascii="Courier New" w:hAnsi="Courier New" w:cs="Courier New"/>
      </w:rPr>
    </w:lvl>
    <w:lvl w:ilvl="2" w:tplc="10090005" w:tentative="1">
      <w:start w:val="1"/>
      <w:numFmt w:val="bullet"/>
      <w:lvlText w:val=""/>
      <w:lvlJc w:val="left"/>
      <w:pPr>
        <w:ind w:left="3797" w:hanging="360"/>
      </w:pPr>
      <w:rPr>
        <w:rFonts w:hint="default" w:ascii="Wingdings" w:hAnsi="Wingdings"/>
      </w:rPr>
    </w:lvl>
    <w:lvl w:ilvl="3" w:tplc="10090001" w:tentative="1">
      <w:start w:val="1"/>
      <w:numFmt w:val="bullet"/>
      <w:lvlText w:val=""/>
      <w:lvlJc w:val="left"/>
      <w:pPr>
        <w:ind w:left="4517" w:hanging="360"/>
      </w:pPr>
      <w:rPr>
        <w:rFonts w:hint="default" w:ascii="Symbol" w:hAnsi="Symbol"/>
      </w:rPr>
    </w:lvl>
    <w:lvl w:ilvl="4" w:tplc="10090003" w:tentative="1">
      <w:start w:val="1"/>
      <w:numFmt w:val="bullet"/>
      <w:lvlText w:val="o"/>
      <w:lvlJc w:val="left"/>
      <w:pPr>
        <w:ind w:left="5237" w:hanging="360"/>
      </w:pPr>
      <w:rPr>
        <w:rFonts w:hint="default" w:ascii="Courier New" w:hAnsi="Courier New" w:cs="Courier New"/>
      </w:rPr>
    </w:lvl>
    <w:lvl w:ilvl="5" w:tplc="10090005" w:tentative="1">
      <w:start w:val="1"/>
      <w:numFmt w:val="bullet"/>
      <w:lvlText w:val=""/>
      <w:lvlJc w:val="left"/>
      <w:pPr>
        <w:ind w:left="5957" w:hanging="360"/>
      </w:pPr>
      <w:rPr>
        <w:rFonts w:hint="default" w:ascii="Wingdings" w:hAnsi="Wingdings"/>
      </w:rPr>
    </w:lvl>
    <w:lvl w:ilvl="6" w:tplc="10090001" w:tentative="1">
      <w:start w:val="1"/>
      <w:numFmt w:val="bullet"/>
      <w:lvlText w:val=""/>
      <w:lvlJc w:val="left"/>
      <w:pPr>
        <w:ind w:left="6677" w:hanging="360"/>
      </w:pPr>
      <w:rPr>
        <w:rFonts w:hint="default" w:ascii="Symbol" w:hAnsi="Symbol"/>
      </w:rPr>
    </w:lvl>
    <w:lvl w:ilvl="7" w:tplc="10090003" w:tentative="1">
      <w:start w:val="1"/>
      <w:numFmt w:val="bullet"/>
      <w:lvlText w:val="o"/>
      <w:lvlJc w:val="left"/>
      <w:pPr>
        <w:ind w:left="7397" w:hanging="360"/>
      </w:pPr>
      <w:rPr>
        <w:rFonts w:hint="default" w:ascii="Courier New" w:hAnsi="Courier New" w:cs="Courier New"/>
      </w:rPr>
    </w:lvl>
    <w:lvl w:ilvl="8" w:tplc="10090005" w:tentative="1">
      <w:start w:val="1"/>
      <w:numFmt w:val="bullet"/>
      <w:lvlText w:val=""/>
      <w:lvlJc w:val="left"/>
      <w:pPr>
        <w:ind w:left="8117" w:hanging="360"/>
      </w:pPr>
      <w:rPr>
        <w:rFonts w:hint="default" w:ascii="Wingdings" w:hAnsi="Wingdings"/>
      </w:rPr>
    </w:lvl>
  </w:abstractNum>
  <w:abstractNum w:abstractNumId="7" w15:restartNumberingAfterBreak="0">
    <w:nsid w:val="081A0077"/>
    <w:multiLevelType w:val="hybridMultilevel"/>
    <w:tmpl w:val="00F2C0F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0AD36F18"/>
    <w:multiLevelType w:val="hybridMultilevel"/>
    <w:tmpl w:val="2BB05AE4"/>
    <w:lvl w:ilvl="0" w:tplc="0409000B">
      <w:start w:val="1"/>
      <w:numFmt w:val="bullet"/>
      <w:lvlText w:val=""/>
      <w:lvlJc w:val="left"/>
      <w:pPr>
        <w:ind w:left="1495" w:hanging="360"/>
      </w:pPr>
      <w:rPr>
        <w:rFonts w:hint="default" w:ascii="Wingdings" w:hAnsi="Wingdings"/>
      </w:rPr>
    </w:lvl>
    <w:lvl w:ilvl="1" w:tplc="04090003" w:tentative="1">
      <w:start w:val="1"/>
      <w:numFmt w:val="bullet"/>
      <w:lvlText w:val="o"/>
      <w:lvlJc w:val="left"/>
      <w:pPr>
        <w:ind w:left="2215" w:hanging="360"/>
      </w:pPr>
      <w:rPr>
        <w:rFonts w:hint="default" w:ascii="Courier New" w:hAnsi="Courier New" w:cs="Courier New"/>
      </w:rPr>
    </w:lvl>
    <w:lvl w:ilvl="2" w:tplc="04090005" w:tentative="1">
      <w:start w:val="1"/>
      <w:numFmt w:val="bullet"/>
      <w:lvlText w:val=""/>
      <w:lvlJc w:val="left"/>
      <w:pPr>
        <w:ind w:left="2935" w:hanging="360"/>
      </w:pPr>
      <w:rPr>
        <w:rFonts w:hint="default" w:ascii="Wingdings" w:hAnsi="Wingdings"/>
      </w:rPr>
    </w:lvl>
    <w:lvl w:ilvl="3" w:tplc="04090001" w:tentative="1">
      <w:start w:val="1"/>
      <w:numFmt w:val="bullet"/>
      <w:lvlText w:val=""/>
      <w:lvlJc w:val="left"/>
      <w:pPr>
        <w:ind w:left="3655" w:hanging="360"/>
      </w:pPr>
      <w:rPr>
        <w:rFonts w:hint="default" w:ascii="Symbol" w:hAnsi="Symbol"/>
      </w:rPr>
    </w:lvl>
    <w:lvl w:ilvl="4" w:tplc="04090003" w:tentative="1">
      <w:start w:val="1"/>
      <w:numFmt w:val="bullet"/>
      <w:lvlText w:val="o"/>
      <w:lvlJc w:val="left"/>
      <w:pPr>
        <w:ind w:left="4375" w:hanging="360"/>
      </w:pPr>
      <w:rPr>
        <w:rFonts w:hint="default" w:ascii="Courier New" w:hAnsi="Courier New" w:cs="Courier New"/>
      </w:rPr>
    </w:lvl>
    <w:lvl w:ilvl="5" w:tplc="04090005" w:tentative="1">
      <w:start w:val="1"/>
      <w:numFmt w:val="bullet"/>
      <w:lvlText w:val=""/>
      <w:lvlJc w:val="left"/>
      <w:pPr>
        <w:ind w:left="5095" w:hanging="360"/>
      </w:pPr>
      <w:rPr>
        <w:rFonts w:hint="default" w:ascii="Wingdings" w:hAnsi="Wingdings"/>
      </w:rPr>
    </w:lvl>
    <w:lvl w:ilvl="6" w:tplc="04090001" w:tentative="1">
      <w:start w:val="1"/>
      <w:numFmt w:val="bullet"/>
      <w:lvlText w:val=""/>
      <w:lvlJc w:val="left"/>
      <w:pPr>
        <w:ind w:left="5815" w:hanging="360"/>
      </w:pPr>
      <w:rPr>
        <w:rFonts w:hint="default" w:ascii="Symbol" w:hAnsi="Symbol"/>
      </w:rPr>
    </w:lvl>
    <w:lvl w:ilvl="7" w:tplc="04090003" w:tentative="1">
      <w:start w:val="1"/>
      <w:numFmt w:val="bullet"/>
      <w:lvlText w:val="o"/>
      <w:lvlJc w:val="left"/>
      <w:pPr>
        <w:ind w:left="6535" w:hanging="360"/>
      </w:pPr>
      <w:rPr>
        <w:rFonts w:hint="default" w:ascii="Courier New" w:hAnsi="Courier New" w:cs="Courier New"/>
      </w:rPr>
    </w:lvl>
    <w:lvl w:ilvl="8" w:tplc="04090005" w:tentative="1">
      <w:start w:val="1"/>
      <w:numFmt w:val="bullet"/>
      <w:lvlText w:val=""/>
      <w:lvlJc w:val="left"/>
      <w:pPr>
        <w:ind w:left="7255" w:hanging="360"/>
      </w:pPr>
      <w:rPr>
        <w:rFonts w:hint="default" w:ascii="Wingdings" w:hAnsi="Wingdings"/>
      </w:rPr>
    </w:lvl>
  </w:abstractNum>
  <w:abstractNum w:abstractNumId="9" w15:restartNumberingAfterBreak="0">
    <w:nsid w:val="0C06708B"/>
    <w:multiLevelType w:val="hybridMultilevel"/>
    <w:tmpl w:val="9B48B64C"/>
    <w:lvl w:ilvl="0" w:tplc="0409000D">
      <w:start w:val="1"/>
      <w:numFmt w:val="bullet"/>
      <w:lvlText w:val=""/>
      <w:lvlJc w:val="left"/>
      <w:pPr>
        <w:ind w:left="2490" w:hanging="360"/>
      </w:pPr>
      <w:rPr>
        <w:rFonts w:hint="default" w:ascii="Wingdings" w:hAnsi="Wingdings"/>
      </w:rPr>
    </w:lvl>
    <w:lvl w:ilvl="1" w:tplc="04090003" w:tentative="1">
      <w:start w:val="1"/>
      <w:numFmt w:val="bullet"/>
      <w:lvlText w:val="o"/>
      <w:lvlJc w:val="left"/>
      <w:pPr>
        <w:ind w:left="3210" w:hanging="360"/>
      </w:pPr>
      <w:rPr>
        <w:rFonts w:hint="default" w:ascii="Courier New" w:hAnsi="Courier New" w:cs="Courier New"/>
      </w:rPr>
    </w:lvl>
    <w:lvl w:ilvl="2" w:tplc="04090005" w:tentative="1">
      <w:start w:val="1"/>
      <w:numFmt w:val="bullet"/>
      <w:lvlText w:val=""/>
      <w:lvlJc w:val="left"/>
      <w:pPr>
        <w:ind w:left="3930" w:hanging="360"/>
      </w:pPr>
      <w:rPr>
        <w:rFonts w:hint="default" w:ascii="Wingdings" w:hAnsi="Wingdings"/>
      </w:rPr>
    </w:lvl>
    <w:lvl w:ilvl="3" w:tplc="04090001" w:tentative="1">
      <w:start w:val="1"/>
      <w:numFmt w:val="bullet"/>
      <w:lvlText w:val=""/>
      <w:lvlJc w:val="left"/>
      <w:pPr>
        <w:ind w:left="4650" w:hanging="360"/>
      </w:pPr>
      <w:rPr>
        <w:rFonts w:hint="default" w:ascii="Symbol" w:hAnsi="Symbol"/>
      </w:rPr>
    </w:lvl>
    <w:lvl w:ilvl="4" w:tplc="04090003" w:tentative="1">
      <w:start w:val="1"/>
      <w:numFmt w:val="bullet"/>
      <w:lvlText w:val="o"/>
      <w:lvlJc w:val="left"/>
      <w:pPr>
        <w:ind w:left="5370" w:hanging="360"/>
      </w:pPr>
      <w:rPr>
        <w:rFonts w:hint="default" w:ascii="Courier New" w:hAnsi="Courier New" w:cs="Courier New"/>
      </w:rPr>
    </w:lvl>
    <w:lvl w:ilvl="5" w:tplc="04090005" w:tentative="1">
      <w:start w:val="1"/>
      <w:numFmt w:val="bullet"/>
      <w:lvlText w:val=""/>
      <w:lvlJc w:val="left"/>
      <w:pPr>
        <w:ind w:left="6090" w:hanging="360"/>
      </w:pPr>
      <w:rPr>
        <w:rFonts w:hint="default" w:ascii="Wingdings" w:hAnsi="Wingdings"/>
      </w:rPr>
    </w:lvl>
    <w:lvl w:ilvl="6" w:tplc="04090001" w:tentative="1">
      <w:start w:val="1"/>
      <w:numFmt w:val="bullet"/>
      <w:lvlText w:val=""/>
      <w:lvlJc w:val="left"/>
      <w:pPr>
        <w:ind w:left="6810" w:hanging="360"/>
      </w:pPr>
      <w:rPr>
        <w:rFonts w:hint="default" w:ascii="Symbol" w:hAnsi="Symbol"/>
      </w:rPr>
    </w:lvl>
    <w:lvl w:ilvl="7" w:tplc="04090003" w:tentative="1">
      <w:start w:val="1"/>
      <w:numFmt w:val="bullet"/>
      <w:lvlText w:val="o"/>
      <w:lvlJc w:val="left"/>
      <w:pPr>
        <w:ind w:left="7530" w:hanging="360"/>
      </w:pPr>
      <w:rPr>
        <w:rFonts w:hint="default" w:ascii="Courier New" w:hAnsi="Courier New" w:cs="Courier New"/>
      </w:rPr>
    </w:lvl>
    <w:lvl w:ilvl="8" w:tplc="04090005" w:tentative="1">
      <w:start w:val="1"/>
      <w:numFmt w:val="bullet"/>
      <w:lvlText w:val=""/>
      <w:lvlJc w:val="left"/>
      <w:pPr>
        <w:ind w:left="8250" w:hanging="360"/>
      </w:pPr>
      <w:rPr>
        <w:rFonts w:hint="default" w:ascii="Wingdings" w:hAnsi="Wingdings"/>
      </w:rPr>
    </w:lvl>
  </w:abstractNum>
  <w:abstractNum w:abstractNumId="10" w15:restartNumberingAfterBreak="0">
    <w:nsid w:val="15396A78"/>
    <w:multiLevelType w:val="hybridMultilevel"/>
    <w:tmpl w:val="7A86C64C"/>
    <w:lvl w:ilvl="0" w:tplc="0409000B">
      <w:start w:val="1"/>
      <w:numFmt w:val="bullet"/>
      <w:lvlText w:val=""/>
      <w:lvlJc w:val="left"/>
      <w:pPr>
        <w:ind w:left="1440" w:hanging="360"/>
      </w:pPr>
      <w:rPr>
        <w:rFonts w:hint="default" w:ascii="Wingdings" w:hAnsi="Wingdings"/>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11" w15:restartNumberingAfterBreak="0">
    <w:nsid w:val="16697419"/>
    <w:multiLevelType w:val="hybridMultilevel"/>
    <w:tmpl w:val="78E0CF8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16FE4305"/>
    <w:multiLevelType w:val="hybridMultilevel"/>
    <w:tmpl w:val="A06AADA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173215D2"/>
    <w:multiLevelType w:val="hybridMultilevel"/>
    <w:tmpl w:val="96AE37B8"/>
    <w:lvl w:ilvl="0" w:tplc="0409000D">
      <w:start w:val="1"/>
      <w:numFmt w:val="bullet"/>
      <w:lvlText w:val=""/>
      <w:lvlJc w:val="left"/>
      <w:pPr>
        <w:ind w:left="2160" w:hanging="360"/>
      </w:pPr>
      <w:rPr>
        <w:rFonts w:hint="default" w:ascii="Wingdings" w:hAnsi="Wingdings"/>
      </w:rPr>
    </w:lvl>
    <w:lvl w:ilvl="1" w:tplc="04090003" w:tentative="1">
      <w:start w:val="1"/>
      <w:numFmt w:val="bullet"/>
      <w:lvlText w:val="o"/>
      <w:lvlJc w:val="left"/>
      <w:pPr>
        <w:ind w:left="2880" w:hanging="360"/>
      </w:pPr>
      <w:rPr>
        <w:rFonts w:hint="default" w:ascii="Courier New" w:hAnsi="Courier New" w:cs="Courier New"/>
      </w:rPr>
    </w:lvl>
    <w:lvl w:ilvl="2" w:tplc="04090005" w:tentative="1">
      <w:start w:val="1"/>
      <w:numFmt w:val="bullet"/>
      <w:lvlText w:val=""/>
      <w:lvlJc w:val="left"/>
      <w:pPr>
        <w:ind w:left="3600" w:hanging="360"/>
      </w:pPr>
      <w:rPr>
        <w:rFonts w:hint="default" w:ascii="Wingdings" w:hAnsi="Wingdings"/>
      </w:rPr>
    </w:lvl>
    <w:lvl w:ilvl="3" w:tplc="04090001" w:tentative="1">
      <w:start w:val="1"/>
      <w:numFmt w:val="bullet"/>
      <w:lvlText w:val=""/>
      <w:lvlJc w:val="left"/>
      <w:pPr>
        <w:ind w:left="4320" w:hanging="360"/>
      </w:pPr>
      <w:rPr>
        <w:rFonts w:hint="default" w:ascii="Symbol" w:hAnsi="Symbol"/>
      </w:rPr>
    </w:lvl>
    <w:lvl w:ilvl="4" w:tplc="04090003" w:tentative="1">
      <w:start w:val="1"/>
      <w:numFmt w:val="bullet"/>
      <w:lvlText w:val="o"/>
      <w:lvlJc w:val="left"/>
      <w:pPr>
        <w:ind w:left="5040" w:hanging="360"/>
      </w:pPr>
      <w:rPr>
        <w:rFonts w:hint="default" w:ascii="Courier New" w:hAnsi="Courier New" w:cs="Courier New"/>
      </w:rPr>
    </w:lvl>
    <w:lvl w:ilvl="5" w:tplc="04090005" w:tentative="1">
      <w:start w:val="1"/>
      <w:numFmt w:val="bullet"/>
      <w:lvlText w:val=""/>
      <w:lvlJc w:val="left"/>
      <w:pPr>
        <w:ind w:left="5760" w:hanging="360"/>
      </w:pPr>
      <w:rPr>
        <w:rFonts w:hint="default" w:ascii="Wingdings" w:hAnsi="Wingdings"/>
      </w:rPr>
    </w:lvl>
    <w:lvl w:ilvl="6" w:tplc="04090001" w:tentative="1">
      <w:start w:val="1"/>
      <w:numFmt w:val="bullet"/>
      <w:lvlText w:val=""/>
      <w:lvlJc w:val="left"/>
      <w:pPr>
        <w:ind w:left="6480" w:hanging="360"/>
      </w:pPr>
      <w:rPr>
        <w:rFonts w:hint="default" w:ascii="Symbol" w:hAnsi="Symbol"/>
      </w:rPr>
    </w:lvl>
    <w:lvl w:ilvl="7" w:tplc="04090003" w:tentative="1">
      <w:start w:val="1"/>
      <w:numFmt w:val="bullet"/>
      <w:lvlText w:val="o"/>
      <w:lvlJc w:val="left"/>
      <w:pPr>
        <w:ind w:left="7200" w:hanging="360"/>
      </w:pPr>
      <w:rPr>
        <w:rFonts w:hint="default" w:ascii="Courier New" w:hAnsi="Courier New" w:cs="Courier New"/>
      </w:rPr>
    </w:lvl>
    <w:lvl w:ilvl="8" w:tplc="04090005" w:tentative="1">
      <w:start w:val="1"/>
      <w:numFmt w:val="bullet"/>
      <w:lvlText w:val=""/>
      <w:lvlJc w:val="left"/>
      <w:pPr>
        <w:ind w:left="7920" w:hanging="360"/>
      </w:pPr>
      <w:rPr>
        <w:rFonts w:hint="default" w:ascii="Wingdings" w:hAnsi="Wingdings"/>
      </w:rPr>
    </w:lvl>
  </w:abstractNum>
  <w:abstractNum w:abstractNumId="14" w15:restartNumberingAfterBreak="0">
    <w:nsid w:val="192B460B"/>
    <w:multiLevelType w:val="hybridMultilevel"/>
    <w:tmpl w:val="142EA098"/>
    <w:lvl w:ilvl="0" w:tplc="0409000B">
      <w:start w:val="1"/>
      <w:numFmt w:val="bullet"/>
      <w:lvlText w:val=""/>
      <w:lvlJc w:val="left"/>
      <w:pPr>
        <w:ind w:left="1637" w:hanging="360"/>
      </w:pPr>
      <w:rPr>
        <w:rFonts w:hint="default" w:ascii="Wingdings" w:hAnsi="Wingdings"/>
      </w:rPr>
    </w:lvl>
    <w:lvl w:ilvl="1" w:tplc="04090003" w:tentative="1">
      <w:start w:val="1"/>
      <w:numFmt w:val="bullet"/>
      <w:lvlText w:val="o"/>
      <w:lvlJc w:val="left"/>
      <w:pPr>
        <w:ind w:left="3180" w:hanging="360"/>
      </w:pPr>
      <w:rPr>
        <w:rFonts w:hint="default" w:ascii="Courier New" w:hAnsi="Courier New" w:cs="Courier New"/>
      </w:rPr>
    </w:lvl>
    <w:lvl w:ilvl="2" w:tplc="04090005" w:tentative="1">
      <w:start w:val="1"/>
      <w:numFmt w:val="bullet"/>
      <w:lvlText w:val=""/>
      <w:lvlJc w:val="left"/>
      <w:pPr>
        <w:ind w:left="3900" w:hanging="360"/>
      </w:pPr>
      <w:rPr>
        <w:rFonts w:hint="default" w:ascii="Wingdings" w:hAnsi="Wingdings"/>
      </w:rPr>
    </w:lvl>
    <w:lvl w:ilvl="3" w:tplc="04090001" w:tentative="1">
      <w:start w:val="1"/>
      <w:numFmt w:val="bullet"/>
      <w:lvlText w:val=""/>
      <w:lvlJc w:val="left"/>
      <w:pPr>
        <w:ind w:left="4620" w:hanging="360"/>
      </w:pPr>
      <w:rPr>
        <w:rFonts w:hint="default" w:ascii="Symbol" w:hAnsi="Symbol"/>
      </w:rPr>
    </w:lvl>
    <w:lvl w:ilvl="4" w:tplc="04090003" w:tentative="1">
      <w:start w:val="1"/>
      <w:numFmt w:val="bullet"/>
      <w:lvlText w:val="o"/>
      <w:lvlJc w:val="left"/>
      <w:pPr>
        <w:ind w:left="5340" w:hanging="360"/>
      </w:pPr>
      <w:rPr>
        <w:rFonts w:hint="default" w:ascii="Courier New" w:hAnsi="Courier New" w:cs="Courier New"/>
      </w:rPr>
    </w:lvl>
    <w:lvl w:ilvl="5" w:tplc="04090005" w:tentative="1">
      <w:start w:val="1"/>
      <w:numFmt w:val="bullet"/>
      <w:lvlText w:val=""/>
      <w:lvlJc w:val="left"/>
      <w:pPr>
        <w:ind w:left="6060" w:hanging="360"/>
      </w:pPr>
      <w:rPr>
        <w:rFonts w:hint="default" w:ascii="Wingdings" w:hAnsi="Wingdings"/>
      </w:rPr>
    </w:lvl>
    <w:lvl w:ilvl="6" w:tplc="04090001" w:tentative="1">
      <w:start w:val="1"/>
      <w:numFmt w:val="bullet"/>
      <w:lvlText w:val=""/>
      <w:lvlJc w:val="left"/>
      <w:pPr>
        <w:ind w:left="6780" w:hanging="360"/>
      </w:pPr>
      <w:rPr>
        <w:rFonts w:hint="default" w:ascii="Symbol" w:hAnsi="Symbol"/>
      </w:rPr>
    </w:lvl>
    <w:lvl w:ilvl="7" w:tplc="04090003" w:tentative="1">
      <w:start w:val="1"/>
      <w:numFmt w:val="bullet"/>
      <w:lvlText w:val="o"/>
      <w:lvlJc w:val="left"/>
      <w:pPr>
        <w:ind w:left="7500" w:hanging="360"/>
      </w:pPr>
      <w:rPr>
        <w:rFonts w:hint="default" w:ascii="Courier New" w:hAnsi="Courier New" w:cs="Courier New"/>
      </w:rPr>
    </w:lvl>
    <w:lvl w:ilvl="8" w:tplc="04090005" w:tentative="1">
      <w:start w:val="1"/>
      <w:numFmt w:val="bullet"/>
      <w:lvlText w:val=""/>
      <w:lvlJc w:val="left"/>
      <w:pPr>
        <w:ind w:left="8220" w:hanging="360"/>
      </w:pPr>
      <w:rPr>
        <w:rFonts w:hint="default" w:ascii="Wingdings" w:hAnsi="Wingdings"/>
      </w:rPr>
    </w:lvl>
  </w:abstractNum>
  <w:abstractNum w:abstractNumId="15" w15:restartNumberingAfterBreak="0">
    <w:nsid w:val="1A5861D6"/>
    <w:multiLevelType w:val="hybridMultilevel"/>
    <w:tmpl w:val="5ABC530E"/>
    <w:lvl w:ilvl="0" w:tplc="04090001">
      <w:start w:val="1"/>
      <w:numFmt w:val="bullet"/>
      <w:lvlText w:val=""/>
      <w:lvlJc w:val="left"/>
      <w:pPr>
        <w:ind w:left="786" w:hanging="360"/>
      </w:pPr>
      <w:rPr>
        <w:rFonts w:hint="default" w:ascii="Symbol" w:hAnsi="Symbol"/>
      </w:rPr>
    </w:lvl>
    <w:lvl w:ilvl="1" w:tplc="04090003" w:tentative="1">
      <w:start w:val="1"/>
      <w:numFmt w:val="bullet"/>
      <w:lvlText w:val="o"/>
      <w:lvlJc w:val="left"/>
      <w:pPr>
        <w:ind w:left="3300" w:hanging="360"/>
      </w:pPr>
      <w:rPr>
        <w:rFonts w:hint="default" w:ascii="Courier New" w:hAnsi="Courier New" w:cs="Courier New"/>
      </w:rPr>
    </w:lvl>
    <w:lvl w:ilvl="2" w:tplc="04090005" w:tentative="1">
      <w:start w:val="1"/>
      <w:numFmt w:val="bullet"/>
      <w:lvlText w:val=""/>
      <w:lvlJc w:val="left"/>
      <w:pPr>
        <w:ind w:left="4020" w:hanging="360"/>
      </w:pPr>
      <w:rPr>
        <w:rFonts w:hint="default" w:ascii="Wingdings" w:hAnsi="Wingdings"/>
      </w:rPr>
    </w:lvl>
    <w:lvl w:ilvl="3" w:tplc="04090001" w:tentative="1">
      <w:start w:val="1"/>
      <w:numFmt w:val="bullet"/>
      <w:lvlText w:val=""/>
      <w:lvlJc w:val="left"/>
      <w:pPr>
        <w:ind w:left="4740" w:hanging="360"/>
      </w:pPr>
      <w:rPr>
        <w:rFonts w:hint="default" w:ascii="Symbol" w:hAnsi="Symbol"/>
      </w:rPr>
    </w:lvl>
    <w:lvl w:ilvl="4" w:tplc="04090003" w:tentative="1">
      <w:start w:val="1"/>
      <w:numFmt w:val="bullet"/>
      <w:lvlText w:val="o"/>
      <w:lvlJc w:val="left"/>
      <w:pPr>
        <w:ind w:left="5460" w:hanging="360"/>
      </w:pPr>
      <w:rPr>
        <w:rFonts w:hint="default" w:ascii="Courier New" w:hAnsi="Courier New" w:cs="Courier New"/>
      </w:rPr>
    </w:lvl>
    <w:lvl w:ilvl="5" w:tplc="04090005" w:tentative="1">
      <w:start w:val="1"/>
      <w:numFmt w:val="bullet"/>
      <w:lvlText w:val=""/>
      <w:lvlJc w:val="left"/>
      <w:pPr>
        <w:ind w:left="6180" w:hanging="360"/>
      </w:pPr>
      <w:rPr>
        <w:rFonts w:hint="default" w:ascii="Wingdings" w:hAnsi="Wingdings"/>
      </w:rPr>
    </w:lvl>
    <w:lvl w:ilvl="6" w:tplc="04090001" w:tentative="1">
      <w:start w:val="1"/>
      <w:numFmt w:val="bullet"/>
      <w:lvlText w:val=""/>
      <w:lvlJc w:val="left"/>
      <w:pPr>
        <w:ind w:left="6900" w:hanging="360"/>
      </w:pPr>
      <w:rPr>
        <w:rFonts w:hint="default" w:ascii="Symbol" w:hAnsi="Symbol"/>
      </w:rPr>
    </w:lvl>
    <w:lvl w:ilvl="7" w:tplc="04090003" w:tentative="1">
      <w:start w:val="1"/>
      <w:numFmt w:val="bullet"/>
      <w:lvlText w:val="o"/>
      <w:lvlJc w:val="left"/>
      <w:pPr>
        <w:ind w:left="7620" w:hanging="360"/>
      </w:pPr>
      <w:rPr>
        <w:rFonts w:hint="default" w:ascii="Courier New" w:hAnsi="Courier New" w:cs="Courier New"/>
      </w:rPr>
    </w:lvl>
    <w:lvl w:ilvl="8" w:tplc="04090005" w:tentative="1">
      <w:start w:val="1"/>
      <w:numFmt w:val="bullet"/>
      <w:lvlText w:val=""/>
      <w:lvlJc w:val="left"/>
      <w:pPr>
        <w:ind w:left="8340" w:hanging="360"/>
      </w:pPr>
      <w:rPr>
        <w:rFonts w:hint="default" w:ascii="Wingdings" w:hAnsi="Wingdings"/>
      </w:rPr>
    </w:lvl>
  </w:abstractNum>
  <w:abstractNum w:abstractNumId="16" w15:restartNumberingAfterBreak="0">
    <w:nsid w:val="1B8A2DAD"/>
    <w:multiLevelType w:val="hybridMultilevel"/>
    <w:tmpl w:val="423A25C2"/>
    <w:lvl w:ilvl="0" w:tplc="0409000B">
      <w:start w:val="1"/>
      <w:numFmt w:val="bullet"/>
      <w:lvlText w:val=""/>
      <w:lvlJc w:val="left"/>
      <w:pPr>
        <w:ind w:left="1495" w:hanging="360"/>
      </w:pPr>
      <w:rPr>
        <w:rFonts w:hint="default" w:ascii="Wingdings" w:hAnsi="Wingdings"/>
      </w:rPr>
    </w:lvl>
    <w:lvl w:ilvl="1" w:tplc="04090003" w:tentative="1">
      <w:start w:val="1"/>
      <w:numFmt w:val="bullet"/>
      <w:lvlText w:val="o"/>
      <w:lvlJc w:val="left"/>
      <w:pPr>
        <w:ind w:left="2215" w:hanging="360"/>
      </w:pPr>
      <w:rPr>
        <w:rFonts w:hint="default" w:ascii="Courier New" w:hAnsi="Courier New" w:cs="Courier New"/>
      </w:rPr>
    </w:lvl>
    <w:lvl w:ilvl="2" w:tplc="04090005" w:tentative="1">
      <w:start w:val="1"/>
      <w:numFmt w:val="bullet"/>
      <w:lvlText w:val=""/>
      <w:lvlJc w:val="left"/>
      <w:pPr>
        <w:ind w:left="2935" w:hanging="360"/>
      </w:pPr>
      <w:rPr>
        <w:rFonts w:hint="default" w:ascii="Wingdings" w:hAnsi="Wingdings"/>
      </w:rPr>
    </w:lvl>
    <w:lvl w:ilvl="3" w:tplc="04090001" w:tentative="1">
      <w:start w:val="1"/>
      <w:numFmt w:val="bullet"/>
      <w:lvlText w:val=""/>
      <w:lvlJc w:val="left"/>
      <w:pPr>
        <w:ind w:left="3655" w:hanging="360"/>
      </w:pPr>
      <w:rPr>
        <w:rFonts w:hint="default" w:ascii="Symbol" w:hAnsi="Symbol"/>
      </w:rPr>
    </w:lvl>
    <w:lvl w:ilvl="4" w:tplc="04090003" w:tentative="1">
      <w:start w:val="1"/>
      <w:numFmt w:val="bullet"/>
      <w:lvlText w:val="o"/>
      <w:lvlJc w:val="left"/>
      <w:pPr>
        <w:ind w:left="4375" w:hanging="360"/>
      </w:pPr>
      <w:rPr>
        <w:rFonts w:hint="default" w:ascii="Courier New" w:hAnsi="Courier New" w:cs="Courier New"/>
      </w:rPr>
    </w:lvl>
    <w:lvl w:ilvl="5" w:tplc="04090005" w:tentative="1">
      <w:start w:val="1"/>
      <w:numFmt w:val="bullet"/>
      <w:lvlText w:val=""/>
      <w:lvlJc w:val="left"/>
      <w:pPr>
        <w:ind w:left="5095" w:hanging="360"/>
      </w:pPr>
      <w:rPr>
        <w:rFonts w:hint="default" w:ascii="Wingdings" w:hAnsi="Wingdings"/>
      </w:rPr>
    </w:lvl>
    <w:lvl w:ilvl="6" w:tplc="04090001" w:tentative="1">
      <w:start w:val="1"/>
      <w:numFmt w:val="bullet"/>
      <w:lvlText w:val=""/>
      <w:lvlJc w:val="left"/>
      <w:pPr>
        <w:ind w:left="5815" w:hanging="360"/>
      </w:pPr>
      <w:rPr>
        <w:rFonts w:hint="default" w:ascii="Symbol" w:hAnsi="Symbol"/>
      </w:rPr>
    </w:lvl>
    <w:lvl w:ilvl="7" w:tplc="04090003" w:tentative="1">
      <w:start w:val="1"/>
      <w:numFmt w:val="bullet"/>
      <w:lvlText w:val="o"/>
      <w:lvlJc w:val="left"/>
      <w:pPr>
        <w:ind w:left="6535" w:hanging="360"/>
      </w:pPr>
      <w:rPr>
        <w:rFonts w:hint="default" w:ascii="Courier New" w:hAnsi="Courier New" w:cs="Courier New"/>
      </w:rPr>
    </w:lvl>
    <w:lvl w:ilvl="8" w:tplc="04090005" w:tentative="1">
      <w:start w:val="1"/>
      <w:numFmt w:val="bullet"/>
      <w:lvlText w:val=""/>
      <w:lvlJc w:val="left"/>
      <w:pPr>
        <w:ind w:left="7255" w:hanging="360"/>
      </w:pPr>
      <w:rPr>
        <w:rFonts w:hint="default" w:ascii="Wingdings" w:hAnsi="Wingdings"/>
      </w:rPr>
    </w:lvl>
  </w:abstractNum>
  <w:abstractNum w:abstractNumId="17" w15:restartNumberingAfterBreak="0">
    <w:nsid w:val="1C326D40"/>
    <w:multiLevelType w:val="hybridMultilevel"/>
    <w:tmpl w:val="0B1EDBB8"/>
    <w:lvl w:ilvl="0" w:tplc="5190736E">
      <w:numFmt w:val="bullet"/>
      <w:lvlText w:val="•"/>
      <w:lvlJc w:val="left"/>
      <w:pPr>
        <w:ind w:left="372" w:hanging="360"/>
      </w:pPr>
      <w:rPr>
        <w:rFonts w:hint="default" w:ascii="Cambria" w:hAnsi="Cambria" w:eastAsiaTheme="minorEastAsia" w:cstheme="minorBidi"/>
      </w:rPr>
    </w:lvl>
    <w:lvl w:ilvl="1" w:tplc="08090003">
      <w:start w:val="1"/>
      <w:numFmt w:val="bullet"/>
      <w:lvlText w:val="o"/>
      <w:lvlJc w:val="left"/>
      <w:pPr>
        <w:ind w:left="1092" w:hanging="360"/>
      </w:pPr>
      <w:rPr>
        <w:rFonts w:hint="default" w:ascii="Courier New" w:hAnsi="Courier New" w:cs="Courier New"/>
      </w:rPr>
    </w:lvl>
    <w:lvl w:ilvl="2" w:tplc="08090005">
      <w:start w:val="1"/>
      <w:numFmt w:val="bullet"/>
      <w:lvlText w:val=""/>
      <w:lvlJc w:val="left"/>
      <w:pPr>
        <w:ind w:left="1812" w:hanging="360"/>
      </w:pPr>
      <w:rPr>
        <w:rFonts w:hint="default" w:ascii="Wingdings" w:hAnsi="Wingdings"/>
      </w:rPr>
    </w:lvl>
    <w:lvl w:ilvl="3" w:tplc="08090001" w:tentative="1">
      <w:start w:val="1"/>
      <w:numFmt w:val="bullet"/>
      <w:lvlText w:val=""/>
      <w:lvlJc w:val="left"/>
      <w:pPr>
        <w:ind w:left="2532" w:hanging="360"/>
      </w:pPr>
      <w:rPr>
        <w:rFonts w:hint="default" w:ascii="Symbol" w:hAnsi="Symbol"/>
      </w:rPr>
    </w:lvl>
    <w:lvl w:ilvl="4" w:tplc="08090003" w:tentative="1">
      <w:start w:val="1"/>
      <w:numFmt w:val="bullet"/>
      <w:lvlText w:val="o"/>
      <w:lvlJc w:val="left"/>
      <w:pPr>
        <w:ind w:left="3252" w:hanging="360"/>
      </w:pPr>
      <w:rPr>
        <w:rFonts w:hint="default" w:ascii="Courier New" w:hAnsi="Courier New" w:cs="Courier New"/>
      </w:rPr>
    </w:lvl>
    <w:lvl w:ilvl="5" w:tplc="08090005" w:tentative="1">
      <w:start w:val="1"/>
      <w:numFmt w:val="bullet"/>
      <w:lvlText w:val=""/>
      <w:lvlJc w:val="left"/>
      <w:pPr>
        <w:ind w:left="3972" w:hanging="360"/>
      </w:pPr>
      <w:rPr>
        <w:rFonts w:hint="default" w:ascii="Wingdings" w:hAnsi="Wingdings"/>
      </w:rPr>
    </w:lvl>
    <w:lvl w:ilvl="6" w:tplc="08090001" w:tentative="1">
      <w:start w:val="1"/>
      <w:numFmt w:val="bullet"/>
      <w:lvlText w:val=""/>
      <w:lvlJc w:val="left"/>
      <w:pPr>
        <w:ind w:left="4692" w:hanging="360"/>
      </w:pPr>
      <w:rPr>
        <w:rFonts w:hint="default" w:ascii="Symbol" w:hAnsi="Symbol"/>
      </w:rPr>
    </w:lvl>
    <w:lvl w:ilvl="7" w:tplc="08090003" w:tentative="1">
      <w:start w:val="1"/>
      <w:numFmt w:val="bullet"/>
      <w:lvlText w:val="o"/>
      <w:lvlJc w:val="left"/>
      <w:pPr>
        <w:ind w:left="5412" w:hanging="360"/>
      </w:pPr>
      <w:rPr>
        <w:rFonts w:hint="default" w:ascii="Courier New" w:hAnsi="Courier New" w:cs="Courier New"/>
      </w:rPr>
    </w:lvl>
    <w:lvl w:ilvl="8" w:tplc="08090005" w:tentative="1">
      <w:start w:val="1"/>
      <w:numFmt w:val="bullet"/>
      <w:lvlText w:val=""/>
      <w:lvlJc w:val="left"/>
      <w:pPr>
        <w:ind w:left="6132" w:hanging="360"/>
      </w:pPr>
      <w:rPr>
        <w:rFonts w:hint="default" w:ascii="Wingdings" w:hAnsi="Wingdings"/>
      </w:rPr>
    </w:lvl>
  </w:abstractNum>
  <w:abstractNum w:abstractNumId="18" w15:restartNumberingAfterBreak="0">
    <w:nsid w:val="23C32092"/>
    <w:multiLevelType w:val="hybridMultilevel"/>
    <w:tmpl w:val="296424B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242F4C98"/>
    <w:multiLevelType w:val="hybridMultilevel"/>
    <w:tmpl w:val="30A6B110"/>
    <w:lvl w:ilvl="0" w:tplc="FFFFFFFF">
      <w:start w:val="1"/>
      <w:numFmt w:val="bullet"/>
      <w:lvlText w:val=""/>
      <w:lvlJc w:val="left"/>
      <w:pPr>
        <w:ind w:left="720" w:hanging="360"/>
      </w:pPr>
      <w:rPr>
        <w:rFonts w:hint="default" w:ascii="Symbol" w:hAnsi="Symbol"/>
        <w:color w:val="000000" w:themeColor="text1"/>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244A7182"/>
    <w:multiLevelType w:val="hybridMultilevel"/>
    <w:tmpl w:val="A4CA8D50"/>
    <w:lvl w:ilvl="0" w:tplc="0409000B">
      <w:start w:val="1"/>
      <w:numFmt w:val="bullet"/>
      <w:lvlText w:val=""/>
      <w:lvlJc w:val="left"/>
      <w:pPr>
        <w:ind w:left="1440" w:hanging="360"/>
      </w:pPr>
      <w:rPr>
        <w:rFonts w:hint="default" w:ascii="Wingdings" w:hAnsi="Wingdings"/>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21" w15:restartNumberingAfterBreak="0">
    <w:nsid w:val="25624D2F"/>
    <w:multiLevelType w:val="hybridMultilevel"/>
    <w:tmpl w:val="4792397C"/>
    <w:lvl w:ilvl="0" w:tplc="0409000B">
      <w:start w:val="1"/>
      <w:numFmt w:val="bullet"/>
      <w:lvlText w:val=""/>
      <w:lvlJc w:val="left"/>
      <w:pPr>
        <w:ind w:left="1440" w:hanging="360"/>
      </w:pPr>
      <w:rPr>
        <w:rFonts w:hint="default" w:ascii="Wingdings" w:hAnsi="Wingdings"/>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22" w15:restartNumberingAfterBreak="0">
    <w:nsid w:val="25F96FE2"/>
    <w:multiLevelType w:val="hybridMultilevel"/>
    <w:tmpl w:val="FE5CAF6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26D629F3"/>
    <w:multiLevelType w:val="hybridMultilevel"/>
    <w:tmpl w:val="332EC9C6"/>
    <w:lvl w:ilvl="0" w:tplc="04090001">
      <w:start w:val="1"/>
      <w:numFmt w:val="bullet"/>
      <w:lvlText w:val=""/>
      <w:lvlJc w:val="left"/>
      <w:pPr>
        <w:ind w:left="786" w:hanging="360"/>
      </w:pPr>
      <w:rPr>
        <w:rFonts w:hint="default" w:ascii="Symbol" w:hAnsi="Symbol"/>
      </w:rPr>
    </w:lvl>
    <w:lvl w:ilvl="1" w:tplc="04090003" w:tentative="1">
      <w:start w:val="1"/>
      <w:numFmt w:val="bullet"/>
      <w:lvlText w:val="o"/>
      <w:lvlJc w:val="left"/>
      <w:pPr>
        <w:ind w:left="1506" w:hanging="360"/>
      </w:pPr>
      <w:rPr>
        <w:rFonts w:hint="default" w:ascii="Courier New" w:hAnsi="Courier New" w:cs="Courier New"/>
      </w:rPr>
    </w:lvl>
    <w:lvl w:ilvl="2" w:tplc="04090005" w:tentative="1">
      <w:start w:val="1"/>
      <w:numFmt w:val="bullet"/>
      <w:lvlText w:val=""/>
      <w:lvlJc w:val="left"/>
      <w:pPr>
        <w:ind w:left="2226" w:hanging="360"/>
      </w:pPr>
      <w:rPr>
        <w:rFonts w:hint="default" w:ascii="Wingdings" w:hAnsi="Wingdings"/>
      </w:rPr>
    </w:lvl>
    <w:lvl w:ilvl="3" w:tplc="04090001" w:tentative="1">
      <w:start w:val="1"/>
      <w:numFmt w:val="bullet"/>
      <w:lvlText w:val=""/>
      <w:lvlJc w:val="left"/>
      <w:pPr>
        <w:ind w:left="2946" w:hanging="360"/>
      </w:pPr>
      <w:rPr>
        <w:rFonts w:hint="default" w:ascii="Symbol" w:hAnsi="Symbol"/>
      </w:rPr>
    </w:lvl>
    <w:lvl w:ilvl="4" w:tplc="04090003" w:tentative="1">
      <w:start w:val="1"/>
      <w:numFmt w:val="bullet"/>
      <w:lvlText w:val="o"/>
      <w:lvlJc w:val="left"/>
      <w:pPr>
        <w:ind w:left="3666" w:hanging="360"/>
      </w:pPr>
      <w:rPr>
        <w:rFonts w:hint="default" w:ascii="Courier New" w:hAnsi="Courier New" w:cs="Courier New"/>
      </w:rPr>
    </w:lvl>
    <w:lvl w:ilvl="5" w:tplc="04090005" w:tentative="1">
      <w:start w:val="1"/>
      <w:numFmt w:val="bullet"/>
      <w:lvlText w:val=""/>
      <w:lvlJc w:val="left"/>
      <w:pPr>
        <w:ind w:left="4386" w:hanging="360"/>
      </w:pPr>
      <w:rPr>
        <w:rFonts w:hint="default" w:ascii="Wingdings" w:hAnsi="Wingdings"/>
      </w:rPr>
    </w:lvl>
    <w:lvl w:ilvl="6" w:tplc="04090001" w:tentative="1">
      <w:start w:val="1"/>
      <w:numFmt w:val="bullet"/>
      <w:lvlText w:val=""/>
      <w:lvlJc w:val="left"/>
      <w:pPr>
        <w:ind w:left="5106" w:hanging="360"/>
      </w:pPr>
      <w:rPr>
        <w:rFonts w:hint="default" w:ascii="Symbol" w:hAnsi="Symbol"/>
      </w:rPr>
    </w:lvl>
    <w:lvl w:ilvl="7" w:tplc="04090003" w:tentative="1">
      <w:start w:val="1"/>
      <w:numFmt w:val="bullet"/>
      <w:lvlText w:val="o"/>
      <w:lvlJc w:val="left"/>
      <w:pPr>
        <w:ind w:left="5826" w:hanging="360"/>
      </w:pPr>
      <w:rPr>
        <w:rFonts w:hint="default" w:ascii="Courier New" w:hAnsi="Courier New" w:cs="Courier New"/>
      </w:rPr>
    </w:lvl>
    <w:lvl w:ilvl="8" w:tplc="04090005" w:tentative="1">
      <w:start w:val="1"/>
      <w:numFmt w:val="bullet"/>
      <w:lvlText w:val=""/>
      <w:lvlJc w:val="left"/>
      <w:pPr>
        <w:ind w:left="6546" w:hanging="360"/>
      </w:pPr>
      <w:rPr>
        <w:rFonts w:hint="default" w:ascii="Wingdings" w:hAnsi="Wingdings"/>
      </w:rPr>
    </w:lvl>
  </w:abstractNum>
  <w:abstractNum w:abstractNumId="24" w15:restartNumberingAfterBreak="0">
    <w:nsid w:val="28144069"/>
    <w:multiLevelType w:val="hybridMultilevel"/>
    <w:tmpl w:val="70165D98"/>
    <w:lvl w:ilvl="0" w:tplc="08090005">
      <w:start w:val="1"/>
      <w:numFmt w:val="bullet"/>
      <w:lvlText w:val=""/>
      <w:lvlJc w:val="left"/>
      <w:pPr>
        <w:ind w:left="1080" w:hanging="360"/>
      </w:pPr>
      <w:rPr>
        <w:rFonts w:hint="default" w:ascii="Wingdings" w:hAnsi="Wingdings"/>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5" w15:restartNumberingAfterBreak="0">
    <w:nsid w:val="2AB1718A"/>
    <w:multiLevelType w:val="hybridMultilevel"/>
    <w:tmpl w:val="0C9E7008"/>
    <w:lvl w:ilvl="0" w:tplc="04090001">
      <w:start w:val="1"/>
      <w:numFmt w:val="bullet"/>
      <w:lvlText w:val=""/>
      <w:lvlJc w:val="left"/>
      <w:pPr>
        <w:ind w:left="1350" w:hanging="360"/>
      </w:pPr>
      <w:rPr>
        <w:rFonts w:hint="default" w:ascii="Symbol" w:hAnsi="Symbol"/>
      </w:rPr>
    </w:lvl>
    <w:lvl w:ilvl="1" w:tplc="04090003" w:tentative="1">
      <w:start w:val="1"/>
      <w:numFmt w:val="bullet"/>
      <w:lvlText w:val="o"/>
      <w:lvlJc w:val="left"/>
      <w:pPr>
        <w:ind w:left="2070" w:hanging="360"/>
      </w:pPr>
      <w:rPr>
        <w:rFonts w:hint="default" w:ascii="Courier New" w:hAnsi="Courier New" w:cs="Courier New"/>
      </w:rPr>
    </w:lvl>
    <w:lvl w:ilvl="2" w:tplc="04090005" w:tentative="1">
      <w:start w:val="1"/>
      <w:numFmt w:val="bullet"/>
      <w:lvlText w:val=""/>
      <w:lvlJc w:val="left"/>
      <w:pPr>
        <w:ind w:left="2790" w:hanging="360"/>
      </w:pPr>
      <w:rPr>
        <w:rFonts w:hint="default" w:ascii="Wingdings" w:hAnsi="Wingdings"/>
      </w:rPr>
    </w:lvl>
    <w:lvl w:ilvl="3" w:tplc="04090001" w:tentative="1">
      <w:start w:val="1"/>
      <w:numFmt w:val="bullet"/>
      <w:lvlText w:val=""/>
      <w:lvlJc w:val="left"/>
      <w:pPr>
        <w:ind w:left="3510" w:hanging="360"/>
      </w:pPr>
      <w:rPr>
        <w:rFonts w:hint="default" w:ascii="Symbol" w:hAnsi="Symbol"/>
      </w:rPr>
    </w:lvl>
    <w:lvl w:ilvl="4" w:tplc="04090003" w:tentative="1">
      <w:start w:val="1"/>
      <w:numFmt w:val="bullet"/>
      <w:lvlText w:val="o"/>
      <w:lvlJc w:val="left"/>
      <w:pPr>
        <w:ind w:left="4230" w:hanging="360"/>
      </w:pPr>
      <w:rPr>
        <w:rFonts w:hint="default" w:ascii="Courier New" w:hAnsi="Courier New" w:cs="Courier New"/>
      </w:rPr>
    </w:lvl>
    <w:lvl w:ilvl="5" w:tplc="04090005" w:tentative="1">
      <w:start w:val="1"/>
      <w:numFmt w:val="bullet"/>
      <w:lvlText w:val=""/>
      <w:lvlJc w:val="left"/>
      <w:pPr>
        <w:ind w:left="4950" w:hanging="360"/>
      </w:pPr>
      <w:rPr>
        <w:rFonts w:hint="default" w:ascii="Wingdings" w:hAnsi="Wingdings"/>
      </w:rPr>
    </w:lvl>
    <w:lvl w:ilvl="6" w:tplc="04090001" w:tentative="1">
      <w:start w:val="1"/>
      <w:numFmt w:val="bullet"/>
      <w:lvlText w:val=""/>
      <w:lvlJc w:val="left"/>
      <w:pPr>
        <w:ind w:left="5670" w:hanging="360"/>
      </w:pPr>
      <w:rPr>
        <w:rFonts w:hint="default" w:ascii="Symbol" w:hAnsi="Symbol"/>
      </w:rPr>
    </w:lvl>
    <w:lvl w:ilvl="7" w:tplc="04090003" w:tentative="1">
      <w:start w:val="1"/>
      <w:numFmt w:val="bullet"/>
      <w:lvlText w:val="o"/>
      <w:lvlJc w:val="left"/>
      <w:pPr>
        <w:ind w:left="6390" w:hanging="360"/>
      </w:pPr>
      <w:rPr>
        <w:rFonts w:hint="default" w:ascii="Courier New" w:hAnsi="Courier New" w:cs="Courier New"/>
      </w:rPr>
    </w:lvl>
    <w:lvl w:ilvl="8" w:tplc="04090005" w:tentative="1">
      <w:start w:val="1"/>
      <w:numFmt w:val="bullet"/>
      <w:lvlText w:val=""/>
      <w:lvlJc w:val="left"/>
      <w:pPr>
        <w:ind w:left="7110" w:hanging="360"/>
      </w:pPr>
      <w:rPr>
        <w:rFonts w:hint="default" w:ascii="Wingdings" w:hAnsi="Wingdings"/>
      </w:rPr>
    </w:lvl>
  </w:abstractNum>
  <w:abstractNum w:abstractNumId="26" w15:restartNumberingAfterBreak="0">
    <w:nsid w:val="2BEB07AB"/>
    <w:multiLevelType w:val="hybridMultilevel"/>
    <w:tmpl w:val="9B324EDC"/>
    <w:lvl w:ilvl="0" w:tplc="0409000D">
      <w:start w:val="1"/>
      <w:numFmt w:val="bullet"/>
      <w:lvlText w:val=""/>
      <w:lvlJc w:val="left"/>
      <w:pPr>
        <w:ind w:left="2160" w:hanging="360"/>
      </w:pPr>
      <w:rPr>
        <w:rFonts w:hint="default" w:ascii="Wingdings" w:hAnsi="Wingdings"/>
      </w:rPr>
    </w:lvl>
    <w:lvl w:ilvl="1" w:tplc="04090003" w:tentative="1">
      <w:start w:val="1"/>
      <w:numFmt w:val="bullet"/>
      <w:lvlText w:val="o"/>
      <w:lvlJc w:val="left"/>
      <w:pPr>
        <w:ind w:left="2880" w:hanging="360"/>
      </w:pPr>
      <w:rPr>
        <w:rFonts w:hint="default" w:ascii="Courier New" w:hAnsi="Courier New" w:cs="Courier New"/>
      </w:rPr>
    </w:lvl>
    <w:lvl w:ilvl="2" w:tplc="04090005" w:tentative="1">
      <w:start w:val="1"/>
      <w:numFmt w:val="bullet"/>
      <w:lvlText w:val=""/>
      <w:lvlJc w:val="left"/>
      <w:pPr>
        <w:ind w:left="3600" w:hanging="360"/>
      </w:pPr>
      <w:rPr>
        <w:rFonts w:hint="default" w:ascii="Wingdings" w:hAnsi="Wingdings"/>
      </w:rPr>
    </w:lvl>
    <w:lvl w:ilvl="3" w:tplc="04090001" w:tentative="1">
      <w:start w:val="1"/>
      <w:numFmt w:val="bullet"/>
      <w:lvlText w:val=""/>
      <w:lvlJc w:val="left"/>
      <w:pPr>
        <w:ind w:left="4320" w:hanging="360"/>
      </w:pPr>
      <w:rPr>
        <w:rFonts w:hint="default" w:ascii="Symbol" w:hAnsi="Symbol"/>
      </w:rPr>
    </w:lvl>
    <w:lvl w:ilvl="4" w:tplc="04090003" w:tentative="1">
      <w:start w:val="1"/>
      <w:numFmt w:val="bullet"/>
      <w:lvlText w:val="o"/>
      <w:lvlJc w:val="left"/>
      <w:pPr>
        <w:ind w:left="5040" w:hanging="360"/>
      </w:pPr>
      <w:rPr>
        <w:rFonts w:hint="default" w:ascii="Courier New" w:hAnsi="Courier New" w:cs="Courier New"/>
      </w:rPr>
    </w:lvl>
    <w:lvl w:ilvl="5" w:tplc="04090005" w:tentative="1">
      <w:start w:val="1"/>
      <w:numFmt w:val="bullet"/>
      <w:lvlText w:val=""/>
      <w:lvlJc w:val="left"/>
      <w:pPr>
        <w:ind w:left="5760" w:hanging="360"/>
      </w:pPr>
      <w:rPr>
        <w:rFonts w:hint="default" w:ascii="Wingdings" w:hAnsi="Wingdings"/>
      </w:rPr>
    </w:lvl>
    <w:lvl w:ilvl="6" w:tplc="04090001" w:tentative="1">
      <w:start w:val="1"/>
      <w:numFmt w:val="bullet"/>
      <w:lvlText w:val=""/>
      <w:lvlJc w:val="left"/>
      <w:pPr>
        <w:ind w:left="6480" w:hanging="360"/>
      </w:pPr>
      <w:rPr>
        <w:rFonts w:hint="default" w:ascii="Symbol" w:hAnsi="Symbol"/>
      </w:rPr>
    </w:lvl>
    <w:lvl w:ilvl="7" w:tplc="04090003" w:tentative="1">
      <w:start w:val="1"/>
      <w:numFmt w:val="bullet"/>
      <w:lvlText w:val="o"/>
      <w:lvlJc w:val="left"/>
      <w:pPr>
        <w:ind w:left="7200" w:hanging="360"/>
      </w:pPr>
      <w:rPr>
        <w:rFonts w:hint="default" w:ascii="Courier New" w:hAnsi="Courier New" w:cs="Courier New"/>
      </w:rPr>
    </w:lvl>
    <w:lvl w:ilvl="8" w:tplc="04090005" w:tentative="1">
      <w:start w:val="1"/>
      <w:numFmt w:val="bullet"/>
      <w:lvlText w:val=""/>
      <w:lvlJc w:val="left"/>
      <w:pPr>
        <w:ind w:left="7920" w:hanging="360"/>
      </w:pPr>
      <w:rPr>
        <w:rFonts w:hint="default" w:ascii="Wingdings" w:hAnsi="Wingdings"/>
      </w:rPr>
    </w:lvl>
  </w:abstractNum>
  <w:abstractNum w:abstractNumId="27" w15:restartNumberingAfterBreak="0">
    <w:nsid w:val="2E04123F"/>
    <w:multiLevelType w:val="hybridMultilevel"/>
    <w:tmpl w:val="79F88B42"/>
    <w:lvl w:ilvl="0" w:tplc="0409000B">
      <w:start w:val="1"/>
      <w:numFmt w:val="bullet"/>
      <w:lvlText w:val=""/>
      <w:lvlJc w:val="left"/>
      <w:pPr>
        <w:ind w:left="1440" w:hanging="360"/>
      </w:pPr>
      <w:rPr>
        <w:rFonts w:hint="default" w:ascii="Wingdings" w:hAnsi="Wingdings"/>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28" w15:restartNumberingAfterBreak="0">
    <w:nsid w:val="2F4C428A"/>
    <w:multiLevelType w:val="hybridMultilevel"/>
    <w:tmpl w:val="DE88C3C4"/>
    <w:lvl w:ilvl="0" w:tplc="5190736E">
      <w:numFmt w:val="bullet"/>
      <w:lvlText w:val="•"/>
      <w:lvlJc w:val="left"/>
      <w:pPr>
        <w:ind w:left="360" w:hanging="360"/>
      </w:pPr>
      <w:rPr>
        <w:rFonts w:hint="default" w:ascii="Cambria" w:hAnsi="Cambria" w:eastAsiaTheme="minorEastAsia" w:cstheme="minorBidi"/>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9" w15:restartNumberingAfterBreak="0">
    <w:nsid w:val="2F866949"/>
    <w:multiLevelType w:val="hybridMultilevel"/>
    <w:tmpl w:val="BF7A4E1E"/>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0" w15:restartNumberingAfterBreak="0">
    <w:nsid w:val="31D43D97"/>
    <w:multiLevelType w:val="hybridMultilevel"/>
    <w:tmpl w:val="4DFC3040"/>
    <w:lvl w:ilvl="0" w:tplc="0409000B">
      <w:start w:val="1"/>
      <w:numFmt w:val="bullet"/>
      <w:lvlText w:val=""/>
      <w:lvlJc w:val="left"/>
      <w:pPr>
        <w:ind w:left="2820" w:hanging="360"/>
      </w:pPr>
      <w:rPr>
        <w:rFonts w:hint="default" w:ascii="Wingdings" w:hAnsi="Wingdings"/>
      </w:rPr>
    </w:lvl>
    <w:lvl w:ilvl="1" w:tplc="04090003" w:tentative="1">
      <w:start w:val="1"/>
      <w:numFmt w:val="bullet"/>
      <w:lvlText w:val="o"/>
      <w:lvlJc w:val="left"/>
      <w:pPr>
        <w:ind w:left="3540" w:hanging="360"/>
      </w:pPr>
      <w:rPr>
        <w:rFonts w:hint="default" w:ascii="Courier New" w:hAnsi="Courier New" w:cs="Courier New"/>
      </w:rPr>
    </w:lvl>
    <w:lvl w:ilvl="2" w:tplc="04090005" w:tentative="1">
      <w:start w:val="1"/>
      <w:numFmt w:val="bullet"/>
      <w:lvlText w:val=""/>
      <w:lvlJc w:val="left"/>
      <w:pPr>
        <w:ind w:left="4260" w:hanging="360"/>
      </w:pPr>
      <w:rPr>
        <w:rFonts w:hint="default" w:ascii="Wingdings" w:hAnsi="Wingdings"/>
      </w:rPr>
    </w:lvl>
    <w:lvl w:ilvl="3" w:tplc="04090001" w:tentative="1">
      <w:start w:val="1"/>
      <w:numFmt w:val="bullet"/>
      <w:lvlText w:val=""/>
      <w:lvlJc w:val="left"/>
      <w:pPr>
        <w:ind w:left="4980" w:hanging="360"/>
      </w:pPr>
      <w:rPr>
        <w:rFonts w:hint="default" w:ascii="Symbol" w:hAnsi="Symbol"/>
      </w:rPr>
    </w:lvl>
    <w:lvl w:ilvl="4" w:tplc="04090003" w:tentative="1">
      <w:start w:val="1"/>
      <w:numFmt w:val="bullet"/>
      <w:lvlText w:val="o"/>
      <w:lvlJc w:val="left"/>
      <w:pPr>
        <w:ind w:left="5700" w:hanging="360"/>
      </w:pPr>
      <w:rPr>
        <w:rFonts w:hint="default" w:ascii="Courier New" w:hAnsi="Courier New" w:cs="Courier New"/>
      </w:rPr>
    </w:lvl>
    <w:lvl w:ilvl="5" w:tplc="04090005" w:tentative="1">
      <w:start w:val="1"/>
      <w:numFmt w:val="bullet"/>
      <w:lvlText w:val=""/>
      <w:lvlJc w:val="left"/>
      <w:pPr>
        <w:ind w:left="6420" w:hanging="360"/>
      </w:pPr>
      <w:rPr>
        <w:rFonts w:hint="default" w:ascii="Wingdings" w:hAnsi="Wingdings"/>
      </w:rPr>
    </w:lvl>
    <w:lvl w:ilvl="6" w:tplc="04090001" w:tentative="1">
      <w:start w:val="1"/>
      <w:numFmt w:val="bullet"/>
      <w:lvlText w:val=""/>
      <w:lvlJc w:val="left"/>
      <w:pPr>
        <w:ind w:left="7140" w:hanging="360"/>
      </w:pPr>
      <w:rPr>
        <w:rFonts w:hint="default" w:ascii="Symbol" w:hAnsi="Symbol"/>
      </w:rPr>
    </w:lvl>
    <w:lvl w:ilvl="7" w:tplc="04090003" w:tentative="1">
      <w:start w:val="1"/>
      <w:numFmt w:val="bullet"/>
      <w:lvlText w:val="o"/>
      <w:lvlJc w:val="left"/>
      <w:pPr>
        <w:ind w:left="7860" w:hanging="360"/>
      </w:pPr>
      <w:rPr>
        <w:rFonts w:hint="default" w:ascii="Courier New" w:hAnsi="Courier New" w:cs="Courier New"/>
      </w:rPr>
    </w:lvl>
    <w:lvl w:ilvl="8" w:tplc="04090005" w:tentative="1">
      <w:start w:val="1"/>
      <w:numFmt w:val="bullet"/>
      <w:lvlText w:val=""/>
      <w:lvlJc w:val="left"/>
      <w:pPr>
        <w:ind w:left="8580" w:hanging="360"/>
      </w:pPr>
      <w:rPr>
        <w:rFonts w:hint="default" w:ascii="Wingdings" w:hAnsi="Wingdings"/>
      </w:rPr>
    </w:lvl>
  </w:abstractNum>
  <w:abstractNum w:abstractNumId="31" w15:restartNumberingAfterBreak="0">
    <w:nsid w:val="3221610C"/>
    <w:multiLevelType w:val="hybridMultilevel"/>
    <w:tmpl w:val="8D906A0A"/>
    <w:lvl w:ilvl="0" w:tplc="0409000B">
      <w:start w:val="1"/>
      <w:numFmt w:val="bullet"/>
      <w:lvlText w:val=""/>
      <w:lvlJc w:val="left"/>
      <w:pPr>
        <w:ind w:left="1440" w:hanging="360"/>
      </w:pPr>
      <w:rPr>
        <w:rFonts w:hint="default" w:ascii="Wingdings" w:hAnsi="Wingdings"/>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32" w15:restartNumberingAfterBreak="0">
    <w:nsid w:val="34A67D1A"/>
    <w:multiLevelType w:val="hybridMultilevel"/>
    <w:tmpl w:val="B0A05E88"/>
    <w:lvl w:ilvl="0" w:tplc="1009000B">
      <w:start w:val="1"/>
      <w:numFmt w:val="bullet"/>
      <w:lvlText w:val=""/>
      <w:lvlJc w:val="left"/>
      <w:pPr>
        <w:tabs>
          <w:tab w:val="num" w:pos="720"/>
        </w:tabs>
        <w:ind w:left="720" w:hanging="360"/>
      </w:pPr>
      <w:rPr>
        <w:rFonts w:hint="default" w:ascii="Wingdings" w:hAnsi="Wingdings"/>
      </w:rPr>
    </w:lvl>
    <w:lvl w:ilvl="1" w:tplc="6EEE1968" w:tentative="1">
      <w:start w:val="1"/>
      <w:numFmt w:val="bullet"/>
      <w:lvlText w:val="•"/>
      <w:lvlJc w:val="left"/>
      <w:pPr>
        <w:tabs>
          <w:tab w:val="num" w:pos="1440"/>
        </w:tabs>
        <w:ind w:left="1440" w:hanging="360"/>
      </w:pPr>
      <w:rPr>
        <w:rFonts w:hint="default" w:ascii="Arial" w:hAnsi="Arial"/>
      </w:rPr>
    </w:lvl>
    <w:lvl w:ilvl="2" w:tplc="2DD21BD0" w:tentative="1">
      <w:start w:val="1"/>
      <w:numFmt w:val="bullet"/>
      <w:lvlText w:val="•"/>
      <w:lvlJc w:val="left"/>
      <w:pPr>
        <w:tabs>
          <w:tab w:val="num" w:pos="2160"/>
        </w:tabs>
        <w:ind w:left="2160" w:hanging="360"/>
      </w:pPr>
      <w:rPr>
        <w:rFonts w:hint="default" w:ascii="Arial" w:hAnsi="Arial"/>
      </w:rPr>
    </w:lvl>
    <w:lvl w:ilvl="3" w:tplc="3E36EB36" w:tentative="1">
      <w:start w:val="1"/>
      <w:numFmt w:val="bullet"/>
      <w:lvlText w:val="•"/>
      <w:lvlJc w:val="left"/>
      <w:pPr>
        <w:tabs>
          <w:tab w:val="num" w:pos="2880"/>
        </w:tabs>
        <w:ind w:left="2880" w:hanging="360"/>
      </w:pPr>
      <w:rPr>
        <w:rFonts w:hint="default" w:ascii="Arial" w:hAnsi="Arial"/>
      </w:rPr>
    </w:lvl>
    <w:lvl w:ilvl="4" w:tplc="26329A38" w:tentative="1">
      <w:start w:val="1"/>
      <w:numFmt w:val="bullet"/>
      <w:lvlText w:val="•"/>
      <w:lvlJc w:val="left"/>
      <w:pPr>
        <w:tabs>
          <w:tab w:val="num" w:pos="3600"/>
        </w:tabs>
        <w:ind w:left="3600" w:hanging="360"/>
      </w:pPr>
      <w:rPr>
        <w:rFonts w:hint="default" w:ascii="Arial" w:hAnsi="Arial"/>
      </w:rPr>
    </w:lvl>
    <w:lvl w:ilvl="5" w:tplc="C204BD16" w:tentative="1">
      <w:start w:val="1"/>
      <w:numFmt w:val="bullet"/>
      <w:lvlText w:val="•"/>
      <w:lvlJc w:val="left"/>
      <w:pPr>
        <w:tabs>
          <w:tab w:val="num" w:pos="4320"/>
        </w:tabs>
        <w:ind w:left="4320" w:hanging="360"/>
      </w:pPr>
      <w:rPr>
        <w:rFonts w:hint="default" w:ascii="Arial" w:hAnsi="Arial"/>
      </w:rPr>
    </w:lvl>
    <w:lvl w:ilvl="6" w:tplc="9D52C44E" w:tentative="1">
      <w:start w:val="1"/>
      <w:numFmt w:val="bullet"/>
      <w:lvlText w:val="•"/>
      <w:lvlJc w:val="left"/>
      <w:pPr>
        <w:tabs>
          <w:tab w:val="num" w:pos="5040"/>
        </w:tabs>
        <w:ind w:left="5040" w:hanging="360"/>
      </w:pPr>
      <w:rPr>
        <w:rFonts w:hint="default" w:ascii="Arial" w:hAnsi="Arial"/>
      </w:rPr>
    </w:lvl>
    <w:lvl w:ilvl="7" w:tplc="5D781A30" w:tentative="1">
      <w:start w:val="1"/>
      <w:numFmt w:val="bullet"/>
      <w:lvlText w:val="•"/>
      <w:lvlJc w:val="left"/>
      <w:pPr>
        <w:tabs>
          <w:tab w:val="num" w:pos="5760"/>
        </w:tabs>
        <w:ind w:left="5760" w:hanging="360"/>
      </w:pPr>
      <w:rPr>
        <w:rFonts w:hint="default" w:ascii="Arial" w:hAnsi="Arial"/>
      </w:rPr>
    </w:lvl>
    <w:lvl w:ilvl="8" w:tplc="25743C7C" w:tentative="1">
      <w:start w:val="1"/>
      <w:numFmt w:val="bullet"/>
      <w:lvlText w:val="•"/>
      <w:lvlJc w:val="left"/>
      <w:pPr>
        <w:tabs>
          <w:tab w:val="num" w:pos="6480"/>
        </w:tabs>
        <w:ind w:left="6480" w:hanging="360"/>
      </w:pPr>
      <w:rPr>
        <w:rFonts w:hint="default" w:ascii="Arial" w:hAnsi="Arial"/>
      </w:rPr>
    </w:lvl>
  </w:abstractNum>
  <w:abstractNum w:abstractNumId="33" w15:restartNumberingAfterBreak="0">
    <w:nsid w:val="34F37ED0"/>
    <w:multiLevelType w:val="hybridMultilevel"/>
    <w:tmpl w:val="A860FA9A"/>
    <w:lvl w:ilvl="0" w:tplc="04090001">
      <w:start w:val="1"/>
      <w:numFmt w:val="bullet"/>
      <w:lvlText w:val=""/>
      <w:lvlJc w:val="left"/>
      <w:pPr>
        <w:ind w:left="1320" w:hanging="360"/>
      </w:pPr>
      <w:rPr>
        <w:rFonts w:hint="default" w:ascii="Symbol" w:hAnsi="Symbol"/>
      </w:rPr>
    </w:lvl>
    <w:lvl w:ilvl="1" w:tplc="04090003" w:tentative="1">
      <w:start w:val="1"/>
      <w:numFmt w:val="bullet"/>
      <w:lvlText w:val="o"/>
      <w:lvlJc w:val="left"/>
      <w:pPr>
        <w:ind w:left="2040" w:hanging="360"/>
      </w:pPr>
      <w:rPr>
        <w:rFonts w:hint="default" w:ascii="Courier New" w:hAnsi="Courier New" w:cs="Courier New"/>
      </w:rPr>
    </w:lvl>
    <w:lvl w:ilvl="2" w:tplc="04090005" w:tentative="1">
      <w:start w:val="1"/>
      <w:numFmt w:val="bullet"/>
      <w:lvlText w:val=""/>
      <w:lvlJc w:val="left"/>
      <w:pPr>
        <w:ind w:left="2760" w:hanging="360"/>
      </w:pPr>
      <w:rPr>
        <w:rFonts w:hint="default" w:ascii="Wingdings" w:hAnsi="Wingdings"/>
      </w:rPr>
    </w:lvl>
    <w:lvl w:ilvl="3" w:tplc="04090001" w:tentative="1">
      <w:start w:val="1"/>
      <w:numFmt w:val="bullet"/>
      <w:lvlText w:val=""/>
      <w:lvlJc w:val="left"/>
      <w:pPr>
        <w:ind w:left="3480" w:hanging="360"/>
      </w:pPr>
      <w:rPr>
        <w:rFonts w:hint="default" w:ascii="Symbol" w:hAnsi="Symbol"/>
      </w:rPr>
    </w:lvl>
    <w:lvl w:ilvl="4" w:tplc="04090003" w:tentative="1">
      <w:start w:val="1"/>
      <w:numFmt w:val="bullet"/>
      <w:lvlText w:val="o"/>
      <w:lvlJc w:val="left"/>
      <w:pPr>
        <w:ind w:left="4200" w:hanging="360"/>
      </w:pPr>
      <w:rPr>
        <w:rFonts w:hint="default" w:ascii="Courier New" w:hAnsi="Courier New" w:cs="Courier New"/>
      </w:rPr>
    </w:lvl>
    <w:lvl w:ilvl="5" w:tplc="04090005" w:tentative="1">
      <w:start w:val="1"/>
      <w:numFmt w:val="bullet"/>
      <w:lvlText w:val=""/>
      <w:lvlJc w:val="left"/>
      <w:pPr>
        <w:ind w:left="4920" w:hanging="360"/>
      </w:pPr>
      <w:rPr>
        <w:rFonts w:hint="default" w:ascii="Wingdings" w:hAnsi="Wingdings"/>
      </w:rPr>
    </w:lvl>
    <w:lvl w:ilvl="6" w:tplc="04090001" w:tentative="1">
      <w:start w:val="1"/>
      <w:numFmt w:val="bullet"/>
      <w:lvlText w:val=""/>
      <w:lvlJc w:val="left"/>
      <w:pPr>
        <w:ind w:left="5640" w:hanging="360"/>
      </w:pPr>
      <w:rPr>
        <w:rFonts w:hint="default" w:ascii="Symbol" w:hAnsi="Symbol"/>
      </w:rPr>
    </w:lvl>
    <w:lvl w:ilvl="7" w:tplc="04090003" w:tentative="1">
      <w:start w:val="1"/>
      <w:numFmt w:val="bullet"/>
      <w:lvlText w:val="o"/>
      <w:lvlJc w:val="left"/>
      <w:pPr>
        <w:ind w:left="6360" w:hanging="360"/>
      </w:pPr>
      <w:rPr>
        <w:rFonts w:hint="default" w:ascii="Courier New" w:hAnsi="Courier New" w:cs="Courier New"/>
      </w:rPr>
    </w:lvl>
    <w:lvl w:ilvl="8" w:tplc="04090005" w:tentative="1">
      <w:start w:val="1"/>
      <w:numFmt w:val="bullet"/>
      <w:lvlText w:val=""/>
      <w:lvlJc w:val="left"/>
      <w:pPr>
        <w:ind w:left="7080" w:hanging="360"/>
      </w:pPr>
      <w:rPr>
        <w:rFonts w:hint="default" w:ascii="Wingdings" w:hAnsi="Wingdings"/>
      </w:rPr>
    </w:lvl>
  </w:abstractNum>
  <w:abstractNum w:abstractNumId="34" w15:restartNumberingAfterBreak="0">
    <w:nsid w:val="36242F7E"/>
    <w:multiLevelType w:val="hybridMultilevel"/>
    <w:tmpl w:val="47A4D134"/>
    <w:lvl w:ilvl="0" w:tplc="FFFFFFFF">
      <w:start w:val="1"/>
      <w:numFmt w:val="bullet"/>
      <w:lvlText w:val=""/>
      <w:lvlJc w:val="left"/>
      <w:pPr>
        <w:ind w:left="1080" w:hanging="360"/>
      </w:pPr>
      <w:rPr>
        <w:rFonts w:hint="default" w:ascii="Wingdings" w:hAnsi="Wingdings"/>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35" w15:restartNumberingAfterBreak="0">
    <w:nsid w:val="376F603E"/>
    <w:multiLevelType w:val="hybridMultilevel"/>
    <w:tmpl w:val="F1CCDEF2"/>
    <w:lvl w:ilvl="0" w:tplc="FFFFFFFF">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6" w15:restartNumberingAfterBreak="0">
    <w:nsid w:val="38282357"/>
    <w:multiLevelType w:val="hybridMultilevel"/>
    <w:tmpl w:val="CFEC49B2"/>
    <w:lvl w:ilvl="0" w:tplc="04090001">
      <w:start w:val="1"/>
      <w:numFmt w:val="bullet"/>
      <w:lvlText w:val=""/>
      <w:lvlJc w:val="left"/>
      <w:pPr>
        <w:ind w:left="975" w:hanging="360"/>
      </w:pPr>
      <w:rPr>
        <w:rFonts w:hint="default" w:ascii="Symbol" w:hAnsi="Symbol"/>
      </w:rPr>
    </w:lvl>
    <w:lvl w:ilvl="1" w:tplc="04090003" w:tentative="1">
      <w:start w:val="1"/>
      <w:numFmt w:val="bullet"/>
      <w:lvlText w:val="o"/>
      <w:lvlJc w:val="left"/>
      <w:pPr>
        <w:ind w:left="1695" w:hanging="360"/>
      </w:pPr>
      <w:rPr>
        <w:rFonts w:hint="default" w:ascii="Courier New" w:hAnsi="Courier New" w:cs="Courier New"/>
      </w:rPr>
    </w:lvl>
    <w:lvl w:ilvl="2" w:tplc="04090005" w:tentative="1">
      <w:start w:val="1"/>
      <w:numFmt w:val="bullet"/>
      <w:lvlText w:val=""/>
      <w:lvlJc w:val="left"/>
      <w:pPr>
        <w:ind w:left="2415" w:hanging="360"/>
      </w:pPr>
      <w:rPr>
        <w:rFonts w:hint="default" w:ascii="Wingdings" w:hAnsi="Wingdings"/>
      </w:rPr>
    </w:lvl>
    <w:lvl w:ilvl="3" w:tplc="04090001" w:tentative="1">
      <w:start w:val="1"/>
      <w:numFmt w:val="bullet"/>
      <w:lvlText w:val=""/>
      <w:lvlJc w:val="left"/>
      <w:pPr>
        <w:ind w:left="3135" w:hanging="360"/>
      </w:pPr>
      <w:rPr>
        <w:rFonts w:hint="default" w:ascii="Symbol" w:hAnsi="Symbol"/>
      </w:rPr>
    </w:lvl>
    <w:lvl w:ilvl="4" w:tplc="04090003" w:tentative="1">
      <w:start w:val="1"/>
      <w:numFmt w:val="bullet"/>
      <w:lvlText w:val="o"/>
      <w:lvlJc w:val="left"/>
      <w:pPr>
        <w:ind w:left="3855" w:hanging="360"/>
      </w:pPr>
      <w:rPr>
        <w:rFonts w:hint="default" w:ascii="Courier New" w:hAnsi="Courier New" w:cs="Courier New"/>
      </w:rPr>
    </w:lvl>
    <w:lvl w:ilvl="5" w:tplc="04090005" w:tentative="1">
      <w:start w:val="1"/>
      <w:numFmt w:val="bullet"/>
      <w:lvlText w:val=""/>
      <w:lvlJc w:val="left"/>
      <w:pPr>
        <w:ind w:left="4575" w:hanging="360"/>
      </w:pPr>
      <w:rPr>
        <w:rFonts w:hint="default" w:ascii="Wingdings" w:hAnsi="Wingdings"/>
      </w:rPr>
    </w:lvl>
    <w:lvl w:ilvl="6" w:tplc="04090001" w:tentative="1">
      <w:start w:val="1"/>
      <w:numFmt w:val="bullet"/>
      <w:lvlText w:val=""/>
      <w:lvlJc w:val="left"/>
      <w:pPr>
        <w:ind w:left="5295" w:hanging="360"/>
      </w:pPr>
      <w:rPr>
        <w:rFonts w:hint="default" w:ascii="Symbol" w:hAnsi="Symbol"/>
      </w:rPr>
    </w:lvl>
    <w:lvl w:ilvl="7" w:tplc="04090003" w:tentative="1">
      <w:start w:val="1"/>
      <w:numFmt w:val="bullet"/>
      <w:lvlText w:val="o"/>
      <w:lvlJc w:val="left"/>
      <w:pPr>
        <w:ind w:left="6015" w:hanging="360"/>
      </w:pPr>
      <w:rPr>
        <w:rFonts w:hint="default" w:ascii="Courier New" w:hAnsi="Courier New" w:cs="Courier New"/>
      </w:rPr>
    </w:lvl>
    <w:lvl w:ilvl="8" w:tplc="04090005" w:tentative="1">
      <w:start w:val="1"/>
      <w:numFmt w:val="bullet"/>
      <w:lvlText w:val=""/>
      <w:lvlJc w:val="left"/>
      <w:pPr>
        <w:ind w:left="6735" w:hanging="360"/>
      </w:pPr>
      <w:rPr>
        <w:rFonts w:hint="default" w:ascii="Wingdings" w:hAnsi="Wingdings"/>
      </w:rPr>
    </w:lvl>
  </w:abstractNum>
  <w:abstractNum w:abstractNumId="37" w15:restartNumberingAfterBreak="0">
    <w:nsid w:val="384A33E9"/>
    <w:multiLevelType w:val="hybridMultilevel"/>
    <w:tmpl w:val="B3E62B04"/>
    <w:lvl w:ilvl="0" w:tplc="FFFFFFFF">
      <w:start w:val="1"/>
      <w:numFmt w:val="bullet"/>
      <w:lvlText w:val=""/>
      <w:lvlJc w:val="left"/>
      <w:pPr>
        <w:ind w:left="1860" w:hanging="360"/>
      </w:pPr>
      <w:rPr>
        <w:rFonts w:hint="default" w:ascii="Wingdings" w:hAnsi="Wingdings"/>
      </w:rPr>
    </w:lvl>
    <w:lvl w:ilvl="1" w:tplc="04090003" w:tentative="1">
      <w:start w:val="1"/>
      <w:numFmt w:val="bullet"/>
      <w:lvlText w:val="o"/>
      <w:lvlJc w:val="left"/>
      <w:pPr>
        <w:ind w:left="2580" w:hanging="360"/>
      </w:pPr>
      <w:rPr>
        <w:rFonts w:hint="default" w:ascii="Courier New" w:hAnsi="Courier New" w:cs="Courier New"/>
      </w:rPr>
    </w:lvl>
    <w:lvl w:ilvl="2" w:tplc="04090005" w:tentative="1">
      <w:start w:val="1"/>
      <w:numFmt w:val="bullet"/>
      <w:lvlText w:val=""/>
      <w:lvlJc w:val="left"/>
      <w:pPr>
        <w:ind w:left="3300" w:hanging="360"/>
      </w:pPr>
      <w:rPr>
        <w:rFonts w:hint="default" w:ascii="Wingdings" w:hAnsi="Wingdings"/>
      </w:rPr>
    </w:lvl>
    <w:lvl w:ilvl="3" w:tplc="04090001" w:tentative="1">
      <w:start w:val="1"/>
      <w:numFmt w:val="bullet"/>
      <w:lvlText w:val=""/>
      <w:lvlJc w:val="left"/>
      <w:pPr>
        <w:ind w:left="4020" w:hanging="360"/>
      </w:pPr>
      <w:rPr>
        <w:rFonts w:hint="default" w:ascii="Symbol" w:hAnsi="Symbol"/>
      </w:rPr>
    </w:lvl>
    <w:lvl w:ilvl="4" w:tplc="04090003" w:tentative="1">
      <w:start w:val="1"/>
      <w:numFmt w:val="bullet"/>
      <w:lvlText w:val="o"/>
      <w:lvlJc w:val="left"/>
      <w:pPr>
        <w:ind w:left="4740" w:hanging="360"/>
      </w:pPr>
      <w:rPr>
        <w:rFonts w:hint="default" w:ascii="Courier New" w:hAnsi="Courier New" w:cs="Courier New"/>
      </w:rPr>
    </w:lvl>
    <w:lvl w:ilvl="5" w:tplc="04090005" w:tentative="1">
      <w:start w:val="1"/>
      <w:numFmt w:val="bullet"/>
      <w:lvlText w:val=""/>
      <w:lvlJc w:val="left"/>
      <w:pPr>
        <w:ind w:left="5460" w:hanging="360"/>
      </w:pPr>
      <w:rPr>
        <w:rFonts w:hint="default" w:ascii="Wingdings" w:hAnsi="Wingdings"/>
      </w:rPr>
    </w:lvl>
    <w:lvl w:ilvl="6" w:tplc="04090001" w:tentative="1">
      <w:start w:val="1"/>
      <w:numFmt w:val="bullet"/>
      <w:lvlText w:val=""/>
      <w:lvlJc w:val="left"/>
      <w:pPr>
        <w:ind w:left="6180" w:hanging="360"/>
      </w:pPr>
      <w:rPr>
        <w:rFonts w:hint="default" w:ascii="Symbol" w:hAnsi="Symbol"/>
      </w:rPr>
    </w:lvl>
    <w:lvl w:ilvl="7" w:tplc="04090003" w:tentative="1">
      <w:start w:val="1"/>
      <w:numFmt w:val="bullet"/>
      <w:lvlText w:val="o"/>
      <w:lvlJc w:val="left"/>
      <w:pPr>
        <w:ind w:left="6900" w:hanging="360"/>
      </w:pPr>
      <w:rPr>
        <w:rFonts w:hint="default" w:ascii="Courier New" w:hAnsi="Courier New" w:cs="Courier New"/>
      </w:rPr>
    </w:lvl>
    <w:lvl w:ilvl="8" w:tplc="04090005" w:tentative="1">
      <w:start w:val="1"/>
      <w:numFmt w:val="bullet"/>
      <w:lvlText w:val=""/>
      <w:lvlJc w:val="left"/>
      <w:pPr>
        <w:ind w:left="7620" w:hanging="360"/>
      </w:pPr>
      <w:rPr>
        <w:rFonts w:hint="default" w:ascii="Wingdings" w:hAnsi="Wingdings"/>
      </w:rPr>
    </w:lvl>
  </w:abstractNum>
  <w:abstractNum w:abstractNumId="38" w15:restartNumberingAfterBreak="0">
    <w:nsid w:val="393B3D87"/>
    <w:multiLevelType w:val="hybridMultilevel"/>
    <w:tmpl w:val="526A29B0"/>
    <w:lvl w:ilvl="0" w:tplc="FFFFFFFF">
      <w:start w:val="1"/>
      <w:numFmt w:val="bullet"/>
      <w:lvlText w:val=""/>
      <w:lvlJc w:val="left"/>
      <w:pPr>
        <w:ind w:left="1440" w:hanging="360"/>
      </w:pPr>
      <w:rPr>
        <w:rFonts w:hint="default" w:ascii="Wingdings" w:hAnsi="Wingdings"/>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39" w15:restartNumberingAfterBreak="0">
    <w:nsid w:val="3ACD1C72"/>
    <w:multiLevelType w:val="hybridMultilevel"/>
    <w:tmpl w:val="CB7C0312"/>
    <w:lvl w:ilvl="0" w:tplc="0409000D">
      <w:start w:val="1"/>
      <w:numFmt w:val="bullet"/>
      <w:lvlText w:val=""/>
      <w:lvlJc w:val="left"/>
      <w:pPr>
        <w:ind w:left="2160" w:hanging="360"/>
      </w:pPr>
      <w:rPr>
        <w:rFonts w:hint="default" w:ascii="Wingdings" w:hAnsi="Wingdings"/>
      </w:rPr>
    </w:lvl>
    <w:lvl w:ilvl="1" w:tplc="04090003" w:tentative="1">
      <w:start w:val="1"/>
      <w:numFmt w:val="bullet"/>
      <w:lvlText w:val="o"/>
      <w:lvlJc w:val="left"/>
      <w:pPr>
        <w:ind w:left="2880" w:hanging="360"/>
      </w:pPr>
      <w:rPr>
        <w:rFonts w:hint="default" w:ascii="Courier New" w:hAnsi="Courier New" w:cs="Courier New"/>
      </w:rPr>
    </w:lvl>
    <w:lvl w:ilvl="2" w:tplc="04090005" w:tentative="1">
      <w:start w:val="1"/>
      <w:numFmt w:val="bullet"/>
      <w:lvlText w:val=""/>
      <w:lvlJc w:val="left"/>
      <w:pPr>
        <w:ind w:left="3600" w:hanging="360"/>
      </w:pPr>
      <w:rPr>
        <w:rFonts w:hint="default" w:ascii="Wingdings" w:hAnsi="Wingdings"/>
      </w:rPr>
    </w:lvl>
    <w:lvl w:ilvl="3" w:tplc="04090001" w:tentative="1">
      <w:start w:val="1"/>
      <w:numFmt w:val="bullet"/>
      <w:lvlText w:val=""/>
      <w:lvlJc w:val="left"/>
      <w:pPr>
        <w:ind w:left="4320" w:hanging="360"/>
      </w:pPr>
      <w:rPr>
        <w:rFonts w:hint="default" w:ascii="Symbol" w:hAnsi="Symbol"/>
      </w:rPr>
    </w:lvl>
    <w:lvl w:ilvl="4" w:tplc="04090003" w:tentative="1">
      <w:start w:val="1"/>
      <w:numFmt w:val="bullet"/>
      <w:lvlText w:val="o"/>
      <w:lvlJc w:val="left"/>
      <w:pPr>
        <w:ind w:left="5040" w:hanging="360"/>
      </w:pPr>
      <w:rPr>
        <w:rFonts w:hint="default" w:ascii="Courier New" w:hAnsi="Courier New" w:cs="Courier New"/>
      </w:rPr>
    </w:lvl>
    <w:lvl w:ilvl="5" w:tplc="04090005" w:tentative="1">
      <w:start w:val="1"/>
      <w:numFmt w:val="bullet"/>
      <w:lvlText w:val=""/>
      <w:lvlJc w:val="left"/>
      <w:pPr>
        <w:ind w:left="5760" w:hanging="360"/>
      </w:pPr>
      <w:rPr>
        <w:rFonts w:hint="default" w:ascii="Wingdings" w:hAnsi="Wingdings"/>
      </w:rPr>
    </w:lvl>
    <w:lvl w:ilvl="6" w:tplc="04090001" w:tentative="1">
      <w:start w:val="1"/>
      <w:numFmt w:val="bullet"/>
      <w:lvlText w:val=""/>
      <w:lvlJc w:val="left"/>
      <w:pPr>
        <w:ind w:left="6480" w:hanging="360"/>
      </w:pPr>
      <w:rPr>
        <w:rFonts w:hint="default" w:ascii="Symbol" w:hAnsi="Symbol"/>
      </w:rPr>
    </w:lvl>
    <w:lvl w:ilvl="7" w:tplc="04090003" w:tentative="1">
      <w:start w:val="1"/>
      <w:numFmt w:val="bullet"/>
      <w:lvlText w:val="o"/>
      <w:lvlJc w:val="left"/>
      <w:pPr>
        <w:ind w:left="7200" w:hanging="360"/>
      </w:pPr>
      <w:rPr>
        <w:rFonts w:hint="default" w:ascii="Courier New" w:hAnsi="Courier New" w:cs="Courier New"/>
      </w:rPr>
    </w:lvl>
    <w:lvl w:ilvl="8" w:tplc="04090005" w:tentative="1">
      <w:start w:val="1"/>
      <w:numFmt w:val="bullet"/>
      <w:lvlText w:val=""/>
      <w:lvlJc w:val="left"/>
      <w:pPr>
        <w:ind w:left="7920" w:hanging="360"/>
      </w:pPr>
      <w:rPr>
        <w:rFonts w:hint="default" w:ascii="Wingdings" w:hAnsi="Wingdings"/>
      </w:rPr>
    </w:lvl>
  </w:abstractNum>
  <w:abstractNum w:abstractNumId="40" w15:restartNumberingAfterBreak="0">
    <w:nsid w:val="3B672F37"/>
    <w:multiLevelType w:val="hybridMultilevel"/>
    <w:tmpl w:val="0AF4B55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1" w15:restartNumberingAfterBreak="0">
    <w:nsid w:val="3DD72BC7"/>
    <w:multiLevelType w:val="hybridMultilevel"/>
    <w:tmpl w:val="3B547CCC"/>
    <w:lvl w:ilvl="0" w:tplc="0409000D">
      <w:start w:val="1"/>
      <w:numFmt w:val="bullet"/>
      <w:lvlText w:val=""/>
      <w:lvlJc w:val="left"/>
      <w:pPr>
        <w:ind w:left="2160" w:hanging="360"/>
      </w:pPr>
      <w:rPr>
        <w:rFonts w:hint="default" w:ascii="Wingdings" w:hAnsi="Wingdings"/>
      </w:rPr>
    </w:lvl>
    <w:lvl w:ilvl="1" w:tplc="04090003" w:tentative="1">
      <w:start w:val="1"/>
      <w:numFmt w:val="bullet"/>
      <w:lvlText w:val="o"/>
      <w:lvlJc w:val="left"/>
      <w:pPr>
        <w:ind w:left="2880" w:hanging="360"/>
      </w:pPr>
      <w:rPr>
        <w:rFonts w:hint="default" w:ascii="Courier New" w:hAnsi="Courier New" w:cs="Courier New"/>
      </w:rPr>
    </w:lvl>
    <w:lvl w:ilvl="2" w:tplc="04090005" w:tentative="1">
      <w:start w:val="1"/>
      <w:numFmt w:val="bullet"/>
      <w:lvlText w:val=""/>
      <w:lvlJc w:val="left"/>
      <w:pPr>
        <w:ind w:left="3600" w:hanging="360"/>
      </w:pPr>
      <w:rPr>
        <w:rFonts w:hint="default" w:ascii="Wingdings" w:hAnsi="Wingdings"/>
      </w:rPr>
    </w:lvl>
    <w:lvl w:ilvl="3" w:tplc="04090001" w:tentative="1">
      <w:start w:val="1"/>
      <w:numFmt w:val="bullet"/>
      <w:lvlText w:val=""/>
      <w:lvlJc w:val="left"/>
      <w:pPr>
        <w:ind w:left="4320" w:hanging="360"/>
      </w:pPr>
      <w:rPr>
        <w:rFonts w:hint="default" w:ascii="Symbol" w:hAnsi="Symbol"/>
      </w:rPr>
    </w:lvl>
    <w:lvl w:ilvl="4" w:tplc="04090003" w:tentative="1">
      <w:start w:val="1"/>
      <w:numFmt w:val="bullet"/>
      <w:lvlText w:val="o"/>
      <w:lvlJc w:val="left"/>
      <w:pPr>
        <w:ind w:left="5040" w:hanging="360"/>
      </w:pPr>
      <w:rPr>
        <w:rFonts w:hint="default" w:ascii="Courier New" w:hAnsi="Courier New" w:cs="Courier New"/>
      </w:rPr>
    </w:lvl>
    <w:lvl w:ilvl="5" w:tplc="04090005" w:tentative="1">
      <w:start w:val="1"/>
      <w:numFmt w:val="bullet"/>
      <w:lvlText w:val=""/>
      <w:lvlJc w:val="left"/>
      <w:pPr>
        <w:ind w:left="5760" w:hanging="360"/>
      </w:pPr>
      <w:rPr>
        <w:rFonts w:hint="default" w:ascii="Wingdings" w:hAnsi="Wingdings"/>
      </w:rPr>
    </w:lvl>
    <w:lvl w:ilvl="6" w:tplc="04090001" w:tentative="1">
      <w:start w:val="1"/>
      <w:numFmt w:val="bullet"/>
      <w:lvlText w:val=""/>
      <w:lvlJc w:val="left"/>
      <w:pPr>
        <w:ind w:left="6480" w:hanging="360"/>
      </w:pPr>
      <w:rPr>
        <w:rFonts w:hint="default" w:ascii="Symbol" w:hAnsi="Symbol"/>
      </w:rPr>
    </w:lvl>
    <w:lvl w:ilvl="7" w:tplc="04090003" w:tentative="1">
      <w:start w:val="1"/>
      <w:numFmt w:val="bullet"/>
      <w:lvlText w:val="o"/>
      <w:lvlJc w:val="left"/>
      <w:pPr>
        <w:ind w:left="7200" w:hanging="360"/>
      </w:pPr>
      <w:rPr>
        <w:rFonts w:hint="default" w:ascii="Courier New" w:hAnsi="Courier New" w:cs="Courier New"/>
      </w:rPr>
    </w:lvl>
    <w:lvl w:ilvl="8" w:tplc="04090005" w:tentative="1">
      <w:start w:val="1"/>
      <w:numFmt w:val="bullet"/>
      <w:lvlText w:val=""/>
      <w:lvlJc w:val="left"/>
      <w:pPr>
        <w:ind w:left="7920" w:hanging="360"/>
      </w:pPr>
      <w:rPr>
        <w:rFonts w:hint="default" w:ascii="Wingdings" w:hAnsi="Wingdings"/>
      </w:rPr>
    </w:lvl>
  </w:abstractNum>
  <w:abstractNum w:abstractNumId="42" w15:restartNumberingAfterBreak="0">
    <w:nsid w:val="3E5D3B74"/>
    <w:multiLevelType w:val="hybridMultilevel"/>
    <w:tmpl w:val="07B858D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3" w15:restartNumberingAfterBreak="0">
    <w:nsid w:val="3EFA2DED"/>
    <w:multiLevelType w:val="hybridMultilevel"/>
    <w:tmpl w:val="50FE97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4" w15:restartNumberingAfterBreak="0">
    <w:nsid w:val="3FFE3809"/>
    <w:multiLevelType w:val="hybridMultilevel"/>
    <w:tmpl w:val="E34EB424"/>
    <w:lvl w:ilvl="0" w:tplc="0409000B">
      <w:start w:val="1"/>
      <w:numFmt w:val="bullet"/>
      <w:lvlText w:val=""/>
      <w:lvlJc w:val="left"/>
      <w:pPr>
        <w:ind w:left="1440" w:hanging="360"/>
      </w:pPr>
      <w:rPr>
        <w:rFonts w:hint="default" w:ascii="Wingdings" w:hAnsi="Wingdings"/>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45" w15:restartNumberingAfterBreak="0">
    <w:nsid w:val="40A53108"/>
    <w:multiLevelType w:val="hybridMultilevel"/>
    <w:tmpl w:val="77DE23D2"/>
    <w:lvl w:ilvl="0" w:tplc="04090001">
      <w:start w:val="1"/>
      <w:numFmt w:val="bullet"/>
      <w:lvlText w:val=""/>
      <w:lvlJc w:val="left"/>
      <w:pPr>
        <w:ind w:left="1215" w:hanging="360"/>
      </w:pPr>
      <w:rPr>
        <w:rFonts w:hint="default" w:ascii="Symbol" w:hAnsi="Symbol"/>
      </w:rPr>
    </w:lvl>
    <w:lvl w:ilvl="1" w:tplc="04090003" w:tentative="1">
      <w:start w:val="1"/>
      <w:numFmt w:val="bullet"/>
      <w:lvlText w:val="o"/>
      <w:lvlJc w:val="left"/>
      <w:pPr>
        <w:ind w:left="1935" w:hanging="360"/>
      </w:pPr>
      <w:rPr>
        <w:rFonts w:hint="default" w:ascii="Courier New" w:hAnsi="Courier New" w:cs="Courier New"/>
      </w:rPr>
    </w:lvl>
    <w:lvl w:ilvl="2" w:tplc="04090005" w:tentative="1">
      <w:start w:val="1"/>
      <w:numFmt w:val="bullet"/>
      <w:lvlText w:val=""/>
      <w:lvlJc w:val="left"/>
      <w:pPr>
        <w:ind w:left="2655" w:hanging="360"/>
      </w:pPr>
      <w:rPr>
        <w:rFonts w:hint="default" w:ascii="Wingdings" w:hAnsi="Wingdings"/>
      </w:rPr>
    </w:lvl>
    <w:lvl w:ilvl="3" w:tplc="04090001" w:tentative="1">
      <w:start w:val="1"/>
      <w:numFmt w:val="bullet"/>
      <w:lvlText w:val=""/>
      <w:lvlJc w:val="left"/>
      <w:pPr>
        <w:ind w:left="3375" w:hanging="360"/>
      </w:pPr>
      <w:rPr>
        <w:rFonts w:hint="default" w:ascii="Symbol" w:hAnsi="Symbol"/>
      </w:rPr>
    </w:lvl>
    <w:lvl w:ilvl="4" w:tplc="04090003" w:tentative="1">
      <w:start w:val="1"/>
      <w:numFmt w:val="bullet"/>
      <w:lvlText w:val="o"/>
      <w:lvlJc w:val="left"/>
      <w:pPr>
        <w:ind w:left="4095" w:hanging="360"/>
      </w:pPr>
      <w:rPr>
        <w:rFonts w:hint="default" w:ascii="Courier New" w:hAnsi="Courier New" w:cs="Courier New"/>
      </w:rPr>
    </w:lvl>
    <w:lvl w:ilvl="5" w:tplc="04090005" w:tentative="1">
      <w:start w:val="1"/>
      <w:numFmt w:val="bullet"/>
      <w:lvlText w:val=""/>
      <w:lvlJc w:val="left"/>
      <w:pPr>
        <w:ind w:left="4815" w:hanging="360"/>
      </w:pPr>
      <w:rPr>
        <w:rFonts w:hint="default" w:ascii="Wingdings" w:hAnsi="Wingdings"/>
      </w:rPr>
    </w:lvl>
    <w:lvl w:ilvl="6" w:tplc="04090001" w:tentative="1">
      <w:start w:val="1"/>
      <w:numFmt w:val="bullet"/>
      <w:lvlText w:val=""/>
      <w:lvlJc w:val="left"/>
      <w:pPr>
        <w:ind w:left="5535" w:hanging="360"/>
      </w:pPr>
      <w:rPr>
        <w:rFonts w:hint="default" w:ascii="Symbol" w:hAnsi="Symbol"/>
      </w:rPr>
    </w:lvl>
    <w:lvl w:ilvl="7" w:tplc="04090003" w:tentative="1">
      <w:start w:val="1"/>
      <w:numFmt w:val="bullet"/>
      <w:lvlText w:val="o"/>
      <w:lvlJc w:val="left"/>
      <w:pPr>
        <w:ind w:left="6255" w:hanging="360"/>
      </w:pPr>
      <w:rPr>
        <w:rFonts w:hint="default" w:ascii="Courier New" w:hAnsi="Courier New" w:cs="Courier New"/>
      </w:rPr>
    </w:lvl>
    <w:lvl w:ilvl="8" w:tplc="04090005" w:tentative="1">
      <w:start w:val="1"/>
      <w:numFmt w:val="bullet"/>
      <w:lvlText w:val=""/>
      <w:lvlJc w:val="left"/>
      <w:pPr>
        <w:ind w:left="6975" w:hanging="360"/>
      </w:pPr>
      <w:rPr>
        <w:rFonts w:hint="default" w:ascii="Wingdings" w:hAnsi="Wingdings"/>
      </w:rPr>
    </w:lvl>
  </w:abstractNum>
  <w:abstractNum w:abstractNumId="46" w15:restartNumberingAfterBreak="0">
    <w:nsid w:val="40C45CF3"/>
    <w:multiLevelType w:val="hybridMultilevel"/>
    <w:tmpl w:val="ED709CA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7" w15:restartNumberingAfterBreak="0">
    <w:nsid w:val="40D8719E"/>
    <w:multiLevelType w:val="hybridMultilevel"/>
    <w:tmpl w:val="1338A1A6"/>
    <w:lvl w:ilvl="0" w:tplc="FFFFFFFF">
      <w:start w:val="1"/>
      <w:numFmt w:val="bullet"/>
      <w:lvlText w:val=""/>
      <w:lvlJc w:val="left"/>
      <w:pPr>
        <w:ind w:left="1350" w:hanging="360"/>
      </w:pPr>
      <w:rPr>
        <w:rFonts w:hint="default" w:ascii="Wingdings" w:hAnsi="Wingdings"/>
      </w:rPr>
    </w:lvl>
    <w:lvl w:ilvl="1" w:tplc="04090003" w:tentative="1">
      <w:start w:val="1"/>
      <w:numFmt w:val="bullet"/>
      <w:lvlText w:val="o"/>
      <w:lvlJc w:val="left"/>
      <w:pPr>
        <w:ind w:left="2070" w:hanging="360"/>
      </w:pPr>
      <w:rPr>
        <w:rFonts w:hint="default" w:ascii="Courier New" w:hAnsi="Courier New" w:cs="Courier New"/>
      </w:rPr>
    </w:lvl>
    <w:lvl w:ilvl="2" w:tplc="04090005" w:tentative="1">
      <w:start w:val="1"/>
      <w:numFmt w:val="bullet"/>
      <w:lvlText w:val=""/>
      <w:lvlJc w:val="left"/>
      <w:pPr>
        <w:ind w:left="2790" w:hanging="360"/>
      </w:pPr>
      <w:rPr>
        <w:rFonts w:hint="default" w:ascii="Wingdings" w:hAnsi="Wingdings"/>
      </w:rPr>
    </w:lvl>
    <w:lvl w:ilvl="3" w:tplc="04090001" w:tentative="1">
      <w:start w:val="1"/>
      <w:numFmt w:val="bullet"/>
      <w:lvlText w:val=""/>
      <w:lvlJc w:val="left"/>
      <w:pPr>
        <w:ind w:left="3510" w:hanging="360"/>
      </w:pPr>
      <w:rPr>
        <w:rFonts w:hint="default" w:ascii="Symbol" w:hAnsi="Symbol"/>
      </w:rPr>
    </w:lvl>
    <w:lvl w:ilvl="4" w:tplc="04090003" w:tentative="1">
      <w:start w:val="1"/>
      <w:numFmt w:val="bullet"/>
      <w:lvlText w:val="o"/>
      <w:lvlJc w:val="left"/>
      <w:pPr>
        <w:ind w:left="4230" w:hanging="360"/>
      </w:pPr>
      <w:rPr>
        <w:rFonts w:hint="default" w:ascii="Courier New" w:hAnsi="Courier New" w:cs="Courier New"/>
      </w:rPr>
    </w:lvl>
    <w:lvl w:ilvl="5" w:tplc="04090005" w:tentative="1">
      <w:start w:val="1"/>
      <w:numFmt w:val="bullet"/>
      <w:lvlText w:val=""/>
      <w:lvlJc w:val="left"/>
      <w:pPr>
        <w:ind w:left="4950" w:hanging="360"/>
      </w:pPr>
      <w:rPr>
        <w:rFonts w:hint="default" w:ascii="Wingdings" w:hAnsi="Wingdings"/>
      </w:rPr>
    </w:lvl>
    <w:lvl w:ilvl="6" w:tplc="04090001" w:tentative="1">
      <w:start w:val="1"/>
      <w:numFmt w:val="bullet"/>
      <w:lvlText w:val=""/>
      <w:lvlJc w:val="left"/>
      <w:pPr>
        <w:ind w:left="5670" w:hanging="360"/>
      </w:pPr>
      <w:rPr>
        <w:rFonts w:hint="default" w:ascii="Symbol" w:hAnsi="Symbol"/>
      </w:rPr>
    </w:lvl>
    <w:lvl w:ilvl="7" w:tplc="04090003" w:tentative="1">
      <w:start w:val="1"/>
      <w:numFmt w:val="bullet"/>
      <w:lvlText w:val="o"/>
      <w:lvlJc w:val="left"/>
      <w:pPr>
        <w:ind w:left="6390" w:hanging="360"/>
      </w:pPr>
      <w:rPr>
        <w:rFonts w:hint="default" w:ascii="Courier New" w:hAnsi="Courier New" w:cs="Courier New"/>
      </w:rPr>
    </w:lvl>
    <w:lvl w:ilvl="8" w:tplc="04090005" w:tentative="1">
      <w:start w:val="1"/>
      <w:numFmt w:val="bullet"/>
      <w:lvlText w:val=""/>
      <w:lvlJc w:val="left"/>
      <w:pPr>
        <w:ind w:left="7110" w:hanging="360"/>
      </w:pPr>
      <w:rPr>
        <w:rFonts w:hint="default" w:ascii="Wingdings" w:hAnsi="Wingdings"/>
      </w:rPr>
    </w:lvl>
  </w:abstractNum>
  <w:abstractNum w:abstractNumId="48" w15:restartNumberingAfterBreak="0">
    <w:nsid w:val="41621CE9"/>
    <w:multiLevelType w:val="hybridMultilevel"/>
    <w:tmpl w:val="3D7C3464"/>
    <w:lvl w:ilvl="0" w:tplc="04090001">
      <w:start w:val="1"/>
      <w:numFmt w:val="bullet"/>
      <w:lvlText w:val=""/>
      <w:lvlJc w:val="left"/>
      <w:pPr>
        <w:ind w:left="644" w:hanging="360"/>
      </w:pPr>
      <w:rPr>
        <w:rFonts w:hint="default" w:ascii="Symbol" w:hAnsi="Symbol"/>
      </w:rPr>
    </w:lvl>
    <w:lvl w:ilvl="1" w:tplc="04090003" w:tentative="1">
      <w:start w:val="1"/>
      <w:numFmt w:val="bullet"/>
      <w:lvlText w:val="o"/>
      <w:lvlJc w:val="left"/>
      <w:pPr>
        <w:ind w:left="2460" w:hanging="360"/>
      </w:pPr>
      <w:rPr>
        <w:rFonts w:hint="default" w:ascii="Courier New" w:hAnsi="Courier New" w:cs="Courier New"/>
      </w:rPr>
    </w:lvl>
    <w:lvl w:ilvl="2" w:tplc="04090005" w:tentative="1">
      <w:start w:val="1"/>
      <w:numFmt w:val="bullet"/>
      <w:lvlText w:val=""/>
      <w:lvlJc w:val="left"/>
      <w:pPr>
        <w:ind w:left="3180" w:hanging="360"/>
      </w:pPr>
      <w:rPr>
        <w:rFonts w:hint="default" w:ascii="Wingdings" w:hAnsi="Wingdings"/>
      </w:rPr>
    </w:lvl>
    <w:lvl w:ilvl="3" w:tplc="04090001" w:tentative="1">
      <w:start w:val="1"/>
      <w:numFmt w:val="bullet"/>
      <w:lvlText w:val=""/>
      <w:lvlJc w:val="left"/>
      <w:pPr>
        <w:ind w:left="3900" w:hanging="360"/>
      </w:pPr>
      <w:rPr>
        <w:rFonts w:hint="default" w:ascii="Symbol" w:hAnsi="Symbol"/>
      </w:rPr>
    </w:lvl>
    <w:lvl w:ilvl="4" w:tplc="04090003" w:tentative="1">
      <w:start w:val="1"/>
      <w:numFmt w:val="bullet"/>
      <w:lvlText w:val="o"/>
      <w:lvlJc w:val="left"/>
      <w:pPr>
        <w:ind w:left="4620" w:hanging="360"/>
      </w:pPr>
      <w:rPr>
        <w:rFonts w:hint="default" w:ascii="Courier New" w:hAnsi="Courier New" w:cs="Courier New"/>
      </w:rPr>
    </w:lvl>
    <w:lvl w:ilvl="5" w:tplc="04090005" w:tentative="1">
      <w:start w:val="1"/>
      <w:numFmt w:val="bullet"/>
      <w:lvlText w:val=""/>
      <w:lvlJc w:val="left"/>
      <w:pPr>
        <w:ind w:left="5340" w:hanging="360"/>
      </w:pPr>
      <w:rPr>
        <w:rFonts w:hint="default" w:ascii="Wingdings" w:hAnsi="Wingdings"/>
      </w:rPr>
    </w:lvl>
    <w:lvl w:ilvl="6" w:tplc="04090001" w:tentative="1">
      <w:start w:val="1"/>
      <w:numFmt w:val="bullet"/>
      <w:lvlText w:val=""/>
      <w:lvlJc w:val="left"/>
      <w:pPr>
        <w:ind w:left="6060" w:hanging="360"/>
      </w:pPr>
      <w:rPr>
        <w:rFonts w:hint="default" w:ascii="Symbol" w:hAnsi="Symbol"/>
      </w:rPr>
    </w:lvl>
    <w:lvl w:ilvl="7" w:tplc="04090003" w:tentative="1">
      <w:start w:val="1"/>
      <w:numFmt w:val="bullet"/>
      <w:lvlText w:val="o"/>
      <w:lvlJc w:val="left"/>
      <w:pPr>
        <w:ind w:left="6780" w:hanging="360"/>
      </w:pPr>
      <w:rPr>
        <w:rFonts w:hint="default" w:ascii="Courier New" w:hAnsi="Courier New" w:cs="Courier New"/>
      </w:rPr>
    </w:lvl>
    <w:lvl w:ilvl="8" w:tplc="04090005" w:tentative="1">
      <w:start w:val="1"/>
      <w:numFmt w:val="bullet"/>
      <w:lvlText w:val=""/>
      <w:lvlJc w:val="left"/>
      <w:pPr>
        <w:ind w:left="7500" w:hanging="360"/>
      </w:pPr>
      <w:rPr>
        <w:rFonts w:hint="default" w:ascii="Wingdings" w:hAnsi="Wingdings"/>
      </w:rPr>
    </w:lvl>
  </w:abstractNum>
  <w:abstractNum w:abstractNumId="49" w15:restartNumberingAfterBreak="0">
    <w:nsid w:val="41C6056F"/>
    <w:multiLevelType w:val="hybridMultilevel"/>
    <w:tmpl w:val="4560E56E"/>
    <w:lvl w:ilvl="0" w:tplc="04090001">
      <w:start w:val="1"/>
      <w:numFmt w:val="bullet"/>
      <w:lvlText w:val=""/>
      <w:lvlJc w:val="left"/>
      <w:pPr>
        <w:ind w:left="720" w:hanging="360"/>
      </w:pPr>
      <w:rPr>
        <w:rFonts w:hint="default" w:ascii="Symbol" w:hAnsi="Symbol"/>
      </w:rPr>
    </w:lvl>
    <w:lvl w:ilvl="1" w:tplc="1009000B">
      <w:start w:val="1"/>
      <w:numFmt w:val="bullet"/>
      <w:lvlText w:val=""/>
      <w:lvlJc w:val="left"/>
      <w:pPr>
        <w:ind w:left="1440" w:hanging="360"/>
      </w:pPr>
      <w:rPr>
        <w:rFonts w:hint="default" w:ascii="Wingdings" w:hAnsi="Wingdings"/>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0" w15:restartNumberingAfterBreak="0">
    <w:nsid w:val="41C86AA9"/>
    <w:multiLevelType w:val="hybridMultilevel"/>
    <w:tmpl w:val="228CC5FA"/>
    <w:lvl w:ilvl="0" w:tplc="0409000B">
      <w:start w:val="1"/>
      <w:numFmt w:val="bullet"/>
      <w:lvlText w:val=""/>
      <w:lvlJc w:val="left"/>
      <w:pPr>
        <w:ind w:left="1530" w:hanging="360"/>
      </w:pPr>
      <w:rPr>
        <w:rFonts w:hint="default" w:ascii="Wingdings" w:hAnsi="Wingdings"/>
      </w:rPr>
    </w:lvl>
    <w:lvl w:ilvl="1" w:tplc="04090003" w:tentative="1">
      <w:start w:val="1"/>
      <w:numFmt w:val="bullet"/>
      <w:lvlText w:val="o"/>
      <w:lvlJc w:val="left"/>
      <w:pPr>
        <w:ind w:left="2250" w:hanging="360"/>
      </w:pPr>
      <w:rPr>
        <w:rFonts w:hint="default" w:ascii="Courier New" w:hAnsi="Courier New" w:cs="Courier New"/>
      </w:rPr>
    </w:lvl>
    <w:lvl w:ilvl="2" w:tplc="04090005" w:tentative="1">
      <w:start w:val="1"/>
      <w:numFmt w:val="bullet"/>
      <w:lvlText w:val=""/>
      <w:lvlJc w:val="left"/>
      <w:pPr>
        <w:ind w:left="2970" w:hanging="360"/>
      </w:pPr>
      <w:rPr>
        <w:rFonts w:hint="default" w:ascii="Wingdings" w:hAnsi="Wingdings"/>
      </w:rPr>
    </w:lvl>
    <w:lvl w:ilvl="3" w:tplc="04090001" w:tentative="1">
      <w:start w:val="1"/>
      <w:numFmt w:val="bullet"/>
      <w:lvlText w:val=""/>
      <w:lvlJc w:val="left"/>
      <w:pPr>
        <w:ind w:left="3690" w:hanging="360"/>
      </w:pPr>
      <w:rPr>
        <w:rFonts w:hint="default" w:ascii="Symbol" w:hAnsi="Symbol"/>
      </w:rPr>
    </w:lvl>
    <w:lvl w:ilvl="4" w:tplc="04090003" w:tentative="1">
      <w:start w:val="1"/>
      <w:numFmt w:val="bullet"/>
      <w:lvlText w:val="o"/>
      <w:lvlJc w:val="left"/>
      <w:pPr>
        <w:ind w:left="4410" w:hanging="360"/>
      </w:pPr>
      <w:rPr>
        <w:rFonts w:hint="default" w:ascii="Courier New" w:hAnsi="Courier New" w:cs="Courier New"/>
      </w:rPr>
    </w:lvl>
    <w:lvl w:ilvl="5" w:tplc="04090005" w:tentative="1">
      <w:start w:val="1"/>
      <w:numFmt w:val="bullet"/>
      <w:lvlText w:val=""/>
      <w:lvlJc w:val="left"/>
      <w:pPr>
        <w:ind w:left="5130" w:hanging="360"/>
      </w:pPr>
      <w:rPr>
        <w:rFonts w:hint="default" w:ascii="Wingdings" w:hAnsi="Wingdings"/>
      </w:rPr>
    </w:lvl>
    <w:lvl w:ilvl="6" w:tplc="04090001" w:tentative="1">
      <w:start w:val="1"/>
      <w:numFmt w:val="bullet"/>
      <w:lvlText w:val=""/>
      <w:lvlJc w:val="left"/>
      <w:pPr>
        <w:ind w:left="5850" w:hanging="360"/>
      </w:pPr>
      <w:rPr>
        <w:rFonts w:hint="default" w:ascii="Symbol" w:hAnsi="Symbol"/>
      </w:rPr>
    </w:lvl>
    <w:lvl w:ilvl="7" w:tplc="04090003" w:tentative="1">
      <w:start w:val="1"/>
      <w:numFmt w:val="bullet"/>
      <w:lvlText w:val="o"/>
      <w:lvlJc w:val="left"/>
      <w:pPr>
        <w:ind w:left="6570" w:hanging="360"/>
      </w:pPr>
      <w:rPr>
        <w:rFonts w:hint="default" w:ascii="Courier New" w:hAnsi="Courier New" w:cs="Courier New"/>
      </w:rPr>
    </w:lvl>
    <w:lvl w:ilvl="8" w:tplc="04090005" w:tentative="1">
      <w:start w:val="1"/>
      <w:numFmt w:val="bullet"/>
      <w:lvlText w:val=""/>
      <w:lvlJc w:val="left"/>
      <w:pPr>
        <w:ind w:left="7290" w:hanging="360"/>
      </w:pPr>
      <w:rPr>
        <w:rFonts w:hint="default" w:ascii="Wingdings" w:hAnsi="Wingdings"/>
      </w:rPr>
    </w:lvl>
  </w:abstractNum>
  <w:abstractNum w:abstractNumId="51" w15:restartNumberingAfterBreak="0">
    <w:nsid w:val="43FF5CAB"/>
    <w:multiLevelType w:val="hybridMultilevel"/>
    <w:tmpl w:val="0C4E4BCA"/>
    <w:lvl w:ilvl="0" w:tplc="0409000B">
      <w:start w:val="1"/>
      <w:numFmt w:val="bullet"/>
      <w:lvlText w:val=""/>
      <w:lvlJc w:val="left"/>
      <w:pPr>
        <w:ind w:left="1770" w:hanging="360"/>
      </w:pPr>
      <w:rPr>
        <w:rFonts w:hint="default" w:ascii="Wingdings" w:hAnsi="Wingdings"/>
      </w:rPr>
    </w:lvl>
    <w:lvl w:ilvl="1" w:tplc="04090003" w:tentative="1">
      <w:start w:val="1"/>
      <w:numFmt w:val="bullet"/>
      <w:lvlText w:val="o"/>
      <w:lvlJc w:val="left"/>
      <w:pPr>
        <w:ind w:left="2490" w:hanging="360"/>
      </w:pPr>
      <w:rPr>
        <w:rFonts w:hint="default" w:ascii="Courier New" w:hAnsi="Courier New" w:cs="Courier New"/>
      </w:rPr>
    </w:lvl>
    <w:lvl w:ilvl="2" w:tplc="04090005" w:tentative="1">
      <w:start w:val="1"/>
      <w:numFmt w:val="bullet"/>
      <w:lvlText w:val=""/>
      <w:lvlJc w:val="left"/>
      <w:pPr>
        <w:ind w:left="3210" w:hanging="360"/>
      </w:pPr>
      <w:rPr>
        <w:rFonts w:hint="default" w:ascii="Wingdings" w:hAnsi="Wingdings"/>
      </w:rPr>
    </w:lvl>
    <w:lvl w:ilvl="3" w:tplc="04090001" w:tentative="1">
      <w:start w:val="1"/>
      <w:numFmt w:val="bullet"/>
      <w:lvlText w:val=""/>
      <w:lvlJc w:val="left"/>
      <w:pPr>
        <w:ind w:left="3930" w:hanging="360"/>
      </w:pPr>
      <w:rPr>
        <w:rFonts w:hint="default" w:ascii="Symbol" w:hAnsi="Symbol"/>
      </w:rPr>
    </w:lvl>
    <w:lvl w:ilvl="4" w:tplc="04090003" w:tentative="1">
      <w:start w:val="1"/>
      <w:numFmt w:val="bullet"/>
      <w:lvlText w:val="o"/>
      <w:lvlJc w:val="left"/>
      <w:pPr>
        <w:ind w:left="4650" w:hanging="360"/>
      </w:pPr>
      <w:rPr>
        <w:rFonts w:hint="default" w:ascii="Courier New" w:hAnsi="Courier New" w:cs="Courier New"/>
      </w:rPr>
    </w:lvl>
    <w:lvl w:ilvl="5" w:tplc="04090005" w:tentative="1">
      <w:start w:val="1"/>
      <w:numFmt w:val="bullet"/>
      <w:lvlText w:val=""/>
      <w:lvlJc w:val="left"/>
      <w:pPr>
        <w:ind w:left="5370" w:hanging="360"/>
      </w:pPr>
      <w:rPr>
        <w:rFonts w:hint="default" w:ascii="Wingdings" w:hAnsi="Wingdings"/>
      </w:rPr>
    </w:lvl>
    <w:lvl w:ilvl="6" w:tplc="04090001" w:tentative="1">
      <w:start w:val="1"/>
      <w:numFmt w:val="bullet"/>
      <w:lvlText w:val=""/>
      <w:lvlJc w:val="left"/>
      <w:pPr>
        <w:ind w:left="6090" w:hanging="360"/>
      </w:pPr>
      <w:rPr>
        <w:rFonts w:hint="default" w:ascii="Symbol" w:hAnsi="Symbol"/>
      </w:rPr>
    </w:lvl>
    <w:lvl w:ilvl="7" w:tplc="04090003" w:tentative="1">
      <w:start w:val="1"/>
      <w:numFmt w:val="bullet"/>
      <w:lvlText w:val="o"/>
      <w:lvlJc w:val="left"/>
      <w:pPr>
        <w:ind w:left="6810" w:hanging="360"/>
      </w:pPr>
      <w:rPr>
        <w:rFonts w:hint="default" w:ascii="Courier New" w:hAnsi="Courier New" w:cs="Courier New"/>
      </w:rPr>
    </w:lvl>
    <w:lvl w:ilvl="8" w:tplc="04090005" w:tentative="1">
      <w:start w:val="1"/>
      <w:numFmt w:val="bullet"/>
      <w:lvlText w:val=""/>
      <w:lvlJc w:val="left"/>
      <w:pPr>
        <w:ind w:left="7530" w:hanging="360"/>
      </w:pPr>
      <w:rPr>
        <w:rFonts w:hint="default" w:ascii="Wingdings" w:hAnsi="Wingdings"/>
      </w:rPr>
    </w:lvl>
  </w:abstractNum>
  <w:abstractNum w:abstractNumId="52" w15:restartNumberingAfterBreak="0">
    <w:nsid w:val="477D53DB"/>
    <w:multiLevelType w:val="hybridMultilevel"/>
    <w:tmpl w:val="8A36DE98"/>
    <w:lvl w:ilvl="0" w:tplc="0409000B">
      <w:start w:val="1"/>
      <w:numFmt w:val="bullet"/>
      <w:lvlText w:val=""/>
      <w:lvlJc w:val="left"/>
      <w:pPr>
        <w:ind w:left="2430" w:hanging="360"/>
      </w:pPr>
      <w:rPr>
        <w:rFonts w:hint="default" w:ascii="Wingdings" w:hAnsi="Wingdings"/>
      </w:rPr>
    </w:lvl>
    <w:lvl w:ilvl="1" w:tplc="04090003" w:tentative="1">
      <w:start w:val="1"/>
      <w:numFmt w:val="bullet"/>
      <w:lvlText w:val="o"/>
      <w:lvlJc w:val="left"/>
      <w:pPr>
        <w:ind w:left="3150" w:hanging="360"/>
      </w:pPr>
      <w:rPr>
        <w:rFonts w:hint="default" w:ascii="Courier New" w:hAnsi="Courier New" w:cs="Courier New"/>
      </w:rPr>
    </w:lvl>
    <w:lvl w:ilvl="2" w:tplc="04090005" w:tentative="1">
      <w:start w:val="1"/>
      <w:numFmt w:val="bullet"/>
      <w:lvlText w:val=""/>
      <w:lvlJc w:val="left"/>
      <w:pPr>
        <w:ind w:left="3870" w:hanging="360"/>
      </w:pPr>
      <w:rPr>
        <w:rFonts w:hint="default" w:ascii="Wingdings" w:hAnsi="Wingdings"/>
      </w:rPr>
    </w:lvl>
    <w:lvl w:ilvl="3" w:tplc="04090001" w:tentative="1">
      <w:start w:val="1"/>
      <w:numFmt w:val="bullet"/>
      <w:lvlText w:val=""/>
      <w:lvlJc w:val="left"/>
      <w:pPr>
        <w:ind w:left="4590" w:hanging="360"/>
      </w:pPr>
      <w:rPr>
        <w:rFonts w:hint="default" w:ascii="Symbol" w:hAnsi="Symbol"/>
      </w:rPr>
    </w:lvl>
    <w:lvl w:ilvl="4" w:tplc="04090003" w:tentative="1">
      <w:start w:val="1"/>
      <w:numFmt w:val="bullet"/>
      <w:lvlText w:val="o"/>
      <w:lvlJc w:val="left"/>
      <w:pPr>
        <w:ind w:left="5310" w:hanging="360"/>
      </w:pPr>
      <w:rPr>
        <w:rFonts w:hint="default" w:ascii="Courier New" w:hAnsi="Courier New" w:cs="Courier New"/>
      </w:rPr>
    </w:lvl>
    <w:lvl w:ilvl="5" w:tplc="04090005" w:tentative="1">
      <w:start w:val="1"/>
      <w:numFmt w:val="bullet"/>
      <w:lvlText w:val=""/>
      <w:lvlJc w:val="left"/>
      <w:pPr>
        <w:ind w:left="6030" w:hanging="360"/>
      </w:pPr>
      <w:rPr>
        <w:rFonts w:hint="default" w:ascii="Wingdings" w:hAnsi="Wingdings"/>
      </w:rPr>
    </w:lvl>
    <w:lvl w:ilvl="6" w:tplc="04090001" w:tentative="1">
      <w:start w:val="1"/>
      <w:numFmt w:val="bullet"/>
      <w:lvlText w:val=""/>
      <w:lvlJc w:val="left"/>
      <w:pPr>
        <w:ind w:left="6750" w:hanging="360"/>
      </w:pPr>
      <w:rPr>
        <w:rFonts w:hint="default" w:ascii="Symbol" w:hAnsi="Symbol"/>
      </w:rPr>
    </w:lvl>
    <w:lvl w:ilvl="7" w:tplc="04090003" w:tentative="1">
      <w:start w:val="1"/>
      <w:numFmt w:val="bullet"/>
      <w:lvlText w:val="o"/>
      <w:lvlJc w:val="left"/>
      <w:pPr>
        <w:ind w:left="7470" w:hanging="360"/>
      </w:pPr>
      <w:rPr>
        <w:rFonts w:hint="default" w:ascii="Courier New" w:hAnsi="Courier New" w:cs="Courier New"/>
      </w:rPr>
    </w:lvl>
    <w:lvl w:ilvl="8" w:tplc="04090005" w:tentative="1">
      <w:start w:val="1"/>
      <w:numFmt w:val="bullet"/>
      <w:lvlText w:val=""/>
      <w:lvlJc w:val="left"/>
      <w:pPr>
        <w:ind w:left="8190" w:hanging="360"/>
      </w:pPr>
      <w:rPr>
        <w:rFonts w:hint="default" w:ascii="Wingdings" w:hAnsi="Wingdings"/>
      </w:rPr>
    </w:lvl>
  </w:abstractNum>
  <w:abstractNum w:abstractNumId="53" w15:restartNumberingAfterBreak="0">
    <w:nsid w:val="49440B1E"/>
    <w:multiLevelType w:val="hybridMultilevel"/>
    <w:tmpl w:val="47A053AE"/>
    <w:lvl w:ilvl="0" w:tplc="0409000D">
      <w:start w:val="1"/>
      <w:numFmt w:val="bullet"/>
      <w:lvlText w:val=""/>
      <w:lvlJc w:val="left"/>
      <w:pPr>
        <w:ind w:left="2160" w:hanging="360"/>
      </w:pPr>
      <w:rPr>
        <w:rFonts w:hint="default" w:ascii="Wingdings" w:hAnsi="Wingdings"/>
      </w:rPr>
    </w:lvl>
    <w:lvl w:ilvl="1" w:tplc="04090003" w:tentative="1">
      <w:start w:val="1"/>
      <w:numFmt w:val="bullet"/>
      <w:lvlText w:val="o"/>
      <w:lvlJc w:val="left"/>
      <w:pPr>
        <w:ind w:left="2880" w:hanging="360"/>
      </w:pPr>
      <w:rPr>
        <w:rFonts w:hint="default" w:ascii="Courier New" w:hAnsi="Courier New" w:cs="Courier New"/>
      </w:rPr>
    </w:lvl>
    <w:lvl w:ilvl="2" w:tplc="04090005" w:tentative="1">
      <w:start w:val="1"/>
      <w:numFmt w:val="bullet"/>
      <w:lvlText w:val=""/>
      <w:lvlJc w:val="left"/>
      <w:pPr>
        <w:ind w:left="3600" w:hanging="360"/>
      </w:pPr>
      <w:rPr>
        <w:rFonts w:hint="default" w:ascii="Wingdings" w:hAnsi="Wingdings"/>
      </w:rPr>
    </w:lvl>
    <w:lvl w:ilvl="3" w:tplc="04090001" w:tentative="1">
      <w:start w:val="1"/>
      <w:numFmt w:val="bullet"/>
      <w:lvlText w:val=""/>
      <w:lvlJc w:val="left"/>
      <w:pPr>
        <w:ind w:left="4320" w:hanging="360"/>
      </w:pPr>
      <w:rPr>
        <w:rFonts w:hint="default" w:ascii="Symbol" w:hAnsi="Symbol"/>
      </w:rPr>
    </w:lvl>
    <w:lvl w:ilvl="4" w:tplc="04090003" w:tentative="1">
      <w:start w:val="1"/>
      <w:numFmt w:val="bullet"/>
      <w:lvlText w:val="o"/>
      <w:lvlJc w:val="left"/>
      <w:pPr>
        <w:ind w:left="5040" w:hanging="360"/>
      </w:pPr>
      <w:rPr>
        <w:rFonts w:hint="default" w:ascii="Courier New" w:hAnsi="Courier New" w:cs="Courier New"/>
      </w:rPr>
    </w:lvl>
    <w:lvl w:ilvl="5" w:tplc="04090005" w:tentative="1">
      <w:start w:val="1"/>
      <w:numFmt w:val="bullet"/>
      <w:lvlText w:val=""/>
      <w:lvlJc w:val="left"/>
      <w:pPr>
        <w:ind w:left="5760" w:hanging="360"/>
      </w:pPr>
      <w:rPr>
        <w:rFonts w:hint="default" w:ascii="Wingdings" w:hAnsi="Wingdings"/>
      </w:rPr>
    </w:lvl>
    <w:lvl w:ilvl="6" w:tplc="04090001" w:tentative="1">
      <w:start w:val="1"/>
      <w:numFmt w:val="bullet"/>
      <w:lvlText w:val=""/>
      <w:lvlJc w:val="left"/>
      <w:pPr>
        <w:ind w:left="6480" w:hanging="360"/>
      </w:pPr>
      <w:rPr>
        <w:rFonts w:hint="default" w:ascii="Symbol" w:hAnsi="Symbol"/>
      </w:rPr>
    </w:lvl>
    <w:lvl w:ilvl="7" w:tplc="04090003" w:tentative="1">
      <w:start w:val="1"/>
      <w:numFmt w:val="bullet"/>
      <w:lvlText w:val="o"/>
      <w:lvlJc w:val="left"/>
      <w:pPr>
        <w:ind w:left="7200" w:hanging="360"/>
      </w:pPr>
      <w:rPr>
        <w:rFonts w:hint="default" w:ascii="Courier New" w:hAnsi="Courier New" w:cs="Courier New"/>
      </w:rPr>
    </w:lvl>
    <w:lvl w:ilvl="8" w:tplc="04090005" w:tentative="1">
      <w:start w:val="1"/>
      <w:numFmt w:val="bullet"/>
      <w:lvlText w:val=""/>
      <w:lvlJc w:val="left"/>
      <w:pPr>
        <w:ind w:left="7920" w:hanging="360"/>
      </w:pPr>
      <w:rPr>
        <w:rFonts w:hint="default" w:ascii="Wingdings" w:hAnsi="Wingdings"/>
      </w:rPr>
    </w:lvl>
  </w:abstractNum>
  <w:abstractNum w:abstractNumId="54" w15:restartNumberingAfterBreak="0">
    <w:nsid w:val="4AA310D4"/>
    <w:multiLevelType w:val="hybridMultilevel"/>
    <w:tmpl w:val="A728351E"/>
    <w:lvl w:ilvl="0" w:tplc="0409000B">
      <w:start w:val="1"/>
      <w:numFmt w:val="bullet"/>
      <w:lvlText w:val=""/>
      <w:lvlJc w:val="left"/>
      <w:pPr>
        <w:ind w:left="1980" w:hanging="360"/>
      </w:pPr>
      <w:rPr>
        <w:rFonts w:hint="default" w:ascii="Wingdings" w:hAnsi="Wingdings"/>
      </w:rPr>
    </w:lvl>
    <w:lvl w:ilvl="1" w:tplc="04090003" w:tentative="1">
      <w:start w:val="1"/>
      <w:numFmt w:val="bullet"/>
      <w:lvlText w:val="o"/>
      <w:lvlJc w:val="left"/>
      <w:pPr>
        <w:ind w:left="2700" w:hanging="360"/>
      </w:pPr>
      <w:rPr>
        <w:rFonts w:hint="default" w:ascii="Courier New" w:hAnsi="Courier New" w:cs="Courier New"/>
      </w:rPr>
    </w:lvl>
    <w:lvl w:ilvl="2" w:tplc="04090005" w:tentative="1">
      <w:start w:val="1"/>
      <w:numFmt w:val="bullet"/>
      <w:lvlText w:val=""/>
      <w:lvlJc w:val="left"/>
      <w:pPr>
        <w:ind w:left="3420" w:hanging="360"/>
      </w:pPr>
      <w:rPr>
        <w:rFonts w:hint="default" w:ascii="Wingdings" w:hAnsi="Wingdings"/>
      </w:rPr>
    </w:lvl>
    <w:lvl w:ilvl="3" w:tplc="04090001" w:tentative="1">
      <w:start w:val="1"/>
      <w:numFmt w:val="bullet"/>
      <w:lvlText w:val=""/>
      <w:lvlJc w:val="left"/>
      <w:pPr>
        <w:ind w:left="4140" w:hanging="360"/>
      </w:pPr>
      <w:rPr>
        <w:rFonts w:hint="default" w:ascii="Symbol" w:hAnsi="Symbol"/>
      </w:rPr>
    </w:lvl>
    <w:lvl w:ilvl="4" w:tplc="04090003" w:tentative="1">
      <w:start w:val="1"/>
      <w:numFmt w:val="bullet"/>
      <w:lvlText w:val="o"/>
      <w:lvlJc w:val="left"/>
      <w:pPr>
        <w:ind w:left="4860" w:hanging="360"/>
      </w:pPr>
      <w:rPr>
        <w:rFonts w:hint="default" w:ascii="Courier New" w:hAnsi="Courier New" w:cs="Courier New"/>
      </w:rPr>
    </w:lvl>
    <w:lvl w:ilvl="5" w:tplc="04090005" w:tentative="1">
      <w:start w:val="1"/>
      <w:numFmt w:val="bullet"/>
      <w:lvlText w:val=""/>
      <w:lvlJc w:val="left"/>
      <w:pPr>
        <w:ind w:left="5580" w:hanging="360"/>
      </w:pPr>
      <w:rPr>
        <w:rFonts w:hint="default" w:ascii="Wingdings" w:hAnsi="Wingdings"/>
      </w:rPr>
    </w:lvl>
    <w:lvl w:ilvl="6" w:tplc="04090001" w:tentative="1">
      <w:start w:val="1"/>
      <w:numFmt w:val="bullet"/>
      <w:lvlText w:val=""/>
      <w:lvlJc w:val="left"/>
      <w:pPr>
        <w:ind w:left="6300" w:hanging="360"/>
      </w:pPr>
      <w:rPr>
        <w:rFonts w:hint="default" w:ascii="Symbol" w:hAnsi="Symbol"/>
      </w:rPr>
    </w:lvl>
    <w:lvl w:ilvl="7" w:tplc="04090003" w:tentative="1">
      <w:start w:val="1"/>
      <w:numFmt w:val="bullet"/>
      <w:lvlText w:val="o"/>
      <w:lvlJc w:val="left"/>
      <w:pPr>
        <w:ind w:left="7020" w:hanging="360"/>
      </w:pPr>
      <w:rPr>
        <w:rFonts w:hint="default" w:ascii="Courier New" w:hAnsi="Courier New" w:cs="Courier New"/>
      </w:rPr>
    </w:lvl>
    <w:lvl w:ilvl="8" w:tplc="04090005" w:tentative="1">
      <w:start w:val="1"/>
      <w:numFmt w:val="bullet"/>
      <w:lvlText w:val=""/>
      <w:lvlJc w:val="left"/>
      <w:pPr>
        <w:ind w:left="7740" w:hanging="360"/>
      </w:pPr>
      <w:rPr>
        <w:rFonts w:hint="default" w:ascii="Wingdings" w:hAnsi="Wingdings"/>
      </w:rPr>
    </w:lvl>
  </w:abstractNum>
  <w:abstractNum w:abstractNumId="55" w15:restartNumberingAfterBreak="0">
    <w:nsid w:val="4AFC6F57"/>
    <w:multiLevelType w:val="hybridMultilevel"/>
    <w:tmpl w:val="3ECEBCAA"/>
    <w:lvl w:ilvl="0" w:tplc="FFFFFFFF">
      <w:start w:val="1"/>
      <w:numFmt w:val="bullet"/>
      <w:lvlText w:val=""/>
      <w:lvlJc w:val="left"/>
      <w:pPr>
        <w:ind w:left="1495" w:hanging="360"/>
      </w:pPr>
      <w:rPr>
        <w:rFonts w:hint="default" w:ascii="Wingdings" w:hAnsi="Wingdings"/>
      </w:rPr>
    </w:lvl>
    <w:lvl w:ilvl="1" w:tplc="04090003" w:tentative="1">
      <w:start w:val="1"/>
      <w:numFmt w:val="bullet"/>
      <w:lvlText w:val="o"/>
      <w:lvlJc w:val="left"/>
      <w:pPr>
        <w:ind w:left="2215" w:hanging="360"/>
      </w:pPr>
      <w:rPr>
        <w:rFonts w:hint="default" w:ascii="Courier New" w:hAnsi="Courier New" w:cs="Courier New"/>
      </w:rPr>
    </w:lvl>
    <w:lvl w:ilvl="2" w:tplc="04090005" w:tentative="1">
      <w:start w:val="1"/>
      <w:numFmt w:val="bullet"/>
      <w:lvlText w:val=""/>
      <w:lvlJc w:val="left"/>
      <w:pPr>
        <w:ind w:left="2935" w:hanging="360"/>
      </w:pPr>
      <w:rPr>
        <w:rFonts w:hint="default" w:ascii="Wingdings" w:hAnsi="Wingdings"/>
      </w:rPr>
    </w:lvl>
    <w:lvl w:ilvl="3" w:tplc="04090001" w:tentative="1">
      <w:start w:val="1"/>
      <w:numFmt w:val="bullet"/>
      <w:lvlText w:val=""/>
      <w:lvlJc w:val="left"/>
      <w:pPr>
        <w:ind w:left="3655" w:hanging="360"/>
      </w:pPr>
      <w:rPr>
        <w:rFonts w:hint="default" w:ascii="Symbol" w:hAnsi="Symbol"/>
      </w:rPr>
    </w:lvl>
    <w:lvl w:ilvl="4" w:tplc="04090003" w:tentative="1">
      <w:start w:val="1"/>
      <w:numFmt w:val="bullet"/>
      <w:lvlText w:val="o"/>
      <w:lvlJc w:val="left"/>
      <w:pPr>
        <w:ind w:left="4375" w:hanging="360"/>
      </w:pPr>
      <w:rPr>
        <w:rFonts w:hint="default" w:ascii="Courier New" w:hAnsi="Courier New" w:cs="Courier New"/>
      </w:rPr>
    </w:lvl>
    <w:lvl w:ilvl="5" w:tplc="04090005" w:tentative="1">
      <w:start w:val="1"/>
      <w:numFmt w:val="bullet"/>
      <w:lvlText w:val=""/>
      <w:lvlJc w:val="left"/>
      <w:pPr>
        <w:ind w:left="5095" w:hanging="360"/>
      </w:pPr>
      <w:rPr>
        <w:rFonts w:hint="default" w:ascii="Wingdings" w:hAnsi="Wingdings"/>
      </w:rPr>
    </w:lvl>
    <w:lvl w:ilvl="6" w:tplc="04090001" w:tentative="1">
      <w:start w:val="1"/>
      <w:numFmt w:val="bullet"/>
      <w:lvlText w:val=""/>
      <w:lvlJc w:val="left"/>
      <w:pPr>
        <w:ind w:left="5815" w:hanging="360"/>
      </w:pPr>
      <w:rPr>
        <w:rFonts w:hint="default" w:ascii="Symbol" w:hAnsi="Symbol"/>
      </w:rPr>
    </w:lvl>
    <w:lvl w:ilvl="7" w:tplc="04090003" w:tentative="1">
      <w:start w:val="1"/>
      <w:numFmt w:val="bullet"/>
      <w:lvlText w:val="o"/>
      <w:lvlJc w:val="left"/>
      <w:pPr>
        <w:ind w:left="6535" w:hanging="360"/>
      </w:pPr>
      <w:rPr>
        <w:rFonts w:hint="default" w:ascii="Courier New" w:hAnsi="Courier New" w:cs="Courier New"/>
      </w:rPr>
    </w:lvl>
    <w:lvl w:ilvl="8" w:tplc="04090005" w:tentative="1">
      <w:start w:val="1"/>
      <w:numFmt w:val="bullet"/>
      <w:lvlText w:val=""/>
      <w:lvlJc w:val="left"/>
      <w:pPr>
        <w:ind w:left="7255" w:hanging="360"/>
      </w:pPr>
      <w:rPr>
        <w:rFonts w:hint="default" w:ascii="Wingdings" w:hAnsi="Wingdings"/>
      </w:rPr>
    </w:lvl>
  </w:abstractNum>
  <w:abstractNum w:abstractNumId="56" w15:restartNumberingAfterBreak="0">
    <w:nsid w:val="4B4C5969"/>
    <w:multiLevelType w:val="hybridMultilevel"/>
    <w:tmpl w:val="BDAE5154"/>
    <w:lvl w:ilvl="0" w:tplc="0409000D">
      <w:start w:val="1"/>
      <w:numFmt w:val="bullet"/>
      <w:lvlText w:val=""/>
      <w:lvlJc w:val="left"/>
      <w:pPr>
        <w:ind w:left="3540" w:hanging="360"/>
      </w:pPr>
      <w:rPr>
        <w:rFonts w:hint="default" w:ascii="Wingdings" w:hAnsi="Wingdings"/>
      </w:rPr>
    </w:lvl>
    <w:lvl w:ilvl="1" w:tplc="04090003" w:tentative="1">
      <w:start w:val="1"/>
      <w:numFmt w:val="bullet"/>
      <w:lvlText w:val="o"/>
      <w:lvlJc w:val="left"/>
      <w:pPr>
        <w:ind w:left="4260" w:hanging="360"/>
      </w:pPr>
      <w:rPr>
        <w:rFonts w:hint="default" w:ascii="Courier New" w:hAnsi="Courier New" w:cs="Courier New"/>
      </w:rPr>
    </w:lvl>
    <w:lvl w:ilvl="2" w:tplc="04090005" w:tentative="1">
      <w:start w:val="1"/>
      <w:numFmt w:val="bullet"/>
      <w:lvlText w:val=""/>
      <w:lvlJc w:val="left"/>
      <w:pPr>
        <w:ind w:left="4980" w:hanging="360"/>
      </w:pPr>
      <w:rPr>
        <w:rFonts w:hint="default" w:ascii="Wingdings" w:hAnsi="Wingdings"/>
      </w:rPr>
    </w:lvl>
    <w:lvl w:ilvl="3" w:tplc="04090001" w:tentative="1">
      <w:start w:val="1"/>
      <w:numFmt w:val="bullet"/>
      <w:lvlText w:val=""/>
      <w:lvlJc w:val="left"/>
      <w:pPr>
        <w:ind w:left="5700" w:hanging="360"/>
      </w:pPr>
      <w:rPr>
        <w:rFonts w:hint="default" w:ascii="Symbol" w:hAnsi="Symbol"/>
      </w:rPr>
    </w:lvl>
    <w:lvl w:ilvl="4" w:tplc="04090003" w:tentative="1">
      <w:start w:val="1"/>
      <w:numFmt w:val="bullet"/>
      <w:lvlText w:val="o"/>
      <w:lvlJc w:val="left"/>
      <w:pPr>
        <w:ind w:left="6420" w:hanging="360"/>
      </w:pPr>
      <w:rPr>
        <w:rFonts w:hint="default" w:ascii="Courier New" w:hAnsi="Courier New" w:cs="Courier New"/>
      </w:rPr>
    </w:lvl>
    <w:lvl w:ilvl="5" w:tplc="04090005" w:tentative="1">
      <w:start w:val="1"/>
      <w:numFmt w:val="bullet"/>
      <w:lvlText w:val=""/>
      <w:lvlJc w:val="left"/>
      <w:pPr>
        <w:ind w:left="7140" w:hanging="360"/>
      </w:pPr>
      <w:rPr>
        <w:rFonts w:hint="default" w:ascii="Wingdings" w:hAnsi="Wingdings"/>
      </w:rPr>
    </w:lvl>
    <w:lvl w:ilvl="6" w:tplc="04090001" w:tentative="1">
      <w:start w:val="1"/>
      <w:numFmt w:val="bullet"/>
      <w:lvlText w:val=""/>
      <w:lvlJc w:val="left"/>
      <w:pPr>
        <w:ind w:left="7860" w:hanging="360"/>
      </w:pPr>
      <w:rPr>
        <w:rFonts w:hint="default" w:ascii="Symbol" w:hAnsi="Symbol"/>
      </w:rPr>
    </w:lvl>
    <w:lvl w:ilvl="7" w:tplc="04090003" w:tentative="1">
      <w:start w:val="1"/>
      <w:numFmt w:val="bullet"/>
      <w:lvlText w:val="o"/>
      <w:lvlJc w:val="left"/>
      <w:pPr>
        <w:ind w:left="8580" w:hanging="360"/>
      </w:pPr>
      <w:rPr>
        <w:rFonts w:hint="default" w:ascii="Courier New" w:hAnsi="Courier New" w:cs="Courier New"/>
      </w:rPr>
    </w:lvl>
    <w:lvl w:ilvl="8" w:tplc="04090005" w:tentative="1">
      <w:start w:val="1"/>
      <w:numFmt w:val="bullet"/>
      <w:lvlText w:val=""/>
      <w:lvlJc w:val="left"/>
      <w:pPr>
        <w:ind w:left="9300" w:hanging="360"/>
      </w:pPr>
      <w:rPr>
        <w:rFonts w:hint="default" w:ascii="Wingdings" w:hAnsi="Wingdings"/>
      </w:rPr>
    </w:lvl>
  </w:abstractNum>
  <w:abstractNum w:abstractNumId="57" w15:restartNumberingAfterBreak="0">
    <w:nsid w:val="4E2C3919"/>
    <w:multiLevelType w:val="hybridMultilevel"/>
    <w:tmpl w:val="69DA2DE4"/>
    <w:lvl w:ilvl="0" w:tplc="0409000B">
      <w:start w:val="1"/>
      <w:numFmt w:val="bullet"/>
      <w:lvlText w:val=""/>
      <w:lvlJc w:val="left"/>
      <w:pPr>
        <w:ind w:left="1440" w:hanging="360"/>
      </w:pPr>
      <w:rPr>
        <w:rFonts w:hint="default" w:ascii="Wingdings" w:hAnsi="Wingdings"/>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58" w15:restartNumberingAfterBreak="0">
    <w:nsid w:val="4EDE5558"/>
    <w:multiLevelType w:val="hybridMultilevel"/>
    <w:tmpl w:val="68201066"/>
    <w:lvl w:ilvl="0" w:tplc="04090001">
      <w:start w:val="1"/>
      <w:numFmt w:val="bullet"/>
      <w:lvlText w:val=""/>
      <w:lvlJc w:val="left"/>
      <w:pPr>
        <w:ind w:left="786" w:hanging="360"/>
      </w:pPr>
      <w:rPr>
        <w:rFonts w:hint="default" w:ascii="Symbol" w:hAnsi="Symbol"/>
      </w:rPr>
    </w:lvl>
    <w:lvl w:ilvl="1" w:tplc="04090003" w:tentative="1">
      <w:start w:val="1"/>
      <w:numFmt w:val="bullet"/>
      <w:lvlText w:val="o"/>
      <w:lvlJc w:val="left"/>
      <w:pPr>
        <w:ind w:left="2820" w:hanging="360"/>
      </w:pPr>
      <w:rPr>
        <w:rFonts w:hint="default" w:ascii="Courier New" w:hAnsi="Courier New" w:cs="Courier New"/>
      </w:rPr>
    </w:lvl>
    <w:lvl w:ilvl="2" w:tplc="04090005" w:tentative="1">
      <w:start w:val="1"/>
      <w:numFmt w:val="bullet"/>
      <w:lvlText w:val=""/>
      <w:lvlJc w:val="left"/>
      <w:pPr>
        <w:ind w:left="3540" w:hanging="360"/>
      </w:pPr>
      <w:rPr>
        <w:rFonts w:hint="default" w:ascii="Wingdings" w:hAnsi="Wingdings"/>
      </w:rPr>
    </w:lvl>
    <w:lvl w:ilvl="3" w:tplc="04090001" w:tentative="1">
      <w:start w:val="1"/>
      <w:numFmt w:val="bullet"/>
      <w:lvlText w:val=""/>
      <w:lvlJc w:val="left"/>
      <w:pPr>
        <w:ind w:left="4260" w:hanging="360"/>
      </w:pPr>
      <w:rPr>
        <w:rFonts w:hint="default" w:ascii="Symbol" w:hAnsi="Symbol"/>
      </w:rPr>
    </w:lvl>
    <w:lvl w:ilvl="4" w:tplc="04090003" w:tentative="1">
      <w:start w:val="1"/>
      <w:numFmt w:val="bullet"/>
      <w:lvlText w:val="o"/>
      <w:lvlJc w:val="left"/>
      <w:pPr>
        <w:ind w:left="4980" w:hanging="360"/>
      </w:pPr>
      <w:rPr>
        <w:rFonts w:hint="default" w:ascii="Courier New" w:hAnsi="Courier New" w:cs="Courier New"/>
      </w:rPr>
    </w:lvl>
    <w:lvl w:ilvl="5" w:tplc="04090005" w:tentative="1">
      <w:start w:val="1"/>
      <w:numFmt w:val="bullet"/>
      <w:lvlText w:val=""/>
      <w:lvlJc w:val="left"/>
      <w:pPr>
        <w:ind w:left="5700" w:hanging="360"/>
      </w:pPr>
      <w:rPr>
        <w:rFonts w:hint="default" w:ascii="Wingdings" w:hAnsi="Wingdings"/>
      </w:rPr>
    </w:lvl>
    <w:lvl w:ilvl="6" w:tplc="04090001" w:tentative="1">
      <w:start w:val="1"/>
      <w:numFmt w:val="bullet"/>
      <w:lvlText w:val=""/>
      <w:lvlJc w:val="left"/>
      <w:pPr>
        <w:ind w:left="6420" w:hanging="360"/>
      </w:pPr>
      <w:rPr>
        <w:rFonts w:hint="default" w:ascii="Symbol" w:hAnsi="Symbol"/>
      </w:rPr>
    </w:lvl>
    <w:lvl w:ilvl="7" w:tplc="04090003" w:tentative="1">
      <w:start w:val="1"/>
      <w:numFmt w:val="bullet"/>
      <w:lvlText w:val="o"/>
      <w:lvlJc w:val="left"/>
      <w:pPr>
        <w:ind w:left="7140" w:hanging="360"/>
      </w:pPr>
      <w:rPr>
        <w:rFonts w:hint="default" w:ascii="Courier New" w:hAnsi="Courier New" w:cs="Courier New"/>
      </w:rPr>
    </w:lvl>
    <w:lvl w:ilvl="8" w:tplc="04090005" w:tentative="1">
      <w:start w:val="1"/>
      <w:numFmt w:val="bullet"/>
      <w:lvlText w:val=""/>
      <w:lvlJc w:val="left"/>
      <w:pPr>
        <w:ind w:left="7860" w:hanging="360"/>
      </w:pPr>
      <w:rPr>
        <w:rFonts w:hint="default" w:ascii="Wingdings" w:hAnsi="Wingdings"/>
      </w:rPr>
    </w:lvl>
  </w:abstractNum>
  <w:abstractNum w:abstractNumId="59" w15:restartNumberingAfterBreak="0">
    <w:nsid w:val="4F4E3A31"/>
    <w:multiLevelType w:val="hybridMultilevel"/>
    <w:tmpl w:val="CEAC30D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0" w15:restartNumberingAfterBreak="0">
    <w:nsid w:val="579821C6"/>
    <w:multiLevelType w:val="hybridMultilevel"/>
    <w:tmpl w:val="E8AE0ECE"/>
    <w:lvl w:ilvl="0" w:tplc="0409000D">
      <w:start w:val="1"/>
      <w:numFmt w:val="bullet"/>
      <w:lvlText w:val=""/>
      <w:lvlJc w:val="left"/>
      <w:pPr>
        <w:ind w:left="1440" w:hanging="360"/>
      </w:pPr>
      <w:rPr>
        <w:rFonts w:hint="default" w:ascii="Wingdings" w:hAnsi="Wingdings"/>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61" w15:restartNumberingAfterBreak="0">
    <w:nsid w:val="58FC7348"/>
    <w:multiLevelType w:val="hybridMultilevel"/>
    <w:tmpl w:val="1116BF4E"/>
    <w:lvl w:ilvl="0" w:tplc="0409000B">
      <w:start w:val="1"/>
      <w:numFmt w:val="bullet"/>
      <w:lvlText w:val=""/>
      <w:lvlJc w:val="left"/>
      <w:pPr>
        <w:ind w:left="1440" w:hanging="360"/>
      </w:pPr>
      <w:rPr>
        <w:rFonts w:hint="default" w:ascii="Wingdings" w:hAnsi="Wingdings"/>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62" w15:restartNumberingAfterBreak="0">
    <w:nsid w:val="5CB66FB7"/>
    <w:multiLevelType w:val="hybridMultilevel"/>
    <w:tmpl w:val="17AC797E"/>
    <w:lvl w:ilvl="0" w:tplc="0409000B">
      <w:start w:val="1"/>
      <w:numFmt w:val="bullet"/>
      <w:lvlText w:val=""/>
      <w:lvlJc w:val="left"/>
      <w:pPr>
        <w:ind w:left="2880" w:hanging="360"/>
      </w:pPr>
      <w:rPr>
        <w:rFonts w:hint="default" w:ascii="Wingdings" w:hAnsi="Wingdings"/>
      </w:rPr>
    </w:lvl>
    <w:lvl w:ilvl="1" w:tplc="04090003" w:tentative="1">
      <w:start w:val="1"/>
      <w:numFmt w:val="bullet"/>
      <w:lvlText w:val="o"/>
      <w:lvlJc w:val="left"/>
      <w:pPr>
        <w:ind w:left="3600" w:hanging="360"/>
      </w:pPr>
      <w:rPr>
        <w:rFonts w:hint="default" w:ascii="Courier New" w:hAnsi="Courier New" w:cs="Courier New"/>
      </w:rPr>
    </w:lvl>
    <w:lvl w:ilvl="2" w:tplc="04090005" w:tentative="1">
      <w:start w:val="1"/>
      <w:numFmt w:val="bullet"/>
      <w:lvlText w:val=""/>
      <w:lvlJc w:val="left"/>
      <w:pPr>
        <w:ind w:left="4320" w:hanging="360"/>
      </w:pPr>
      <w:rPr>
        <w:rFonts w:hint="default" w:ascii="Wingdings" w:hAnsi="Wingdings"/>
      </w:rPr>
    </w:lvl>
    <w:lvl w:ilvl="3" w:tplc="04090001" w:tentative="1">
      <w:start w:val="1"/>
      <w:numFmt w:val="bullet"/>
      <w:lvlText w:val=""/>
      <w:lvlJc w:val="left"/>
      <w:pPr>
        <w:ind w:left="5040" w:hanging="360"/>
      </w:pPr>
      <w:rPr>
        <w:rFonts w:hint="default" w:ascii="Symbol" w:hAnsi="Symbol"/>
      </w:rPr>
    </w:lvl>
    <w:lvl w:ilvl="4" w:tplc="04090003" w:tentative="1">
      <w:start w:val="1"/>
      <w:numFmt w:val="bullet"/>
      <w:lvlText w:val="o"/>
      <w:lvlJc w:val="left"/>
      <w:pPr>
        <w:ind w:left="5760" w:hanging="360"/>
      </w:pPr>
      <w:rPr>
        <w:rFonts w:hint="default" w:ascii="Courier New" w:hAnsi="Courier New" w:cs="Courier New"/>
      </w:rPr>
    </w:lvl>
    <w:lvl w:ilvl="5" w:tplc="04090005" w:tentative="1">
      <w:start w:val="1"/>
      <w:numFmt w:val="bullet"/>
      <w:lvlText w:val=""/>
      <w:lvlJc w:val="left"/>
      <w:pPr>
        <w:ind w:left="6480" w:hanging="360"/>
      </w:pPr>
      <w:rPr>
        <w:rFonts w:hint="default" w:ascii="Wingdings" w:hAnsi="Wingdings"/>
      </w:rPr>
    </w:lvl>
    <w:lvl w:ilvl="6" w:tplc="04090001" w:tentative="1">
      <w:start w:val="1"/>
      <w:numFmt w:val="bullet"/>
      <w:lvlText w:val=""/>
      <w:lvlJc w:val="left"/>
      <w:pPr>
        <w:ind w:left="7200" w:hanging="360"/>
      </w:pPr>
      <w:rPr>
        <w:rFonts w:hint="default" w:ascii="Symbol" w:hAnsi="Symbol"/>
      </w:rPr>
    </w:lvl>
    <w:lvl w:ilvl="7" w:tplc="04090003" w:tentative="1">
      <w:start w:val="1"/>
      <w:numFmt w:val="bullet"/>
      <w:lvlText w:val="o"/>
      <w:lvlJc w:val="left"/>
      <w:pPr>
        <w:ind w:left="7920" w:hanging="360"/>
      </w:pPr>
      <w:rPr>
        <w:rFonts w:hint="default" w:ascii="Courier New" w:hAnsi="Courier New" w:cs="Courier New"/>
      </w:rPr>
    </w:lvl>
    <w:lvl w:ilvl="8" w:tplc="04090005" w:tentative="1">
      <w:start w:val="1"/>
      <w:numFmt w:val="bullet"/>
      <w:lvlText w:val=""/>
      <w:lvlJc w:val="left"/>
      <w:pPr>
        <w:ind w:left="8640" w:hanging="360"/>
      </w:pPr>
      <w:rPr>
        <w:rFonts w:hint="default" w:ascii="Wingdings" w:hAnsi="Wingdings"/>
      </w:rPr>
    </w:lvl>
  </w:abstractNum>
  <w:abstractNum w:abstractNumId="63" w15:restartNumberingAfterBreak="0">
    <w:nsid w:val="5E98476F"/>
    <w:multiLevelType w:val="hybridMultilevel"/>
    <w:tmpl w:val="341C9CF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4" w15:restartNumberingAfterBreak="0">
    <w:nsid w:val="5ED72EFE"/>
    <w:multiLevelType w:val="hybridMultilevel"/>
    <w:tmpl w:val="5F2EBA7C"/>
    <w:lvl w:ilvl="0" w:tplc="0409000B">
      <w:start w:val="1"/>
      <w:numFmt w:val="bullet"/>
      <w:lvlText w:val=""/>
      <w:lvlJc w:val="left"/>
      <w:pPr>
        <w:ind w:left="1440" w:hanging="360"/>
      </w:pPr>
      <w:rPr>
        <w:rFonts w:hint="default" w:ascii="Wingdings" w:hAnsi="Wingdings"/>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65" w15:restartNumberingAfterBreak="0">
    <w:nsid w:val="69AE0F20"/>
    <w:multiLevelType w:val="hybridMultilevel"/>
    <w:tmpl w:val="FEC20496"/>
    <w:lvl w:ilvl="0" w:tplc="0409000B">
      <w:start w:val="1"/>
      <w:numFmt w:val="bullet"/>
      <w:lvlText w:val=""/>
      <w:lvlJc w:val="left"/>
      <w:pPr>
        <w:ind w:left="1485" w:hanging="360"/>
      </w:pPr>
      <w:rPr>
        <w:rFonts w:hint="default" w:ascii="Wingdings" w:hAnsi="Wingdings"/>
      </w:rPr>
    </w:lvl>
    <w:lvl w:ilvl="1" w:tplc="04090003" w:tentative="1">
      <w:start w:val="1"/>
      <w:numFmt w:val="bullet"/>
      <w:lvlText w:val="o"/>
      <w:lvlJc w:val="left"/>
      <w:pPr>
        <w:ind w:left="2205" w:hanging="360"/>
      </w:pPr>
      <w:rPr>
        <w:rFonts w:hint="default" w:ascii="Courier New" w:hAnsi="Courier New" w:cs="Courier New"/>
      </w:rPr>
    </w:lvl>
    <w:lvl w:ilvl="2" w:tplc="04090005" w:tentative="1">
      <w:start w:val="1"/>
      <w:numFmt w:val="bullet"/>
      <w:lvlText w:val=""/>
      <w:lvlJc w:val="left"/>
      <w:pPr>
        <w:ind w:left="2925" w:hanging="360"/>
      </w:pPr>
      <w:rPr>
        <w:rFonts w:hint="default" w:ascii="Wingdings" w:hAnsi="Wingdings"/>
      </w:rPr>
    </w:lvl>
    <w:lvl w:ilvl="3" w:tplc="04090001" w:tentative="1">
      <w:start w:val="1"/>
      <w:numFmt w:val="bullet"/>
      <w:lvlText w:val=""/>
      <w:lvlJc w:val="left"/>
      <w:pPr>
        <w:ind w:left="3645" w:hanging="360"/>
      </w:pPr>
      <w:rPr>
        <w:rFonts w:hint="default" w:ascii="Symbol" w:hAnsi="Symbol"/>
      </w:rPr>
    </w:lvl>
    <w:lvl w:ilvl="4" w:tplc="04090003" w:tentative="1">
      <w:start w:val="1"/>
      <w:numFmt w:val="bullet"/>
      <w:lvlText w:val="o"/>
      <w:lvlJc w:val="left"/>
      <w:pPr>
        <w:ind w:left="4365" w:hanging="360"/>
      </w:pPr>
      <w:rPr>
        <w:rFonts w:hint="default" w:ascii="Courier New" w:hAnsi="Courier New" w:cs="Courier New"/>
      </w:rPr>
    </w:lvl>
    <w:lvl w:ilvl="5" w:tplc="04090005" w:tentative="1">
      <w:start w:val="1"/>
      <w:numFmt w:val="bullet"/>
      <w:lvlText w:val=""/>
      <w:lvlJc w:val="left"/>
      <w:pPr>
        <w:ind w:left="5085" w:hanging="360"/>
      </w:pPr>
      <w:rPr>
        <w:rFonts w:hint="default" w:ascii="Wingdings" w:hAnsi="Wingdings"/>
      </w:rPr>
    </w:lvl>
    <w:lvl w:ilvl="6" w:tplc="04090001" w:tentative="1">
      <w:start w:val="1"/>
      <w:numFmt w:val="bullet"/>
      <w:lvlText w:val=""/>
      <w:lvlJc w:val="left"/>
      <w:pPr>
        <w:ind w:left="5805" w:hanging="360"/>
      </w:pPr>
      <w:rPr>
        <w:rFonts w:hint="default" w:ascii="Symbol" w:hAnsi="Symbol"/>
      </w:rPr>
    </w:lvl>
    <w:lvl w:ilvl="7" w:tplc="04090003" w:tentative="1">
      <w:start w:val="1"/>
      <w:numFmt w:val="bullet"/>
      <w:lvlText w:val="o"/>
      <w:lvlJc w:val="left"/>
      <w:pPr>
        <w:ind w:left="6525" w:hanging="360"/>
      </w:pPr>
      <w:rPr>
        <w:rFonts w:hint="default" w:ascii="Courier New" w:hAnsi="Courier New" w:cs="Courier New"/>
      </w:rPr>
    </w:lvl>
    <w:lvl w:ilvl="8" w:tplc="04090005" w:tentative="1">
      <w:start w:val="1"/>
      <w:numFmt w:val="bullet"/>
      <w:lvlText w:val=""/>
      <w:lvlJc w:val="left"/>
      <w:pPr>
        <w:ind w:left="7245" w:hanging="360"/>
      </w:pPr>
      <w:rPr>
        <w:rFonts w:hint="default" w:ascii="Wingdings" w:hAnsi="Wingdings"/>
      </w:rPr>
    </w:lvl>
  </w:abstractNum>
  <w:abstractNum w:abstractNumId="66" w15:restartNumberingAfterBreak="0">
    <w:nsid w:val="6A4538C7"/>
    <w:multiLevelType w:val="hybridMultilevel"/>
    <w:tmpl w:val="D5A0DF86"/>
    <w:lvl w:ilvl="0" w:tplc="0409000B">
      <w:start w:val="1"/>
      <w:numFmt w:val="bullet"/>
      <w:lvlText w:val=""/>
      <w:lvlJc w:val="left"/>
      <w:pPr>
        <w:ind w:left="2160" w:hanging="360"/>
      </w:pPr>
      <w:rPr>
        <w:rFonts w:hint="default" w:ascii="Wingdings" w:hAnsi="Wingdings"/>
      </w:rPr>
    </w:lvl>
    <w:lvl w:ilvl="1" w:tplc="04090003" w:tentative="1">
      <w:start w:val="1"/>
      <w:numFmt w:val="bullet"/>
      <w:lvlText w:val="o"/>
      <w:lvlJc w:val="left"/>
      <w:pPr>
        <w:ind w:left="2880" w:hanging="360"/>
      </w:pPr>
      <w:rPr>
        <w:rFonts w:hint="default" w:ascii="Courier New" w:hAnsi="Courier New" w:cs="Courier New"/>
      </w:rPr>
    </w:lvl>
    <w:lvl w:ilvl="2" w:tplc="04090005" w:tentative="1">
      <w:start w:val="1"/>
      <w:numFmt w:val="bullet"/>
      <w:lvlText w:val=""/>
      <w:lvlJc w:val="left"/>
      <w:pPr>
        <w:ind w:left="3600" w:hanging="360"/>
      </w:pPr>
      <w:rPr>
        <w:rFonts w:hint="default" w:ascii="Wingdings" w:hAnsi="Wingdings"/>
      </w:rPr>
    </w:lvl>
    <w:lvl w:ilvl="3" w:tplc="04090001" w:tentative="1">
      <w:start w:val="1"/>
      <w:numFmt w:val="bullet"/>
      <w:lvlText w:val=""/>
      <w:lvlJc w:val="left"/>
      <w:pPr>
        <w:ind w:left="4320" w:hanging="360"/>
      </w:pPr>
      <w:rPr>
        <w:rFonts w:hint="default" w:ascii="Symbol" w:hAnsi="Symbol"/>
      </w:rPr>
    </w:lvl>
    <w:lvl w:ilvl="4" w:tplc="04090003" w:tentative="1">
      <w:start w:val="1"/>
      <w:numFmt w:val="bullet"/>
      <w:lvlText w:val="o"/>
      <w:lvlJc w:val="left"/>
      <w:pPr>
        <w:ind w:left="5040" w:hanging="360"/>
      </w:pPr>
      <w:rPr>
        <w:rFonts w:hint="default" w:ascii="Courier New" w:hAnsi="Courier New" w:cs="Courier New"/>
      </w:rPr>
    </w:lvl>
    <w:lvl w:ilvl="5" w:tplc="04090005" w:tentative="1">
      <w:start w:val="1"/>
      <w:numFmt w:val="bullet"/>
      <w:lvlText w:val=""/>
      <w:lvlJc w:val="left"/>
      <w:pPr>
        <w:ind w:left="5760" w:hanging="360"/>
      </w:pPr>
      <w:rPr>
        <w:rFonts w:hint="default" w:ascii="Wingdings" w:hAnsi="Wingdings"/>
      </w:rPr>
    </w:lvl>
    <w:lvl w:ilvl="6" w:tplc="04090001" w:tentative="1">
      <w:start w:val="1"/>
      <w:numFmt w:val="bullet"/>
      <w:lvlText w:val=""/>
      <w:lvlJc w:val="left"/>
      <w:pPr>
        <w:ind w:left="6480" w:hanging="360"/>
      </w:pPr>
      <w:rPr>
        <w:rFonts w:hint="default" w:ascii="Symbol" w:hAnsi="Symbol"/>
      </w:rPr>
    </w:lvl>
    <w:lvl w:ilvl="7" w:tplc="04090003" w:tentative="1">
      <w:start w:val="1"/>
      <w:numFmt w:val="bullet"/>
      <w:lvlText w:val="o"/>
      <w:lvlJc w:val="left"/>
      <w:pPr>
        <w:ind w:left="7200" w:hanging="360"/>
      </w:pPr>
      <w:rPr>
        <w:rFonts w:hint="default" w:ascii="Courier New" w:hAnsi="Courier New" w:cs="Courier New"/>
      </w:rPr>
    </w:lvl>
    <w:lvl w:ilvl="8" w:tplc="04090005" w:tentative="1">
      <w:start w:val="1"/>
      <w:numFmt w:val="bullet"/>
      <w:lvlText w:val=""/>
      <w:lvlJc w:val="left"/>
      <w:pPr>
        <w:ind w:left="7920" w:hanging="360"/>
      </w:pPr>
      <w:rPr>
        <w:rFonts w:hint="default" w:ascii="Wingdings" w:hAnsi="Wingdings"/>
      </w:rPr>
    </w:lvl>
  </w:abstractNum>
  <w:abstractNum w:abstractNumId="67" w15:restartNumberingAfterBreak="0">
    <w:nsid w:val="6A951AAC"/>
    <w:multiLevelType w:val="hybridMultilevel"/>
    <w:tmpl w:val="34DAECC0"/>
    <w:lvl w:ilvl="0" w:tplc="0409000D">
      <w:start w:val="1"/>
      <w:numFmt w:val="bullet"/>
      <w:lvlText w:val=""/>
      <w:lvlJc w:val="left"/>
      <w:pPr>
        <w:ind w:left="2580" w:hanging="360"/>
      </w:pPr>
      <w:rPr>
        <w:rFonts w:hint="default" w:ascii="Wingdings" w:hAnsi="Wingdings"/>
      </w:rPr>
    </w:lvl>
    <w:lvl w:ilvl="1" w:tplc="04090003" w:tentative="1">
      <w:start w:val="1"/>
      <w:numFmt w:val="bullet"/>
      <w:lvlText w:val="o"/>
      <w:lvlJc w:val="left"/>
      <w:pPr>
        <w:ind w:left="3300" w:hanging="360"/>
      </w:pPr>
      <w:rPr>
        <w:rFonts w:hint="default" w:ascii="Courier New" w:hAnsi="Courier New" w:cs="Courier New"/>
      </w:rPr>
    </w:lvl>
    <w:lvl w:ilvl="2" w:tplc="04090005" w:tentative="1">
      <w:start w:val="1"/>
      <w:numFmt w:val="bullet"/>
      <w:lvlText w:val=""/>
      <w:lvlJc w:val="left"/>
      <w:pPr>
        <w:ind w:left="4020" w:hanging="360"/>
      </w:pPr>
      <w:rPr>
        <w:rFonts w:hint="default" w:ascii="Wingdings" w:hAnsi="Wingdings"/>
      </w:rPr>
    </w:lvl>
    <w:lvl w:ilvl="3" w:tplc="04090001" w:tentative="1">
      <w:start w:val="1"/>
      <w:numFmt w:val="bullet"/>
      <w:lvlText w:val=""/>
      <w:lvlJc w:val="left"/>
      <w:pPr>
        <w:ind w:left="4740" w:hanging="360"/>
      </w:pPr>
      <w:rPr>
        <w:rFonts w:hint="default" w:ascii="Symbol" w:hAnsi="Symbol"/>
      </w:rPr>
    </w:lvl>
    <w:lvl w:ilvl="4" w:tplc="04090003" w:tentative="1">
      <w:start w:val="1"/>
      <w:numFmt w:val="bullet"/>
      <w:lvlText w:val="o"/>
      <w:lvlJc w:val="left"/>
      <w:pPr>
        <w:ind w:left="5460" w:hanging="360"/>
      </w:pPr>
      <w:rPr>
        <w:rFonts w:hint="default" w:ascii="Courier New" w:hAnsi="Courier New" w:cs="Courier New"/>
      </w:rPr>
    </w:lvl>
    <w:lvl w:ilvl="5" w:tplc="04090005" w:tentative="1">
      <w:start w:val="1"/>
      <w:numFmt w:val="bullet"/>
      <w:lvlText w:val=""/>
      <w:lvlJc w:val="left"/>
      <w:pPr>
        <w:ind w:left="6180" w:hanging="360"/>
      </w:pPr>
      <w:rPr>
        <w:rFonts w:hint="default" w:ascii="Wingdings" w:hAnsi="Wingdings"/>
      </w:rPr>
    </w:lvl>
    <w:lvl w:ilvl="6" w:tplc="04090001" w:tentative="1">
      <w:start w:val="1"/>
      <w:numFmt w:val="bullet"/>
      <w:lvlText w:val=""/>
      <w:lvlJc w:val="left"/>
      <w:pPr>
        <w:ind w:left="6900" w:hanging="360"/>
      </w:pPr>
      <w:rPr>
        <w:rFonts w:hint="default" w:ascii="Symbol" w:hAnsi="Symbol"/>
      </w:rPr>
    </w:lvl>
    <w:lvl w:ilvl="7" w:tplc="04090003" w:tentative="1">
      <w:start w:val="1"/>
      <w:numFmt w:val="bullet"/>
      <w:lvlText w:val="o"/>
      <w:lvlJc w:val="left"/>
      <w:pPr>
        <w:ind w:left="7620" w:hanging="360"/>
      </w:pPr>
      <w:rPr>
        <w:rFonts w:hint="default" w:ascii="Courier New" w:hAnsi="Courier New" w:cs="Courier New"/>
      </w:rPr>
    </w:lvl>
    <w:lvl w:ilvl="8" w:tplc="04090005" w:tentative="1">
      <w:start w:val="1"/>
      <w:numFmt w:val="bullet"/>
      <w:lvlText w:val=""/>
      <w:lvlJc w:val="left"/>
      <w:pPr>
        <w:ind w:left="8340" w:hanging="360"/>
      </w:pPr>
      <w:rPr>
        <w:rFonts w:hint="default" w:ascii="Wingdings" w:hAnsi="Wingdings"/>
      </w:rPr>
    </w:lvl>
  </w:abstractNum>
  <w:abstractNum w:abstractNumId="68" w15:restartNumberingAfterBreak="0">
    <w:nsid w:val="6BF43212"/>
    <w:multiLevelType w:val="hybridMultilevel"/>
    <w:tmpl w:val="1842230E"/>
    <w:lvl w:ilvl="0" w:tplc="04090001">
      <w:start w:val="1"/>
      <w:numFmt w:val="bullet"/>
      <w:lvlText w:val=""/>
      <w:lvlJc w:val="left"/>
      <w:pPr>
        <w:ind w:left="1800" w:hanging="360"/>
      </w:pPr>
      <w:rPr>
        <w:rFonts w:hint="default" w:ascii="Symbol" w:hAnsi="Symbol"/>
      </w:rPr>
    </w:lvl>
    <w:lvl w:ilvl="1" w:tplc="04090003" w:tentative="1">
      <w:start w:val="1"/>
      <w:numFmt w:val="bullet"/>
      <w:lvlText w:val="o"/>
      <w:lvlJc w:val="left"/>
      <w:pPr>
        <w:ind w:left="2520" w:hanging="360"/>
      </w:pPr>
      <w:rPr>
        <w:rFonts w:hint="default" w:ascii="Courier New" w:hAnsi="Courier New" w:cs="Courier New"/>
      </w:rPr>
    </w:lvl>
    <w:lvl w:ilvl="2" w:tplc="04090005" w:tentative="1">
      <w:start w:val="1"/>
      <w:numFmt w:val="bullet"/>
      <w:lvlText w:val=""/>
      <w:lvlJc w:val="left"/>
      <w:pPr>
        <w:ind w:left="3240" w:hanging="360"/>
      </w:pPr>
      <w:rPr>
        <w:rFonts w:hint="default" w:ascii="Wingdings" w:hAnsi="Wingdings"/>
      </w:rPr>
    </w:lvl>
    <w:lvl w:ilvl="3" w:tplc="04090001" w:tentative="1">
      <w:start w:val="1"/>
      <w:numFmt w:val="bullet"/>
      <w:lvlText w:val=""/>
      <w:lvlJc w:val="left"/>
      <w:pPr>
        <w:ind w:left="3960" w:hanging="360"/>
      </w:pPr>
      <w:rPr>
        <w:rFonts w:hint="default" w:ascii="Symbol" w:hAnsi="Symbol"/>
      </w:rPr>
    </w:lvl>
    <w:lvl w:ilvl="4" w:tplc="04090003" w:tentative="1">
      <w:start w:val="1"/>
      <w:numFmt w:val="bullet"/>
      <w:lvlText w:val="o"/>
      <w:lvlJc w:val="left"/>
      <w:pPr>
        <w:ind w:left="4680" w:hanging="360"/>
      </w:pPr>
      <w:rPr>
        <w:rFonts w:hint="default" w:ascii="Courier New" w:hAnsi="Courier New" w:cs="Courier New"/>
      </w:rPr>
    </w:lvl>
    <w:lvl w:ilvl="5" w:tplc="04090005" w:tentative="1">
      <w:start w:val="1"/>
      <w:numFmt w:val="bullet"/>
      <w:lvlText w:val=""/>
      <w:lvlJc w:val="left"/>
      <w:pPr>
        <w:ind w:left="5400" w:hanging="360"/>
      </w:pPr>
      <w:rPr>
        <w:rFonts w:hint="default" w:ascii="Wingdings" w:hAnsi="Wingdings"/>
      </w:rPr>
    </w:lvl>
    <w:lvl w:ilvl="6" w:tplc="04090001" w:tentative="1">
      <w:start w:val="1"/>
      <w:numFmt w:val="bullet"/>
      <w:lvlText w:val=""/>
      <w:lvlJc w:val="left"/>
      <w:pPr>
        <w:ind w:left="6120" w:hanging="360"/>
      </w:pPr>
      <w:rPr>
        <w:rFonts w:hint="default" w:ascii="Symbol" w:hAnsi="Symbol"/>
      </w:rPr>
    </w:lvl>
    <w:lvl w:ilvl="7" w:tplc="04090003" w:tentative="1">
      <w:start w:val="1"/>
      <w:numFmt w:val="bullet"/>
      <w:lvlText w:val="o"/>
      <w:lvlJc w:val="left"/>
      <w:pPr>
        <w:ind w:left="6840" w:hanging="360"/>
      </w:pPr>
      <w:rPr>
        <w:rFonts w:hint="default" w:ascii="Courier New" w:hAnsi="Courier New" w:cs="Courier New"/>
      </w:rPr>
    </w:lvl>
    <w:lvl w:ilvl="8" w:tplc="04090005" w:tentative="1">
      <w:start w:val="1"/>
      <w:numFmt w:val="bullet"/>
      <w:lvlText w:val=""/>
      <w:lvlJc w:val="left"/>
      <w:pPr>
        <w:ind w:left="7560" w:hanging="360"/>
      </w:pPr>
      <w:rPr>
        <w:rFonts w:hint="default" w:ascii="Wingdings" w:hAnsi="Wingdings"/>
      </w:rPr>
    </w:lvl>
  </w:abstractNum>
  <w:abstractNum w:abstractNumId="69" w15:restartNumberingAfterBreak="0">
    <w:nsid w:val="6C250FE0"/>
    <w:multiLevelType w:val="hybridMultilevel"/>
    <w:tmpl w:val="666E1EC4"/>
    <w:lvl w:ilvl="0" w:tplc="04090001">
      <w:start w:val="1"/>
      <w:numFmt w:val="bullet"/>
      <w:lvlText w:val=""/>
      <w:lvlJc w:val="left"/>
      <w:pPr>
        <w:ind w:left="2520" w:hanging="360"/>
      </w:pPr>
      <w:rPr>
        <w:rFonts w:hint="default" w:ascii="Symbol" w:hAnsi="Symbol"/>
      </w:rPr>
    </w:lvl>
    <w:lvl w:ilvl="1" w:tplc="04090003" w:tentative="1">
      <w:start w:val="1"/>
      <w:numFmt w:val="bullet"/>
      <w:lvlText w:val="o"/>
      <w:lvlJc w:val="left"/>
      <w:pPr>
        <w:ind w:left="3240" w:hanging="360"/>
      </w:pPr>
      <w:rPr>
        <w:rFonts w:hint="default" w:ascii="Courier New" w:hAnsi="Courier New" w:cs="Courier New"/>
      </w:rPr>
    </w:lvl>
    <w:lvl w:ilvl="2" w:tplc="04090005" w:tentative="1">
      <w:start w:val="1"/>
      <w:numFmt w:val="bullet"/>
      <w:lvlText w:val=""/>
      <w:lvlJc w:val="left"/>
      <w:pPr>
        <w:ind w:left="3960" w:hanging="360"/>
      </w:pPr>
      <w:rPr>
        <w:rFonts w:hint="default" w:ascii="Wingdings" w:hAnsi="Wingdings"/>
      </w:rPr>
    </w:lvl>
    <w:lvl w:ilvl="3" w:tplc="04090001" w:tentative="1">
      <w:start w:val="1"/>
      <w:numFmt w:val="bullet"/>
      <w:lvlText w:val=""/>
      <w:lvlJc w:val="left"/>
      <w:pPr>
        <w:ind w:left="4680" w:hanging="360"/>
      </w:pPr>
      <w:rPr>
        <w:rFonts w:hint="default" w:ascii="Symbol" w:hAnsi="Symbol"/>
      </w:rPr>
    </w:lvl>
    <w:lvl w:ilvl="4" w:tplc="04090003" w:tentative="1">
      <w:start w:val="1"/>
      <w:numFmt w:val="bullet"/>
      <w:lvlText w:val="o"/>
      <w:lvlJc w:val="left"/>
      <w:pPr>
        <w:ind w:left="5400" w:hanging="360"/>
      </w:pPr>
      <w:rPr>
        <w:rFonts w:hint="default" w:ascii="Courier New" w:hAnsi="Courier New" w:cs="Courier New"/>
      </w:rPr>
    </w:lvl>
    <w:lvl w:ilvl="5" w:tplc="04090005" w:tentative="1">
      <w:start w:val="1"/>
      <w:numFmt w:val="bullet"/>
      <w:lvlText w:val=""/>
      <w:lvlJc w:val="left"/>
      <w:pPr>
        <w:ind w:left="6120" w:hanging="360"/>
      </w:pPr>
      <w:rPr>
        <w:rFonts w:hint="default" w:ascii="Wingdings" w:hAnsi="Wingdings"/>
      </w:rPr>
    </w:lvl>
    <w:lvl w:ilvl="6" w:tplc="04090001" w:tentative="1">
      <w:start w:val="1"/>
      <w:numFmt w:val="bullet"/>
      <w:lvlText w:val=""/>
      <w:lvlJc w:val="left"/>
      <w:pPr>
        <w:ind w:left="6840" w:hanging="360"/>
      </w:pPr>
      <w:rPr>
        <w:rFonts w:hint="default" w:ascii="Symbol" w:hAnsi="Symbol"/>
      </w:rPr>
    </w:lvl>
    <w:lvl w:ilvl="7" w:tplc="04090003" w:tentative="1">
      <w:start w:val="1"/>
      <w:numFmt w:val="bullet"/>
      <w:lvlText w:val="o"/>
      <w:lvlJc w:val="left"/>
      <w:pPr>
        <w:ind w:left="7560" w:hanging="360"/>
      </w:pPr>
      <w:rPr>
        <w:rFonts w:hint="default" w:ascii="Courier New" w:hAnsi="Courier New" w:cs="Courier New"/>
      </w:rPr>
    </w:lvl>
    <w:lvl w:ilvl="8" w:tplc="04090005" w:tentative="1">
      <w:start w:val="1"/>
      <w:numFmt w:val="bullet"/>
      <w:lvlText w:val=""/>
      <w:lvlJc w:val="left"/>
      <w:pPr>
        <w:ind w:left="8280" w:hanging="360"/>
      </w:pPr>
      <w:rPr>
        <w:rFonts w:hint="default" w:ascii="Wingdings" w:hAnsi="Wingdings"/>
      </w:rPr>
    </w:lvl>
  </w:abstractNum>
  <w:abstractNum w:abstractNumId="70" w15:restartNumberingAfterBreak="0">
    <w:nsid w:val="6F7A6D82"/>
    <w:multiLevelType w:val="hybridMultilevel"/>
    <w:tmpl w:val="BD2608AE"/>
    <w:lvl w:ilvl="0" w:tplc="FFFFFFFF">
      <w:start w:val="1"/>
      <w:numFmt w:val="bullet"/>
      <w:lvlText w:val=""/>
      <w:lvlJc w:val="left"/>
      <w:pPr>
        <w:ind w:left="1637" w:hanging="360"/>
      </w:pPr>
      <w:rPr>
        <w:rFonts w:hint="default" w:ascii="Wingdings" w:hAnsi="Wingdings"/>
      </w:rPr>
    </w:lvl>
    <w:lvl w:ilvl="1" w:tplc="04090003" w:tentative="1">
      <w:start w:val="1"/>
      <w:numFmt w:val="bullet"/>
      <w:lvlText w:val="o"/>
      <w:lvlJc w:val="left"/>
      <w:pPr>
        <w:ind w:left="2357" w:hanging="360"/>
      </w:pPr>
      <w:rPr>
        <w:rFonts w:hint="default" w:ascii="Courier New" w:hAnsi="Courier New" w:cs="Courier New"/>
      </w:rPr>
    </w:lvl>
    <w:lvl w:ilvl="2" w:tplc="04090005" w:tentative="1">
      <w:start w:val="1"/>
      <w:numFmt w:val="bullet"/>
      <w:lvlText w:val=""/>
      <w:lvlJc w:val="left"/>
      <w:pPr>
        <w:ind w:left="3077" w:hanging="360"/>
      </w:pPr>
      <w:rPr>
        <w:rFonts w:hint="default" w:ascii="Wingdings" w:hAnsi="Wingdings"/>
      </w:rPr>
    </w:lvl>
    <w:lvl w:ilvl="3" w:tplc="04090001" w:tentative="1">
      <w:start w:val="1"/>
      <w:numFmt w:val="bullet"/>
      <w:lvlText w:val=""/>
      <w:lvlJc w:val="left"/>
      <w:pPr>
        <w:ind w:left="3797" w:hanging="360"/>
      </w:pPr>
      <w:rPr>
        <w:rFonts w:hint="default" w:ascii="Symbol" w:hAnsi="Symbol"/>
      </w:rPr>
    </w:lvl>
    <w:lvl w:ilvl="4" w:tplc="04090003" w:tentative="1">
      <w:start w:val="1"/>
      <w:numFmt w:val="bullet"/>
      <w:lvlText w:val="o"/>
      <w:lvlJc w:val="left"/>
      <w:pPr>
        <w:ind w:left="4517" w:hanging="360"/>
      </w:pPr>
      <w:rPr>
        <w:rFonts w:hint="default" w:ascii="Courier New" w:hAnsi="Courier New" w:cs="Courier New"/>
      </w:rPr>
    </w:lvl>
    <w:lvl w:ilvl="5" w:tplc="04090005" w:tentative="1">
      <w:start w:val="1"/>
      <w:numFmt w:val="bullet"/>
      <w:lvlText w:val=""/>
      <w:lvlJc w:val="left"/>
      <w:pPr>
        <w:ind w:left="5237" w:hanging="360"/>
      </w:pPr>
      <w:rPr>
        <w:rFonts w:hint="default" w:ascii="Wingdings" w:hAnsi="Wingdings"/>
      </w:rPr>
    </w:lvl>
    <w:lvl w:ilvl="6" w:tplc="04090001" w:tentative="1">
      <w:start w:val="1"/>
      <w:numFmt w:val="bullet"/>
      <w:lvlText w:val=""/>
      <w:lvlJc w:val="left"/>
      <w:pPr>
        <w:ind w:left="5957" w:hanging="360"/>
      </w:pPr>
      <w:rPr>
        <w:rFonts w:hint="default" w:ascii="Symbol" w:hAnsi="Symbol"/>
      </w:rPr>
    </w:lvl>
    <w:lvl w:ilvl="7" w:tplc="04090003" w:tentative="1">
      <w:start w:val="1"/>
      <w:numFmt w:val="bullet"/>
      <w:lvlText w:val="o"/>
      <w:lvlJc w:val="left"/>
      <w:pPr>
        <w:ind w:left="6677" w:hanging="360"/>
      </w:pPr>
      <w:rPr>
        <w:rFonts w:hint="default" w:ascii="Courier New" w:hAnsi="Courier New" w:cs="Courier New"/>
      </w:rPr>
    </w:lvl>
    <w:lvl w:ilvl="8" w:tplc="04090005" w:tentative="1">
      <w:start w:val="1"/>
      <w:numFmt w:val="bullet"/>
      <w:lvlText w:val=""/>
      <w:lvlJc w:val="left"/>
      <w:pPr>
        <w:ind w:left="7397" w:hanging="360"/>
      </w:pPr>
      <w:rPr>
        <w:rFonts w:hint="default" w:ascii="Wingdings" w:hAnsi="Wingdings"/>
      </w:rPr>
    </w:lvl>
  </w:abstractNum>
  <w:abstractNum w:abstractNumId="71" w15:restartNumberingAfterBreak="0">
    <w:nsid w:val="70640E23"/>
    <w:multiLevelType w:val="hybridMultilevel"/>
    <w:tmpl w:val="44D29A72"/>
    <w:lvl w:ilvl="0" w:tplc="04090001">
      <w:start w:val="1"/>
      <w:numFmt w:val="bullet"/>
      <w:lvlText w:val=""/>
      <w:lvlJc w:val="left"/>
      <w:pPr>
        <w:ind w:left="765" w:hanging="360"/>
      </w:pPr>
      <w:rPr>
        <w:rFonts w:hint="default" w:ascii="Symbol" w:hAnsi="Symbol"/>
      </w:rPr>
    </w:lvl>
    <w:lvl w:ilvl="1" w:tplc="04090003" w:tentative="1">
      <w:start w:val="1"/>
      <w:numFmt w:val="bullet"/>
      <w:lvlText w:val="o"/>
      <w:lvlJc w:val="left"/>
      <w:pPr>
        <w:ind w:left="1485" w:hanging="360"/>
      </w:pPr>
      <w:rPr>
        <w:rFonts w:hint="default" w:ascii="Courier New" w:hAnsi="Courier New" w:cs="Courier New"/>
      </w:rPr>
    </w:lvl>
    <w:lvl w:ilvl="2" w:tplc="04090005" w:tentative="1">
      <w:start w:val="1"/>
      <w:numFmt w:val="bullet"/>
      <w:lvlText w:val=""/>
      <w:lvlJc w:val="left"/>
      <w:pPr>
        <w:ind w:left="2205" w:hanging="360"/>
      </w:pPr>
      <w:rPr>
        <w:rFonts w:hint="default" w:ascii="Wingdings" w:hAnsi="Wingdings"/>
      </w:rPr>
    </w:lvl>
    <w:lvl w:ilvl="3" w:tplc="04090001" w:tentative="1">
      <w:start w:val="1"/>
      <w:numFmt w:val="bullet"/>
      <w:lvlText w:val=""/>
      <w:lvlJc w:val="left"/>
      <w:pPr>
        <w:ind w:left="2925" w:hanging="360"/>
      </w:pPr>
      <w:rPr>
        <w:rFonts w:hint="default" w:ascii="Symbol" w:hAnsi="Symbol"/>
      </w:rPr>
    </w:lvl>
    <w:lvl w:ilvl="4" w:tplc="04090003" w:tentative="1">
      <w:start w:val="1"/>
      <w:numFmt w:val="bullet"/>
      <w:lvlText w:val="o"/>
      <w:lvlJc w:val="left"/>
      <w:pPr>
        <w:ind w:left="3645" w:hanging="360"/>
      </w:pPr>
      <w:rPr>
        <w:rFonts w:hint="default" w:ascii="Courier New" w:hAnsi="Courier New" w:cs="Courier New"/>
      </w:rPr>
    </w:lvl>
    <w:lvl w:ilvl="5" w:tplc="04090005" w:tentative="1">
      <w:start w:val="1"/>
      <w:numFmt w:val="bullet"/>
      <w:lvlText w:val=""/>
      <w:lvlJc w:val="left"/>
      <w:pPr>
        <w:ind w:left="4365" w:hanging="360"/>
      </w:pPr>
      <w:rPr>
        <w:rFonts w:hint="default" w:ascii="Wingdings" w:hAnsi="Wingdings"/>
      </w:rPr>
    </w:lvl>
    <w:lvl w:ilvl="6" w:tplc="04090001" w:tentative="1">
      <w:start w:val="1"/>
      <w:numFmt w:val="bullet"/>
      <w:lvlText w:val=""/>
      <w:lvlJc w:val="left"/>
      <w:pPr>
        <w:ind w:left="5085" w:hanging="360"/>
      </w:pPr>
      <w:rPr>
        <w:rFonts w:hint="default" w:ascii="Symbol" w:hAnsi="Symbol"/>
      </w:rPr>
    </w:lvl>
    <w:lvl w:ilvl="7" w:tplc="04090003" w:tentative="1">
      <w:start w:val="1"/>
      <w:numFmt w:val="bullet"/>
      <w:lvlText w:val="o"/>
      <w:lvlJc w:val="left"/>
      <w:pPr>
        <w:ind w:left="5805" w:hanging="360"/>
      </w:pPr>
      <w:rPr>
        <w:rFonts w:hint="default" w:ascii="Courier New" w:hAnsi="Courier New" w:cs="Courier New"/>
      </w:rPr>
    </w:lvl>
    <w:lvl w:ilvl="8" w:tplc="04090005" w:tentative="1">
      <w:start w:val="1"/>
      <w:numFmt w:val="bullet"/>
      <w:lvlText w:val=""/>
      <w:lvlJc w:val="left"/>
      <w:pPr>
        <w:ind w:left="6525" w:hanging="360"/>
      </w:pPr>
      <w:rPr>
        <w:rFonts w:hint="default" w:ascii="Wingdings" w:hAnsi="Wingdings"/>
      </w:rPr>
    </w:lvl>
  </w:abstractNum>
  <w:abstractNum w:abstractNumId="72" w15:restartNumberingAfterBreak="0">
    <w:nsid w:val="71174A27"/>
    <w:multiLevelType w:val="hybridMultilevel"/>
    <w:tmpl w:val="F8D6DD32"/>
    <w:lvl w:ilvl="0" w:tplc="04090001">
      <w:start w:val="1"/>
      <w:numFmt w:val="bullet"/>
      <w:lvlText w:val=""/>
      <w:lvlJc w:val="left"/>
      <w:pPr>
        <w:ind w:left="975" w:hanging="360"/>
      </w:pPr>
      <w:rPr>
        <w:rFonts w:hint="default" w:ascii="Symbol" w:hAnsi="Symbol"/>
      </w:rPr>
    </w:lvl>
    <w:lvl w:ilvl="1" w:tplc="04090003" w:tentative="1">
      <w:start w:val="1"/>
      <w:numFmt w:val="bullet"/>
      <w:lvlText w:val="o"/>
      <w:lvlJc w:val="left"/>
      <w:pPr>
        <w:ind w:left="1695" w:hanging="360"/>
      </w:pPr>
      <w:rPr>
        <w:rFonts w:hint="default" w:ascii="Courier New" w:hAnsi="Courier New" w:cs="Courier New"/>
      </w:rPr>
    </w:lvl>
    <w:lvl w:ilvl="2" w:tplc="04090005" w:tentative="1">
      <w:start w:val="1"/>
      <w:numFmt w:val="bullet"/>
      <w:lvlText w:val=""/>
      <w:lvlJc w:val="left"/>
      <w:pPr>
        <w:ind w:left="2415" w:hanging="360"/>
      </w:pPr>
      <w:rPr>
        <w:rFonts w:hint="default" w:ascii="Wingdings" w:hAnsi="Wingdings"/>
      </w:rPr>
    </w:lvl>
    <w:lvl w:ilvl="3" w:tplc="04090001" w:tentative="1">
      <w:start w:val="1"/>
      <w:numFmt w:val="bullet"/>
      <w:lvlText w:val=""/>
      <w:lvlJc w:val="left"/>
      <w:pPr>
        <w:ind w:left="3135" w:hanging="360"/>
      </w:pPr>
      <w:rPr>
        <w:rFonts w:hint="default" w:ascii="Symbol" w:hAnsi="Symbol"/>
      </w:rPr>
    </w:lvl>
    <w:lvl w:ilvl="4" w:tplc="04090003" w:tentative="1">
      <w:start w:val="1"/>
      <w:numFmt w:val="bullet"/>
      <w:lvlText w:val="o"/>
      <w:lvlJc w:val="left"/>
      <w:pPr>
        <w:ind w:left="3855" w:hanging="360"/>
      </w:pPr>
      <w:rPr>
        <w:rFonts w:hint="default" w:ascii="Courier New" w:hAnsi="Courier New" w:cs="Courier New"/>
      </w:rPr>
    </w:lvl>
    <w:lvl w:ilvl="5" w:tplc="04090005" w:tentative="1">
      <w:start w:val="1"/>
      <w:numFmt w:val="bullet"/>
      <w:lvlText w:val=""/>
      <w:lvlJc w:val="left"/>
      <w:pPr>
        <w:ind w:left="4575" w:hanging="360"/>
      </w:pPr>
      <w:rPr>
        <w:rFonts w:hint="default" w:ascii="Wingdings" w:hAnsi="Wingdings"/>
      </w:rPr>
    </w:lvl>
    <w:lvl w:ilvl="6" w:tplc="04090001" w:tentative="1">
      <w:start w:val="1"/>
      <w:numFmt w:val="bullet"/>
      <w:lvlText w:val=""/>
      <w:lvlJc w:val="left"/>
      <w:pPr>
        <w:ind w:left="5295" w:hanging="360"/>
      </w:pPr>
      <w:rPr>
        <w:rFonts w:hint="default" w:ascii="Symbol" w:hAnsi="Symbol"/>
      </w:rPr>
    </w:lvl>
    <w:lvl w:ilvl="7" w:tplc="04090003" w:tentative="1">
      <w:start w:val="1"/>
      <w:numFmt w:val="bullet"/>
      <w:lvlText w:val="o"/>
      <w:lvlJc w:val="left"/>
      <w:pPr>
        <w:ind w:left="6015" w:hanging="360"/>
      </w:pPr>
      <w:rPr>
        <w:rFonts w:hint="default" w:ascii="Courier New" w:hAnsi="Courier New" w:cs="Courier New"/>
      </w:rPr>
    </w:lvl>
    <w:lvl w:ilvl="8" w:tplc="04090005" w:tentative="1">
      <w:start w:val="1"/>
      <w:numFmt w:val="bullet"/>
      <w:lvlText w:val=""/>
      <w:lvlJc w:val="left"/>
      <w:pPr>
        <w:ind w:left="6735" w:hanging="360"/>
      </w:pPr>
      <w:rPr>
        <w:rFonts w:hint="default" w:ascii="Wingdings" w:hAnsi="Wingdings"/>
      </w:rPr>
    </w:lvl>
  </w:abstractNum>
  <w:abstractNum w:abstractNumId="73" w15:restartNumberingAfterBreak="0">
    <w:nsid w:val="73A26725"/>
    <w:multiLevelType w:val="hybridMultilevel"/>
    <w:tmpl w:val="869CAD4E"/>
    <w:lvl w:ilvl="0" w:tplc="FFFFFFFF">
      <w:start w:val="1"/>
      <w:numFmt w:val="bullet"/>
      <w:lvlText w:val=""/>
      <w:lvlJc w:val="left"/>
      <w:pPr>
        <w:ind w:left="1070" w:hanging="360"/>
      </w:pPr>
      <w:rPr>
        <w:rFonts w:hint="default" w:ascii="Symbol" w:hAnsi="Symbol"/>
      </w:rPr>
    </w:lvl>
    <w:lvl w:ilvl="1" w:tplc="04090003" w:tentative="1">
      <w:start w:val="1"/>
      <w:numFmt w:val="bullet"/>
      <w:lvlText w:val="o"/>
      <w:lvlJc w:val="left"/>
      <w:pPr>
        <w:ind w:left="2400" w:hanging="360"/>
      </w:pPr>
      <w:rPr>
        <w:rFonts w:hint="default" w:ascii="Courier New" w:hAnsi="Courier New" w:cs="Courier New"/>
      </w:rPr>
    </w:lvl>
    <w:lvl w:ilvl="2" w:tplc="04090005" w:tentative="1">
      <w:start w:val="1"/>
      <w:numFmt w:val="bullet"/>
      <w:lvlText w:val=""/>
      <w:lvlJc w:val="left"/>
      <w:pPr>
        <w:ind w:left="3120" w:hanging="360"/>
      </w:pPr>
      <w:rPr>
        <w:rFonts w:hint="default" w:ascii="Wingdings" w:hAnsi="Wingdings"/>
      </w:rPr>
    </w:lvl>
    <w:lvl w:ilvl="3" w:tplc="04090001" w:tentative="1">
      <w:start w:val="1"/>
      <w:numFmt w:val="bullet"/>
      <w:lvlText w:val=""/>
      <w:lvlJc w:val="left"/>
      <w:pPr>
        <w:ind w:left="3840" w:hanging="360"/>
      </w:pPr>
      <w:rPr>
        <w:rFonts w:hint="default" w:ascii="Symbol" w:hAnsi="Symbol"/>
      </w:rPr>
    </w:lvl>
    <w:lvl w:ilvl="4" w:tplc="04090003" w:tentative="1">
      <w:start w:val="1"/>
      <w:numFmt w:val="bullet"/>
      <w:lvlText w:val="o"/>
      <w:lvlJc w:val="left"/>
      <w:pPr>
        <w:ind w:left="4560" w:hanging="360"/>
      </w:pPr>
      <w:rPr>
        <w:rFonts w:hint="default" w:ascii="Courier New" w:hAnsi="Courier New" w:cs="Courier New"/>
      </w:rPr>
    </w:lvl>
    <w:lvl w:ilvl="5" w:tplc="04090005" w:tentative="1">
      <w:start w:val="1"/>
      <w:numFmt w:val="bullet"/>
      <w:lvlText w:val=""/>
      <w:lvlJc w:val="left"/>
      <w:pPr>
        <w:ind w:left="5280" w:hanging="360"/>
      </w:pPr>
      <w:rPr>
        <w:rFonts w:hint="default" w:ascii="Wingdings" w:hAnsi="Wingdings"/>
      </w:rPr>
    </w:lvl>
    <w:lvl w:ilvl="6" w:tplc="04090001" w:tentative="1">
      <w:start w:val="1"/>
      <w:numFmt w:val="bullet"/>
      <w:lvlText w:val=""/>
      <w:lvlJc w:val="left"/>
      <w:pPr>
        <w:ind w:left="6000" w:hanging="360"/>
      </w:pPr>
      <w:rPr>
        <w:rFonts w:hint="default" w:ascii="Symbol" w:hAnsi="Symbol"/>
      </w:rPr>
    </w:lvl>
    <w:lvl w:ilvl="7" w:tplc="04090003" w:tentative="1">
      <w:start w:val="1"/>
      <w:numFmt w:val="bullet"/>
      <w:lvlText w:val="o"/>
      <w:lvlJc w:val="left"/>
      <w:pPr>
        <w:ind w:left="6720" w:hanging="360"/>
      </w:pPr>
      <w:rPr>
        <w:rFonts w:hint="default" w:ascii="Courier New" w:hAnsi="Courier New" w:cs="Courier New"/>
      </w:rPr>
    </w:lvl>
    <w:lvl w:ilvl="8" w:tplc="04090005" w:tentative="1">
      <w:start w:val="1"/>
      <w:numFmt w:val="bullet"/>
      <w:lvlText w:val=""/>
      <w:lvlJc w:val="left"/>
      <w:pPr>
        <w:ind w:left="7440" w:hanging="360"/>
      </w:pPr>
      <w:rPr>
        <w:rFonts w:hint="default" w:ascii="Wingdings" w:hAnsi="Wingdings"/>
      </w:rPr>
    </w:lvl>
  </w:abstractNum>
  <w:abstractNum w:abstractNumId="74" w15:restartNumberingAfterBreak="0">
    <w:nsid w:val="74216073"/>
    <w:multiLevelType w:val="hybridMultilevel"/>
    <w:tmpl w:val="D9E24FB2"/>
    <w:lvl w:ilvl="0" w:tplc="0409000B">
      <w:start w:val="1"/>
      <w:numFmt w:val="bullet"/>
      <w:lvlText w:val=""/>
      <w:lvlJc w:val="left"/>
      <w:pPr>
        <w:ind w:left="1440" w:hanging="360"/>
      </w:pPr>
      <w:rPr>
        <w:rFonts w:hint="default" w:ascii="Wingdings" w:hAnsi="Wingdings"/>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75" w15:restartNumberingAfterBreak="0">
    <w:nsid w:val="7B000E35"/>
    <w:multiLevelType w:val="hybridMultilevel"/>
    <w:tmpl w:val="5D2AA226"/>
    <w:lvl w:ilvl="0" w:tplc="0409000B">
      <w:start w:val="1"/>
      <w:numFmt w:val="bullet"/>
      <w:lvlText w:val=""/>
      <w:lvlJc w:val="left"/>
      <w:pPr>
        <w:ind w:left="1440" w:hanging="360"/>
      </w:pPr>
      <w:rPr>
        <w:rFonts w:hint="default" w:ascii="Wingdings" w:hAnsi="Wingdings"/>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76" w15:restartNumberingAfterBreak="0">
    <w:nsid w:val="7B6C2718"/>
    <w:multiLevelType w:val="hybridMultilevel"/>
    <w:tmpl w:val="DF008E82"/>
    <w:lvl w:ilvl="0" w:tplc="0409000B">
      <w:start w:val="1"/>
      <w:numFmt w:val="bullet"/>
      <w:lvlText w:val=""/>
      <w:lvlJc w:val="left"/>
      <w:pPr>
        <w:ind w:left="1440" w:hanging="360"/>
      </w:pPr>
      <w:rPr>
        <w:rFonts w:hint="default" w:ascii="Wingdings" w:hAnsi="Wingdings"/>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77" w15:restartNumberingAfterBreak="0">
    <w:nsid w:val="7BE0243B"/>
    <w:multiLevelType w:val="hybridMultilevel"/>
    <w:tmpl w:val="49B2A2F4"/>
    <w:lvl w:ilvl="0" w:tplc="0409000B">
      <w:start w:val="1"/>
      <w:numFmt w:val="bullet"/>
      <w:lvlText w:val=""/>
      <w:lvlJc w:val="left"/>
      <w:pPr>
        <w:ind w:left="1200" w:hanging="360"/>
      </w:pPr>
      <w:rPr>
        <w:rFonts w:hint="default" w:ascii="Wingdings" w:hAnsi="Wingdings"/>
      </w:rPr>
    </w:lvl>
    <w:lvl w:ilvl="1" w:tplc="04090003" w:tentative="1">
      <w:start w:val="1"/>
      <w:numFmt w:val="bullet"/>
      <w:lvlText w:val="o"/>
      <w:lvlJc w:val="left"/>
      <w:pPr>
        <w:ind w:left="1920" w:hanging="360"/>
      </w:pPr>
      <w:rPr>
        <w:rFonts w:hint="default" w:ascii="Courier New" w:hAnsi="Courier New" w:cs="Courier New"/>
      </w:rPr>
    </w:lvl>
    <w:lvl w:ilvl="2" w:tplc="04090005" w:tentative="1">
      <w:start w:val="1"/>
      <w:numFmt w:val="bullet"/>
      <w:lvlText w:val=""/>
      <w:lvlJc w:val="left"/>
      <w:pPr>
        <w:ind w:left="2640" w:hanging="360"/>
      </w:pPr>
      <w:rPr>
        <w:rFonts w:hint="default" w:ascii="Wingdings" w:hAnsi="Wingdings"/>
      </w:rPr>
    </w:lvl>
    <w:lvl w:ilvl="3" w:tplc="04090001" w:tentative="1">
      <w:start w:val="1"/>
      <w:numFmt w:val="bullet"/>
      <w:lvlText w:val=""/>
      <w:lvlJc w:val="left"/>
      <w:pPr>
        <w:ind w:left="3360" w:hanging="360"/>
      </w:pPr>
      <w:rPr>
        <w:rFonts w:hint="default" w:ascii="Symbol" w:hAnsi="Symbol"/>
      </w:rPr>
    </w:lvl>
    <w:lvl w:ilvl="4" w:tplc="04090003" w:tentative="1">
      <w:start w:val="1"/>
      <w:numFmt w:val="bullet"/>
      <w:lvlText w:val="o"/>
      <w:lvlJc w:val="left"/>
      <w:pPr>
        <w:ind w:left="4080" w:hanging="360"/>
      </w:pPr>
      <w:rPr>
        <w:rFonts w:hint="default" w:ascii="Courier New" w:hAnsi="Courier New" w:cs="Courier New"/>
      </w:rPr>
    </w:lvl>
    <w:lvl w:ilvl="5" w:tplc="04090005" w:tentative="1">
      <w:start w:val="1"/>
      <w:numFmt w:val="bullet"/>
      <w:lvlText w:val=""/>
      <w:lvlJc w:val="left"/>
      <w:pPr>
        <w:ind w:left="4800" w:hanging="360"/>
      </w:pPr>
      <w:rPr>
        <w:rFonts w:hint="default" w:ascii="Wingdings" w:hAnsi="Wingdings"/>
      </w:rPr>
    </w:lvl>
    <w:lvl w:ilvl="6" w:tplc="04090001" w:tentative="1">
      <w:start w:val="1"/>
      <w:numFmt w:val="bullet"/>
      <w:lvlText w:val=""/>
      <w:lvlJc w:val="left"/>
      <w:pPr>
        <w:ind w:left="5520" w:hanging="360"/>
      </w:pPr>
      <w:rPr>
        <w:rFonts w:hint="default" w:ascii="Symbol" w:hAnsi="Symbol"/>
      </w:rPr>
    </w:lvl>
    <w:lvl w:ilvl="7" w:tplc="04090003" w:tentative="1">
      <w:start w:val="1"/>
      <w:numFmt w:val="bullet"/>
      <w:lvlText w:val="o"/>
      <w:lvlJc w:val="left"/>
      <w:pPr>
        <w:ind w:left="6240" w:hanging="360"/>
      </w:pPr>
      <w:rPr>
        <w:rFonts w:hint="default" w:ascii="Courier New" w:hAnsi="Courier New" w:cs="Courier New"/>
      </w:rPr>
    </w:lvl>
    <w:lvl w:ilvl="8" w:tplc="04090005" w:tentative="1">
      <w:start w:val="1"/>
      <w:numFmt w:val="bullet"/>
      <w:lvlText w:val=""/>
      <w:lvlJc w:val="left"/>
      <w:pPr>
        <w:ind w:left="6960" w:hanging="360"/>
      </w:pPr>
      <w:rPr>
        <w:rFonts w:hint="default" w:ascii="Wingdings" w:hAnsi="Wingdings"/>
      </w:rPr>
    </w:lvl>
  </w:abstractNum>
  <w:abstractNum w:abstractNumId="78" w15:restartNumberingAfterBreak="0">
    <w:nsid w:val="7CB15C84"/>
    <w:multiLevelType w:val="hybridMultilevel"/>
    <w:tmpl w:val="07DE310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9" w15:restartNumberingAfterBreak="0">
    <w:nsid w:val="7CEC4FDE"/>
    <w:multiLevelType w:val="hybridMultilevel"/>
    <w:tmpl w:val="5BCAEF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17"/>
  </w:num>
  <w:num w:numId="2">
    <w:abstractNumId w:val="28"/>
  </w:num>
  <w:num w:numId="3">
    <w:abstractNumId w:val="71"/>
  </w:num>
  <w:num w:numId="4">
    <w:abstractNumId w:val="78"/>
  </w:num>
  <w:num w:numId="5">
    <w:abstractNumId w:val="3"/>
  </w:num>
  <w:num w:numId="6">
    <w:abstractNumId w:val="35"/>
  </w:num>
  <w:num w:numId="7">
    <w:abstractNumId w:val="43"/>
  </w:num>
  <w:num w:numId="8">
    <w:abstractNumId w:val="19"/>
  </w:num>
  <w:num w:numId="9">
    <w:abstractNumId w:val="29"/>
  </w:num>
  <w:num w:numId="10">
    <w:abstractNumId w:val="64"/>
  </w:num>
  <w:num w:numId="11">
    <w:abstractNumId w:val="12"/>
  </w:num>
  <w:num w:numId="12">
    <w:abstractNumId w:val="21"/>
  </w:num>
  <w:num w:numId="13">
    <w:abstractNumId w:val="45"/>
  </w:num>
  <w:num w:numId="14">
    <w:abstractNumId w:val="20"/>
  </w:num>
  <w:num w:numId="15">
    <w:abstractNumId w:val="72"/>
  </w:num>
  <w:num w:numId="16">
    <w:abstractNumId w:val="47"/>
  </w:num>
  <w:num w:numId="17">
    <w:abstractNumId w:val="79"/>
  </w:num>
  <w:num w:numId="18">
    <w:abstractNumId w:val="57"/>
  </w:num>
  <w:num w:numId="19">
    <w:abstractNumId w:val="53"/>
  </w:num>
  <w:num w:numId="20">
    <w:abstractNumId w:val="74"/>
  </w:num>
  <w:num w:numId="21">
    <w:abstractNumId w:val="42"/>
  </w:num>
  <w:num w:numId="22">
    <w:abstractNumId w:val="65"/>
  </w:num>
  <w:num w:numId="23">
    <w:abstractNumId w:val="59"/>
  </w:num>
  <w:num w:numId="24">
    <w:abstractNumId w:val="2"/>
  </w:num>
  <w:num w:numId="25">
    <w:abstractNumId w:val="27"/>
  </w:num>
  <w:num w:numId="26">
    <w:abstractNumId w:val="66"/>
  </w:num>
  <w:num w:numId="27">
    <w:abstractNumId w:val="37"/>
  </w:num>
  <w:num w:numId="28">
    <w:abstractNumId w:val="67"/>
  </w:num>
  <w:num w:numId="29">
    <w:abstractNumId w:val="14"/>
  </w:num>
  <w:num w:numId="30">
    <w:abstractNumId w:val="34"/>
  </w:num>
  <w:num w:numId="31">
    <w:abstractNumId w:val="61"/>
  </w:num>
  <w:num w:numId="32">
    <w:abstractNumId w:val="33"/>
  </w:num>
  <w:num w:numId="33">
    <w:abstractNumId w:val="23"/>
  </w:num>
  <w:num w:numId="34">
    <w:abstractNumId w:val="48"/>
  </w:num>
  <w:num w:numId="35">
    <w:abstractNumId w:val="8"/>
  </w:num>
  <w:num w:numId="36">
    <w:abstractNumId w:val="63"/>
  </w:num>
  <w:num w:numId="37">
    <w:abstractNumId w:val="55"/>
  </w:num>
  <w:num w:numId="38">
    <w:abstractNumId w:val="25"/>
  </w:num>
  <w:num w:numId="39">
    <w:abstractNumId w:val="5"/>
  </w:num>
  <w:num w:numId="40">
    <w:abstractNumId w:val="73"/>
  </w:num>
  <w:num w:numId="41">
    <w:abstractNumId w:val="70"/>
  </w:num>
  <w:num w:numId="42">
    <w:abstractNumId w:val="58"/>
  </w:num>
  <w:num w:numId="43">
    <w:abstractNumId w:val="52"/>
  </w:num>
  <w:num w:numId="44">
    <w:abstractNumId w:val="16"/>
  </w:num>
  <w:num w:numId="45">
    <w:abstractNumId w:val="30"/>
  </w:num>
  <w:num w:numId="46">
    <w:abstractNumId w:val="56"/>
  </w:num>
  <w:num w:numId="47">
    <w:abstractNumId w:val="15"/>
  </w:num>
  <w:num w:numId="48">
    <w:abstractNumId w:val="69"/>
  </w:num>
  <w:num w:numId="49">
    <w:abstractNumId w:val="38"/>
  </w:num>
  <w:num w:numId="50">
    <w:abstractNumId w:val="68"/>
  </w:num>
  <w:num w:numId="51">
    <w:abstractNumId w:val="77"/>
  </w:num>
  <w:num w:numId="52">
    <w:abstractNumId w:val="62"/>
  </w:num>
  <w:num w:numId="53">
    <w:abstractNumId w:val="44"/>
  </w:num>
  <w:num w:numId="54">
    <w:abstractNumId w:val="41"/>
  </w:num>
  <w:num w:numId="55">
    <w:abstractNumId w:val="51"/>
  </w:num>
  <w:num w:numId="56">
    <w:abstractNumId w:val="39"/>
  </w:num>
  <w:num w:numId="57">
    <w:abstractNumId w:val="1"/>
  </w:num>
  <w:num w:numId="58">
    <w:abstractNumId w:val="9"/>
  </w:num>
  <w:num w:numId="59">
    <w:abstractNumId w:val="4"/>
  </w:num>
  <w:num w:numId="60">
    <w:abstractNumId w:val="10"/>
  </w:num>
  <w:num w:numId="61">
    <w:abstractNumId w:val="31"/>
  </w:num>
  <w:num w:numId="62">
    <w:abstractNumId w:val="7"/>
  </w:num>
  <w:num w:numId="63">
    <w:abstractNumId w:val="60"/>
  </w:num>
  <w:num w:numId="64">
    <w:abstractNumId w:val="11"/>
  </w:num>
  <w:num w:numId="65">
    <w:abstractNumId w:val="36"/>
  </w:num>
  <w:num w:numId="66">
    <w:abstractNumId w:val="50"/>
  </w:num>
  <w:num w:numId="67">
    <w:abstractNumId w:val="18"/>
  </w:num>
  <w:num w:numId="68">
    <w:abstractNumId w:val="40"/>
  </w:num>
  <w:num w:numId="69">
    <w:abstractNumId w:val="75"/>
  </w:num>
  <w:num w:numId="70">
    <w:abstractNumId w:val="13"/>
  </w:num>
  <w:num w:numId="71">
    <w:abstractNumId w:val="54"/>
  </w:num>
  <w:num w:numId="72">
    <w:abstractNumId w:val="76"/>
  </w:num>
  <w:num w:numId="73">
    <w:abstractNumId w:val="22"/>
  </w:num>
  <w:num w:numId="74">
    <w:abstractNumId w:val="26"/>
  </w:num>
  <w:num w:numId="75">
    <w:abstractNumId w:val="0"/>
  </w:num>
  <w:num w:numId="76">
    <w:abstractNumId w:val="46"/>
  </w:num>
  <w:num w:numId="77">
    <w:abstractNumId w:val="24"/>
  </w:num>
  <w:num w:numId="78">
    <w:abstractNumId w:val="49"/>
  </w:num>
  <w:num w:numId="79">
    <w:abstractNumId w:val="6"/>
  </w:num>
  <w:num w:numId="80">
    <w:abstractNumId w:val="32"/>
  </w:num>
  <w:numIdMacAtCleanup w:val="80"/>
</w:numbering>
</file>

<file path=word/people.xml><?xml version="1.0" encoding="utf-8"?>
<w15:people xmlns:mc="http://schemas.openxmlformats.org/markup-compatibility/2006" xmlns:w15="http://schemas.microsoft.com/office/word/2012/wordml" mc:Ignorable="w15">
  <w15:person w15:author="Zuhra Aman">
    <w15:presenceInfo w15:providerId="AD" w15:userId="S::zaman@nohungerforum.org::ba23ce90-9049-45f2-91f9-852c7da2fb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trackRevisions w:val="fal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36B"/>
    <w:rsid w:val="0000403C"/>
    <w:rsid w:val="00004D9A"/>
    <w:rsid w:val="00010347"/>
    <w:rsid w:val="00010703"/>
    <w:rsid w:val="00010A58"/>
    <w:rsid w:val="00013B25"/>
    <w:rsid w:val="00017862"/>
    <w:rsid w:val="000222E1"/>
    <w:rsid w:val="00024C4F"/>
    <w:rsid w:val="00030827"/>
    <w:rsid w:val="00030F9A"/>
    <w:rsid w:val="00032526"/>
    <w:rsid w:val="0003498B"/>
    <w:rsid w:val="00035C9F"/>
    <w:rsid w:val="000416F9"/>
    <w:rsid w:val="00043788"/>
    <w:rsid w:val="0004520F"/>
    <w:rsid w:val="000466D9"/>
    <w:rsid w:val="00051842"/>
    <w:rsid w:val="00056E12"/>
    <w:rsid w:val="000570BC"/>
    <w:rsid w:val="00057F82"/>
    <w:rsid w:val="0006100B"/>
    <w:rsid w:val="00061EB0"/>
    <w:rsid w:val="0006218D"/>
    <w:rsid w:val="00070AAE"/>
    <w:rsid w:val="00072806"/>
    <w:rsid w:val="00094630"/>
    <w:rsid w:val="00095F86"/>
    <w:rsid w:val="000B19D2"/>
    <w:rsid w:val="000B1C42"/>
    <w:rsid w:val="000B5646"/>
    <w:rsid w:val="000D0FB8"/>
    <w:rsid w:val="000D162A"/>
    <w:rsid w:val="000E24E2"/>
    <w:rsid w:val="000E5D01"/>
    <w:rsid w:val="000E61EA"/>
    <w:rsid w:val="000E707C"/>
    <w:rsid w:val="000E7636"/>
    <w:rsid w:val="000F4996"/>
    <w:rsid w:val="000F50AE"/>
    <w:rsid w:val="000F6BB3"/>
    <w:rsid w:val="00102DEF"/>
    <w:rsid w:val="00105792"/>
    <w:rsid w:val="0010584B"/>
    <w:rsid w:val="00113E24"/>
    <w:rsid w:val="00115E81"/>
    <w:rsid w:val="0012057C"/>
    <w:rsid w:val="0012123F"/>
    <w:rsid w:val="00122D9B"/>
    <w:rsid w:val="001257FC"/>
    <w:rsid w:val="00134798"/>
    <w:rsid w:val="00135696"/>
    <w:rsid w:val="001520B3"/>
    <w:rsid w:val="00153A8F"/>
    <w:rsid w:val="00161080"/>
    <w:rsid w:val="00161993"/>
    <w:rsid w:val="00162F0D"/>
    <w:rsid w:val="001633F2"/>
    <w:rsid w:val="001656B6"/>
    <w:rsid w:val="00166E91"/>
    <w:rsid w:val="0017148B"/>
    <w:rsid w:val="00176228"/>
    <w:rsid w:val="00183B30"/>
    <w:rsid w:val="00183C2E"/>
    <w:rsid w:val="00187C77"/>
    <w:rsid w:val="00190951"/>
    <w:rsid w:val="00191743"/>
    <w:rsid w:val="00193B5A"/>
    <w:rsid w:val="001A244B"/>
    <w:rsid w:val="001A7A53"/>
    <w:rsid w:val="001B599F"/>
    <w:rsid w:val="001C526D"/>
    <w:rsid w:val="001D14D9"/>
    <w:rsid w:val="001D1542"/>
    <w:rsid w:val="001D188E"/>
    <w:rsid w:val="001D4D8E"/>
    <w:rsid w:val="001D5609"/>
    <w:rsid w:val="001D5D0A"/>
    <w:rsid w:val="001E2694"/>
    <w:rsid w:val="001E5926"/>
    <w:rsid w:val="001E79EB"/>
    <w:rsid w:val="001F1AF0"/>
    <w:rsid w:val="002007F7"/>
    <w:rsid w:val="00202EEA"/>
    <w:rsid w:val="0020334F"/>
    <w:rsid w:val="002142A1"/>
    <w:rsid w:val="002174AD"/>
    <w:rsid w:val="00221A6E"/>
    <w:rsid w:val="00224C33"/>
    <w:rsid w:val="002265F8"/>
    <w:rsid w:val="002337F1"/>
    <w:rsid w:val="002353B1"/>
    <w:rsid w:val="0023639A"/>
    <w:rsid w:val="00240253"/>
    <w:rsid w:val="002413ED"/>
    <w:rsid w:val="00243D00"/>
    <w:rsid w:val="0024C9E4"/>
    <w:rsid w:val="00251F23"/>
    <w:rsid w:val="002540F7"/>
    <w:rsid w:val="00254AFB"/>
    <w:rsid w:val="00255592"/>
    <w:rsid w:val="00256A1A"/>
    <w:rsid w:val="002575FE"/>
    <w:rsid w:val="002579CD"/>
    <w:rsid w:val="002604ED"/>
    <w:rsid w:val="0026504D"/>
    <w:rsid w:val="00270722"/>
    <w:rsid w:val="00271CEA"/>
    <w:rsid w:val="00273FCC"/>
    <w:rsid w:val="0027544D"/>
    <w:rsid w:val="00276330"/>
    <w:rsid w:val="0027762B"/>
    <w:rsid w:val="00282C3E"/>
    <w:rsid w:val="00282C42"/>
    <w:rsid w:val="00283BB2"/>
    <w:rsid w:val="00284E47"/>
    <w:rsid w:val="00287361"/>
    <w:rsid w:val="00287F18"/>
    <w:rsid w:val="0029195D"/>
    <w:rsid w:val="00294BAD"/>
    <w:rsid w:val="00296258"/>
    <w:rsid w:val="0029671D"/>
    <w:rsid w:val="00296839"/>
    <w:rsid w:val="002A2EAB"/>
    <w:rsid w:val="002B359B"/>
    <w:rsid w:val="002B3F2C"/>
    <w:rsid w:val="002B5F53"/>
    <w:rsid w:val="002B6A25"/>
    <w:rsid w:val="002C067D"/>
    <w:rsid w:val="002C3401"/>
    <w:rsid w:val="002D0160"/>
    <w:rsid w:val="002D535B"/>
    <w:rsid w:val="002E2651"/>
    <w:rsid w:val="002E2D70"/>
    <w:rsid w:val="002E5A49"/>
    <w:rsid w:val="002F7093"/>
    <w:rsid w:val="00300097"/>
    <w:rsid w:val="00303692"/>
    <w:rsid w:val="00305C93"/>
    <w:rsid w:val="00312D05"/>
    <w:rsid w:val="00314F29"/>
    <w:rsid w:val="00320410"/>
    <w:rsid w:val="003257B9"/>
    <w:rsid w:val="003349E0"/>
    <w:rsid w:val="003426DA"/>
    <w:rsid w:val="00342D43"/>
    <w:rsid w:val="00345EFC"/>
    <w:rsid w:val="0034718B"/>
    <w:rsid w:val="003513A7"/>
    <w:rsid w:val="00351DAB"/>
    <w:rsid w:val="003579AA"/>
    <w:rsid w:val="00362061"/>
    <w:rsid w:val="00363608"/>
    <w:rsid w:val="00363D84"/>
    <w:rsid w:val="00364422"/>
    <w:rsid w:val="00364A4C"/>
    <w:rsid w:val="00365232"/>
    <w:rsid w:val="00365AE5"/>
    <w:rsid w:val="00367756"/>
    <w:rsid w:val="00367D66"/>
    <w:rsid w:val="00371397"/>
    <w:rsid w:val="00382D4B"/>
    <w:rsid w:val="003922B7"/>
    <w:rsid w:val="00393037"/>
    <w:rsid w:val="00394DF1"/>
    <w:rsid w:val="00397B48"/>
    <w:rsid w:val="00397C8C"/>
    <w:rsid w:val="003A0898"/>
    <w:rsid w:val="003A1B1C"/>
    <w:rsid w:val="003A3012"/>
    <w:rsid w:val="003A60EB"/>
    <w:rsid w:val="003A6BC3"/>
    <w:rsid w:val="003B0BB6"/>
    <w:rsid w:val="003B0F9A"/>
    <w:rsid w:val="003B4ED6"/>
    <w:rsid w:val="003B527C"/>
    <w:rsid w:val="003B5CDB"/>
    <w:rsid w:val="003B73B2"/>
    <w:rsid w:val="003C37C6"/>
    <w:rsid w:val="003C41CB"/>
    <w:rsid w:val="003C59CF"/>
    <w:rsid w:val="003C63DF"/>
    <w:rsid w:val="003C700F"/>
    <w:rsid w:val="003C74DC"/>
    <w:rsid w:val="003D0EA3"/>
    <w:rsid w:val="003D28B5"/>
    <w:rsid w:val="003D3C4D"/>
    <w:rsid w:val="003D5E9A"/>
    <w:rsid w:val="003D6054"/>
    <w:rsid w:val="003D6F0C"/>
    <w:rsid w:val="003E0A88"/>
    <w:rsid w:val="003E0F8A"/>
    <w:rsid w:val="003F1376"/>
    <w:rsid w:val="003F2429"/>
    <w:rsid w:val="003F6897"/>
    <w:rsid w:val="00403C21"/>
    <w:rsid w:val="004041A7"/>
    <w:rsid w:val="0040649A"/>
    <w:rsid w:val="0041661B"/>
    <w:rsid w:val="00420DA7"/>
    <w:rsid w:val="00431080"/>
    <w:rsid w:val="004352F5"/>
    <w:rsid w:val="00441707"/>
    <w:rsid w:val="00446C7A"/>
    <w:rsid w:val="00447194"/>
    <w:rsid w:val="00450202"/>
    <w:rsid w:val="00451A5E"/>
    <w:rsid w:val="004526C6"/>
    <w:rsid w:val="00453556"/>
    <w:rsid w:val="004538AA"/>
    <w:rsid w:val="0046213E"/>
    <w:rsid w:val="00470FDD"/>
    <w:rsid w:val="00472D14"/>
    <w:rsid w:val="00482187"/>
    <w:rsid w:val="0049400D"/>
    <w:rsid w:val="00495197"/>
    <w:rsid w:val="00496D9E"/>
    <w:rsid w:val="004A0FA3"/>
    <w:rsid w:val="004A2134"/>
    <w:rsid w:val="004A43EB"/>
    <w:rsid w:val="004A46C7"/>
    <w:rsid w:val="004A7BD8"/>
    <w:rsid w:val="004B13F4"/>
    <w:rsid w:val="004B63D2"/>
    <w:rsid w:val="004C1896"/>
    <w:rsid w:val="004C2C5C"/>
    <w:rsid w:val="004C3D7C"/>
    <w:rsid w:val="004C6D15"/>
    <w:rsid w:val="004C71EC"/>
    <w:rsid w:val="004D0725"/>
    <w:rsid w:val="004D0DB5"/>
    <w:rsid w:val="004D5EAC"/>
    <w:rsid w:val="004E5713"/>
    <w:rsid w:val="004F3410"/>
    <w:rsid w:val="004F34FA"/>
    <w:rsid w:val="004F35E9"/>
    <w:rsid w:val="004F5178"/>
    <w:rsid w:val="004F538C"/>
    <w:rsid w:val="004F6087"/>
    <w:rsid w:val="004F6A81"/>
    <w:rsid w:val="004F6EAC"/>
    <w:rsid w:val="005009C7"/>
    <w:rsid w:val="00500BBC"/>
    <w:rsid w:val="005038A9"/>
    <w:rsid w:val="00507E7C"/>
    <w:rsid w:val="00513631"/>
    <w:rsid w:val="005175AC"/>
    <w:rsid w:val="00530C9C"/>
    <w:rsid w:val="00545330"/>
    <w:rsid w:val="00545CA8"/>
    <w:rsid w:val="00554EFA"/>
    <w:rsid w:val="0055596D"/>
    <w:rsid w:val="00557EC6"/>
    <w:rsid w:val="005617DA"/>
    <w:rsid w:val="0057248E"/>
    <w:rsid w:val="00572E2A"/>
    <w:rsid w:val="00576F0C"/>
    <w:rsid w:val="00577117"/>
    <w:rsid w:val="00581AB5"/>
    <w:rsid w:val="00583DDE"/>
    <w:rsid w:val="00584EE3"/>
    <w:rsid w:val="00584F12"/>
    <w:rsid w:val="0059088D"/>
    <w:rsid w:val="00591727"/>
    <w:rsid w:val="005A22FE"/>
    <w:rsid w:val="005B25D9"/>
    <w:rsid w:val="005B6FC6"/>
    <w:rsid w:val="005B76AD"/>
    <w:rsid w:val="005C5F86"/>
    <w:rsid w:val="005D6DA4"/>
    <w:rsid w:val="005E1ED1"/>
    <w:rsid w:val="005E2170"/>
    <w:rsid w:val="005E5886"/>
    <w:rsid w:val="005F1B14"/>
    <w:rsid w:val="005F2952"/>
    <w:rsid w:val="005F5257"/>
    <w:rsid w:val="005F6537"/>
    <w:rsid w:val="005F667A"/>
    <w:rsid w:val="005F784C"/>
    <w:rsid w:val="00603A56"/>
    <w:rsid w:val="00611CB5"/>
    <w:rsid w:val="00612B78"/>
    <w:rsid w:val="00617B71"/>
    <w:rsid w:val="006216FC"/>
    <w:rsid w:val="006300B1"/>
    <w:rsid w:val="0064738F"/>
    <w:rsid w:val="00650519"/>
    <w:rsid w:val="00651052"/>
    <w:rsid w:val="00652F94"/>
    <w:rsid w:val="00653689"/>
    <w:rsid w:val="00654053"/>
    <w:rsid w:val="00654C6E"/>
    <w:rsid w:val="00660748"/>
    <w:rsid w:val="00661571"/>
    <w:rsid w:val="0066403F"/>
    <w:rsid w:val="00664F39"/>
    <w:rsid w:val="00665959"/>
    <w:rsid w:val="00667376"/>
    <w:rsid w:val="0067073D"/>
    <w:rsid w:val="00671992"/>
    <w:rsid w:val="00671F5D"/>
    <w:rsid w:val="00672B80"/>
    <w:rsid w:val="00673245"/>
    <w:rsid w:val="006744C5"/>
    <w:rsid w:val="00682B80"/>
    <w:rsid w:val="00692CCC"/>
    <w:rsid w:val="00693A4C"/>
    <w:rsid w:val="00694E8E"/>
    <w:rsid w:val="00695308"/>
    <w:rsid w:val="006968F1"/>
    <w:rsid w:val="006B0EB8"/>
    <w:rsid w:val="006B40DD"/>
    <w:rsid w:val="006B6191"/>
    <w:rsid w:val="006B644F"/>
    <w:rsid w:val="006B6FD9"/>
    <w:rsid w:val="006C00F8"/>
    <w:rsid w:val="006C0815"/>
    <w:rsid w:val="006C2FEF"/>
    <w:rsid w:val="006E1A97"/>
    <w:rsid w:val="006E37B3"/>
    <w:rsid w:val="006E42EB"/>
    <w:rsid w:val="006E5933"/>
    <w:rsid w:val="006E77A4"/>
    <w:rsid w:val="006F5770"/>
    <w:rsid w:val="006F5E70"/>
    <w:rsid w:val="007002F0"/>
    <w:rsid w:val="00701E93"/>
    <w:rsid w:val="00702C31"/>
    <w:rsid w:val="00702FB7"/>
    <w:rsid w:val="007049A7"/>
    <w:rsid w:val="00706FFF"/>
    <w:rsid w:val="007103B5"/>
    <w:rsid w:val="0071423C"/>
    <w:rsid w:val="007168DA"/>
    <w:rsid w:val="00721E0B"/>
    <w:rsid w:val="00725062"/>
    <w:rsid w:val="00726D76"/>
    <w:rsid w:val="007334A7"/>
    <w:rsid w:val="00733CDB"/>
    <w:rsid w:val="00737AF1"/>
    <w:rsid w:val="00743062"/>
    <w:rsid w:val="00747E73"/>
    <w:rsid w:val="00750059"/>
    <w:rsid w:val="0075308F"/>
    <w:rsid w:val="00757D43"/>
    <w:rsid w:val="00762402"/>
    <w:rsid w:val="00764245"/>
    <w:rsid w:val="007661B5"/>
    <w:rsid w:val="00766D69"/>
    <w:rsid w:val="0077047C"/>
    <w:rsid w:val="00770730"/>
    <w:rsid w:val="007708F6"/>
    <w:rsid w:val="007720CC"/>
    <w:rsid w:val="007745B3"/>
    <w:rsid w:val="007759C1"/>
    <w:rsid w:val="00776275"/>
    <w:rsid w:val="00777942"/>
    <w:rsid w:val="00781206"/>
    <w:rsid w:val="007825A6"/>
    <w:rsid w:val="007840FC"/>
    <w:rsid w:val="007846C5"/>
    <w:rsid w:val="0079200F"/>
    <w:rsid w:val="00797509"/>
    <w:rsid w:val="00797BAE"/>
    <w:rsid w:val="007A086D"/>
    <w:rsid w:val="007A0A20"/>
    <w:rsid w:val="007A3016"/>
    <w:rsid w:val="007A6C14"/>
    <w:rsid w:val="007A6DEC"/>
    <w:rsid w:val="007A78FD"/>
    <w:rsid w:val="007C25F4"/>
    <w:rsid w:val="007C6444"/>
    <w:rsid w:val="007C662A"/>
    <w:rsid w:val="007D1532"/>
    <w:rsid w:val="007D1A08"/>
    <w:rsid w:val="007D79F8"/>
    <w:rsid w:val="007E0D84"/>
    <w:rsid w:val="007E2DD8"/>
    <w:rsid w:val="007E6752"/>
    <w:rsid w:val="007F7D09"/>
    <w:rsid w:val="00802703"/>
    <w:rsid w:val="008031E0"/>
    <w:rsid w:val="0080429E"/>
    <w:rsid w:val="008130AA"/>
    <w:rsid w:val="00813261"/>
    <w:rsid w:val="00816A12"/>
    <w:rsid w:val="0081707E"/>
    <w:rsid w:val="008231EE"/>
    <w:rsid w:val="008239E2"/>
    <w:rsid w:val="00832BCC"/>
    <w:rsid w:val="008330EA"/>
    <w:rsid w:val="00833BCB"/>
    <w:rsid w:val="00834F93"/>
    <w:rsid w:val="008363C7"/>
    <w:rsid w:val="00840014"/>
    <w:rsid w:val="00841B17"/>
    <w:rsid w:val="008474AC"/>
    <w:rsid w:val="00851639"/>
    <w:rsid w:val="00852759"/>
    <w:rsid w:val="00852C30"/>
    <w:rsid w:val="008542DA"/>
    <w:rsid w:val="00854A50"/>
    <w:rsid w:val="0086077B"/>
    <w:rsid w:val="00871C31"/>
    <w:rsid w:val="008728CE"/>
    <w:rsid w:val="008747AD"/>
    <w:rsid w:val="00882A94"/>
    <w:rsid w:val="00893115"/>
    <w:rsid w:val="0089399E"/>
    <w:rsid w:val="008A09C3"/>
    <w:rsid w:val="008A1029"/>
    <w:rsid w:val="008A27A4"/>
    <w:rsid w:val="008A3388"/>
    <w:rsid w:val="008A48B9"/>
    <w:rsid w:val="008A5402"/>
    <w:rsid w:val="008A5ECA"/>
    <w:rsid w:val="008A78D9"/>
    <w:rsid w:val="008B0BC6"/>
    <w:rsid w:val="008B217B"/>
    <w:rsid w:val="008B6CB4"/>
    <w:rsid w:val="008B745C"/>
    <w:rsid w:val="008C6C6A"/>
    <w:rsid w:val="008D337B"/>
    <w:rsid w:val="008D62D5"/>
    <w:rsid w:val="008E1152"/>
    <w:rsid w:val="008E1992"/>
    <w:rsid w:val="008E7ACE"/>
    <w:rsid w:val="008F08AE"/>
    <w:rsid w:val="008F1EA3"/>
    <w:rsid w:val="008F2D7C"/>
    <w:rsid w:val="008F4969"/>
    <w:rsid w:val="008F58F7"/>
    <w:rsid w:val="008F6A64"/>
    <w:rsid w:val="009005E9"/>
    <w:rsid w:val="00900642"/>
    <w:rsid w:val="009106AC"/>
    <w:rsid w:val="00910C81"/>
    <w:rsid w:val="00917702"/>
    <w:rsid w:val="00922E2D"/>
    <w:rsid w:val="0092322E"/>
    <w:rsid w:val="009239B3"/>
    <w:rsid w:val="00923F51"/>
    <w:rsid w:val="00925727"/>
    <w:rsid w:val="00934BAE"/>
    <w:rsid w:val="0094308C"/>
    <w:rsid w:val="00943D29"/>
    <w:rsid w:val="009454E1"/>
    <w:rsid w:val="00945504"/>
    <w:rsid w:val="00945F06"/>
    <w:rsid w:val="009478A3"/>
    <w:rsid w:val="00950F72"/>
    <w:rsid w:val="009513EA"/>
    <w:rsid w:val="009529E8"/>
    <w:rsid w:val="00956FBC"/>
    <w:rsid w:val="00967616"/>
    <w:rsid w:val="00975C62"/>
    <w:rsid w:val="00975F5C"/>
    <w:rsid w:val="00977D43"/>
    <w:rsid w:val="00980159"/>
    <w:rsid w:val="0098173A"/>
    <w:rsid w:val="009820DC"/>
    <w:rsid w:val="009826B4"/>
    <w:rsid w:val="00985ADF"/>
    <w:rsid w:val="00990D82"/>
    <w:rsid w:val="009916E9"/>
    <w:rsid w:val="00991708"/>
    <w:rsid w:val="00992F46"/>
    <w:rsid w:val="009955CE"/>
    <w:rsid w:val="00995D82"/>
    <w:rsid w:val="009975EC"/>
    <w:rsid w:val="009A3EA2"/>
    <w:rsid w:val="009A6E14"/>
    <w:rsid w:val="009A7E46"/>
    <w:rsid w:val="009B0516"/>
    <w:rsid w:val="009B1B7F"/>
    <w:rsid w:val="009C0D45"/>
    <w:rsid w:val="009C3160"/>
    <w:rsid w:val="009C475A"/>
    <w:rsid w:val="009E3CFE"/>
    <w:rsid w:val="009E68D0"/>
    <w:rsid w:val="009F0DF1"/>
    <w:rsid w:val="009F25C0"/>
    <w:rsid w:val="00A02362"/>
    <w:rsid w:val="00A04411"/>
    <w:rsid w:val="00A11D21"/>
    <w:rsid w:val="00A2233E"/>
    <w:rsid w:val="00A265B5"/>
    <w:rsid w:val="00A30294"/>
    <w:rsid w:val="00A30E47"/>
    <w:rsid w:val="00A3176D"/>
    <w:rsid w:val="00A32B23"/>
    <w:rsid w:val="00A376CE"/>
    <w:rsid w:val="00A42374"/>
    <w:rsid w:val="00A45637"/>
    <w:rsid w:val="00A45E0C"/>
    <w:rsid w:val="00A54042"/>
    <w:rsid w:val="00A61F22"/>
    <w:rsid w:val="00A67A2C"/>
    <w:rsid w:val="00A74E84"/>
    <w:rsid w:val="00A8018B"/>
    <w:rsid w:val="00A8200A"/>
    <w:rsid w:val="00A84A5A"/>
    <w:rsid w:val="00A85356"/>
    <w:rsid w:val="00A90D84"/>
    <w:rsid w:val="00A91C31"/>
    <w:rsid w:val="00A95E31"/>
    <w:rsid w:val="00AA3AFF"/>
    <w:rsid w:val="00AA691B"/>
    <w:rsid w:val="00AA718A"/>
    <w:rsid w:val="00AA7B3C"/>
    <w:rsid w:val="00AB1451"/>
    <w:rsid w:val="00AB4274"/>
    <w:rsid w:val="00AC2C4B"/>
    <w:rsid w:val="00AC7676"/>
    <w:rsid w:val="00AD30D0"/>
    <w:rsid w:val="00AD6F5B"/>
    <w:rsid w:val="00AE7583"/>
    <w:rsid w:val="00AF3946"/>
    <w:rsid w:val="00AF6512"/>
    <w:rsid w:val="00B002B7"/>
    <w:rsid w:val="00B01457"/>
    <w:rsid w:val="00B031EE"/>
    <w:rsid w:val="00B042BD"/>
    <w:rsid w:val="00B0447E"/>
    <w:rsid w:val="00B071CA"/>
    <w:rsid w:val="00B10D10"/>
    <w:rsid w:val="00B13A43"/>
    <w:rsid w:val="00B14A03"/>
    <w:rsid w:val="00B14EB7"/>
    <w:rsid w:val="00B21104"/>
    <w:rsid w:val="00B25A81"/>
    <w:rsid w:val="00B27CDC"/>
    <w:rsid w:val="00B31A3D"/>
    <w:rsid w:val="00B3370C"/>
    <w:rsid w:val="00B40926"/>
    <w:rsid w:val="00B413F7"/>
    <w:rsid w:val="00B4541E"/>
    <w:rsid w:val="00B53915"/>
    <w:rsid w:val="00B61DDE"/>
    <w:rsid w:val="00B62553"/>
    <w:rsid w:val="00B64539"/>
    <w:rsid w:val="00B7036B"/>
    <w:rsid w:val="00B77F83"/>
    <w:rsid w:val="00B80B0E"/>
    <w:rsid w:val="00B852C1"/>
    <w:rsid w:val="00B912A6"/>
    <w:rsid w:val="00B95A55"/>
    <w:rsid w:val="00B95D80"/>
    <w:rsid w:val="00BA353C"/>
    <w:rsid w:val="00BA4924"/>
    <w:rsid w:val="00BA4C92"/>
    <w:rsid w:val="00BA5B37"/>
    <w:rsid w:val="00BA7758"/>
    <w:rsid w:val="00BB1144"/>
    <w:rsid w:val="00BB164C"/>
    <w:rsid w:val="00BB2D55"/>
    <w:rsid w:val="00BB3B2F"/>
    <w:rsid w:val="00BB6210"/>
    <w:rsid w:val="00BB7CF6"/>
    <w:rsid w:val="00BC5852"/>
    <w:rsid w:val="00BC623C"/>
    <w:rsid w:val="00BC6340"/>
    <w:rsid w:val="00BC6B70"/>
    <w:rsid w:val="00BC7A4D"/>
    <w:rsid w:val="00BC7D1C"/>
    <w:rsid w:val="00BD6B2C"/>
    <w:rsid w:val="00BF487D"/>
    <w:rsid w:val="00C03678"/>
    <w:rsid w:val="00C132CF"/>
    <w:rsid w:val="00C24369"/>
    <w:rsid w:val="00C246AD"/>
    <w:rsid w:val="00C33F29"/>
    <w:rsid w:val="00C3413C"/>
    <w:rsid w:val="00C3512A"/>
    <w:rsid w:val="00C43B75"/>
    <w:rsid w:val="00C46E93"/>
    <w:rsid w:val="00C50695"/>
    <w:rsid w:val="00C518D3"/>
    <w:rsid w:val="00C52080"/>
    <w:rsid w:val="00C52246"/>
    <w:rsid w:val="00C53208"/>
    <w:rsid w:val="00C67262"/>
    <w:rsid w:val="00C76753"/>
    <w:rsid w:val="00C83C26"/>
    <w:rsid w:val="00C86C8F"/>
    <w:rsid w:val="00C9150C"/>
    <w:rsid w:val="00CA1500"/>
    <w:rsid w:val="00CA40C4"/>
    <w:rsid w:val="00CA5333"/>
    <w:rsid w:val="00CA6FC0"/>
    <w:rsid w:val="00CC27EA"/>
    <w:rsid w:val="00CC4E95"/>
    <w:rsid w:val="00CC6E5C"/>
    <w:rsid w:val="00CD306C"/>
    <w:rsid w:val="00CD3A69"/>
    <w:rsid w:val="00CE1FCA"/>
    <w:rsid w:val="00CF72A0"/>
    <w:rsid w:val="00CF7A1C"/>
    <w:rsid w:val="00D00715"/>
    <w:rsid w:val="00D00E75"/>
    <w:rsid w:val="00D05650"/>
    <w:rsid w:val="00D0705C"/>
    <w:rsid w:val="00D0738E"/>
    <w:rsid w:val="00D07629"/>
    <w:rsid w:val="00D114DC"/>
    <w:rsid w:val="00D12407"/>
    <w:rsid w:val="00D12506"/>
    <w:rsid w:val="00D20D02"/>
    <w:rsid w:val="00D220D5"/>
    <w:rsid w:val="00D22C1B"/>
    <w:rsid w:val="00D32BAD"/>
    <w:rsid w:val="00D40F07"/>
    <w:rsid w:val="00D44142"/>
    <w:rsid w:val="00D4619E"/>
    <w:rsid w:val="00D51A1F"/>
    <w:rsid w:val="00D527AF"/>
    <w:rsid w:val="00D52AC3"/>
    <w:rsid w:val="00D55BF6"/>
    <w:rsid w:val="00D5736D"/>
    <w:rsid w:val="00D5770E"/>
    <w:rsid w:val="00D66CFF"/>
    <w:rsid w:val="00D73719"/>
    <w:rsid w:val="00D804A8"/>
    <w:rsid w:val="00D839D3"/>
    <w:rsid w:val="00D84973"/>
    <w:rsid w:val="00D9452F"/>
    <w:rsid w:val="00D94950"/>
    <w:rsid w:val="00DA140E"/>
    <w:rsid w:val="00DB0206"/>
    <w:rsid w:val="00DB5B7B"/>
    <w:rsid w:val="00DB6751"/>
    <w:rsid w:val="00DC05A0"/>
    <w:rsid w:val="00DC3E22"/>
    <w:rsid w:val="00DD1305"/>
    <w:rsid w:val="00DD7093"/>
    <w:rsid w:val="00DE0152"/>
    <w:rsid w:val="00DE17CD"/>
    <w:rsid w:val="00DF0AD0"/>
    <w:rsid w:val="00DF3EF0"/>
    <w:rsid w:val="00E0069B"/>
    <w:rsid w:val="00E024EF"/>
    <w:rsid w:val="00E1143A"/>
    <w:rsid w:val="00E11996"/>
    <w:rsid w:val="00E1548B"/>
    <w:rsid w:val="00E15975"/>
    <w:rsid w:val="00E20B30"/>
    <w:rsid w:val="00E23FD6"/>
    <w:rsid w:val="00E27BD3"/>
    <w:rsid w:val="00E310A3"/>
    <w:rsid w:val="00E3421C"/>
    <w:rsid w:val="00E34365"/>
    <w:rsid w:val="00E347AE"/>
    <w:rsid w:val="00E40B61"/>
    <w:rsid w:val="00E43508"/>
    <w:rsid w:val="00E43FF9"/>
    <w:rsid w:val="00E44D15"/>
    <w:rsid w:val="00E51832"/>
    <w:rsid w:val="00E52C57"/>
    <w:rsid w:val="00E52EBF"/>
    <w:rsid w:val="00E5423F"/>
    <w:rsid w:val="00E55B0D"/>
    <w:rsid w:val="00E65B49"/>
    <w:rsid w:val="00E7228A"/>
    <w:rsid w:val="00E7367B"/>
    <w:rsid w:val="00E73756"/>
    <w:rsid w:val="00E749A0"/>
    <w:rsid w:val="00E75D88"/>
    <w:rsid w:val="00E76C62"/>
    <w:rsid w:val="00E802B6"/>
    <w:rsid w:val="00E80E2E"/>
    <w:rsid w:val="00E8362C"/>
    <w:rsid w:val="00E84C25"/>
    <w:rsid w:val="00E85681"/>
    <w:rsid w:val="00E87D30"/>
    <w:rsid w:val="00E96F5D"/>
    <w:rsid w:val="00EA1139"/>
    <w:rsid w:val="00EC352D"/>
    <w:rsid w:val="00EC3FA0"/>
    <w:rsid w:val="00ED0B70"/>
    <w:rsid w:val="00ED122D"/>
    <w:rsid w:val="00ED1B1F"/>
    <w:rsid w:val="00ED54AA"/>
    <w:rsid w:val="00EE222F"/>
    <w:rsid w:val="00EE770B"/>
    <w:rsid w:val="00EF2F83"/>
    <w:rsid w:val="00F02BD0"/>
    <w:rsid w:val="00F04EDF"/>
    <w:rsid w:val="00F11450"/>
    <w:rsid w:val="00F15790"/>
    <w:rsid w:val="00F16ABE"/>
    <w:rsid w:val="00F2029A"/>
    <w:rsid w:val="00F2059A"/>
    <w:rsid w:val="00F22C41"/>
    <w:rsid w:val="00F236C1"/>
    <w:rsid w:val="00F27817"/>
    <w:rsid w:val="00F3595D"/>
    <w:rsid w:val="00F367DF"/>
    <w:rsid w:val="00F37268"/>
    <w:rsid w:val="00F40231"/>
    <w:rsid w:val="00F40C1B"/>
    <w:rsid w:val="00F4241C"/>
    <w:rsid w:val="00F44BCB"/>
    <w:rsid w:val="00F46AD6"/>
    <w:rsid w:val="00F50D56"/>
    <w:rsid w:val="00F53854"/>
    <w:rsid w:val="00F540A4"/>
    <w:rsid w:val="00F54DFE"/>
    <w:rsid w:val="00F573E1"/>
    <w:rsid w:val="00F618B8"/>
    <w:rsid w:val="00F63912"/>
    <w:rsid w:val="00F63C9D"/>
    <w:rsid w:val="00F65331"/>
    <w:rsid w:val="00F65ED8"/>
    <w:rsid w:val="00F67CA5"/>
    <w:rsid w:val="00F70D88"/>
    <w:rsid w:val="00F75BD9"/>
    <w:rsid w:val="00F809F2"/>
    <w:rsid w:val="00F80FE5"/>
    <w:rsid w:val="00F84A1A"/>
    <w:rsid w:val="00F90D5A"/>
    <w:rsid w:val="00F92768"/>
    <w:rsid w:val="00F928E9"/>
    <w:rsid w:val="00F94DC9"/>
    <w:rsid w:val="00FA1973"/>
    <w:rsid w:val="00FA360A"/>
    <w:rsid w:val="00FA6270"/>
    <w:rsid w:val="00FA6EBF"/>
    <w:rsid w:val="00FB37E4"/>
    <w:rsid w:val="00FB39F9"/>
    <w:rsid w:val="00FB4C20"/>
    <w:rsid w:val="00FC1926"/>
    <w:rsid w:val="00FC437B"/>
    <w:rsid w:val="00FC51BE"/>
    <w:rsid w:val="00FD29D0"/>
    <w:rsid w:val="00FE6305"/>
    <w:rsid w:val="00FE6AF7"/>
    <w:rsid w:val="0111D651"/>
    <w:rsid w:val="019DA23F"/>
    <w:rsid w:val="01D170EC"/>
    <w:rsid w:val="01DD4D12"/>
    <w:rsid w:val="020E123D"/>
    <w:rsid w:val="02225557"/>
    <w:rsid w:val="026E8400"/>
    <w:rsid w:val="0289E0B5"/>
    <w:rsid w:val="02CCC170"/>
    <w:rsid w:val="034E6195"/>
    <w:rsid w:val="04166DF3"/>
    <w:rsid w:val="055A48DF"/>
    <w:rsid w:val="055B384F"/>
    <w:rsid w:val="055BC690"/>
    <w:rsid w:val="0566C0FC"/>
    <w:rsid w:val="05A28AD6"/>
    <w:rsid w:val="05ABD1CF"/>
    <w:rsid w:val="05F3DAD5"/>
    <w:rsid w:val="06E0B632"/>
    <w:rsid w:val="06F29B56"/>
    <w:rsid w:val="06FF7FA2"/>
    <w:rsid w:val="0758D634"/>
    <w:rsid w:val="08321FD5"/>
    <w:rsid w:val="086D245A"/>
    <w:rsid w:val="0956F162"/>
    <w:rsid w:val="09781743"/>
    <w:rsid w:val="09CE7073"/>
    <w:rsid w:val="0AAFC7BC"/>
    <w:rsid w:val="0ACC4DF5"/>
    <w:rsid w:val="0AE2FEF3"/>
    <w:rsid w:val="0B0E5B38"/>
    <w:rsid w:val="0B0E63FF"/>
    <w:rsid w:val="0B44A35E"/>
    <w:rsid w:val="0B637E91"/>
    <w:rsid w:val="0B65D5DA"/>
    <w:rsid w:val="0BCCB4E4"/>
    <w:rsid w:val="0BF939B2"/>
    <w:rsid w:val="0C1121E8"/>
    <w:rsid w:val="0CB8697A"/>
    <w:rsid w:val="0CBD18FD"/>
    <w:rsid w:val="0D05B2AA"/>
    <w:rsid w:val="0D40E8DE"/>
    <w:rsid w:val="0D7FD486"/>
    <w:rsid w:val="0DD6501E"/>
    <w:rsid w:val="0E034B12"/>
    <w:rsid w:val="0E03A4E1"/>
    <w:rsid w:val="0E71ECFA"/>
    <w:rsid w:val="0EC8A07E"/>
    <w:rsid w:val="0ECB9E29"/>
    <w:rsid w:val="0EDA0684"/>
    <w:rsid w:val="0F0E3F87"/>
    <w:rsid w:val="0F0E8A63"/>
    <w:rsid w:val="0F58050B"/>
    <w:rsid w:val="0FD00495"/>
    <w:rsid w:val="10220D02"/>
    <w:rsid w:val="1024E320"/>
    <w:rsid w:val="102E98F7"/>
    <w:rsid w:val="104277FE"/>
    <w:rsid w:val="1064B457"/>
    <w:rsid w:val="108EBC4F"/>
    <w:rsid w:val="10AE5DC7"/>
    <w:rsid w:val="114D517E"/>
    <w:rsid w:val="11EE7AE7"/>
    <w:rsid w:val="11F7A52C"/>
    <w:rsid w:val="1228C5D1"/>
    <w:rsid w:val="1251B6D8"/>
    <w:rsid w:val="125A1B10"/>
    <w:rsid w:val="12792980"/>
    <w:rsid w:val="1325CF06"/>
    <w:rsid w:val="134FA5CE"/>
    <w:rsid w:val="144CC1D5"/>
    <w:rsid w:val="145C8845"/>
    <w:rsid w:val="145E2257"/>
    <w:rsid w:val="14B03DC6"/>
    <w:rsid w:val="14FFA237"/>
    <w:rsid w:val="15224132"/>
    <w:rsid w:val="153AA5FB"/>
    <w:rsid w:val="1542F12D"/>
    <w:rsid w:val="1549D701"/>
    <w:rsid w:val="15F0A20E"/>
    <w:rsid w:val="16464BC2"/>
    <w:rsid w:val="16A936C1"/>
    <w:rsid w:val="16C49D3B"/>
    <w:rsid w:val="16DFD579"/>
    <w:rsid w:val="170EF23B"/>
    <w:rsid w:val="1718302A"/>
    <w:rsid w:val="172CAA1C"/>
    <w:rsid w:val="1741D826"/>
    <w:rsid w:val="17AF6BE4"/>
    <w:rsid w:val="1846A7A8"/>
    <w:rsid w:val="1883EEF0"/>
    <w:rsid w:val="189D7BF7"/>
    <w:rsid w:val="18B3E845"/>
    <w:rsid w:val="190B51BB"/>
    <w:rsid w:val="19376FC0"/>
    <w:rsid w:val="19420A83"/>
    <w:rsid w:val="198375A3"/>
    <w:rsid w:val="19BFC0DA"/>
    <w:rsid w:val="19CAD101"/>
    <w:rsid w:val="19E24191"/>
    <w:rsid w:val="1A36599C"/>
    <w:rsid w:val="1AD2F381"/>
    <w:rsid w:val="1AF4F870"/>
    <w:rsid w:val="1B16AEFF"/>
    <w:rsid w:val="1B829C43"/>
    <w:rsid w:val="1BDAAC5F"/>
    <w:rsid w:val="1BE927F9"/>
    <w:rsid w:val="1C1E0B28"/>
    <w:rsid w:val="1C8B3A91"/>
    <w:rsid w:val="1CC3FF9C"/>
    <w:rsid w:val="1CE3D907"/>
    <w:rsid w:val="1D2C52C5"/>
    <w:rsid w:val="1D3B762A"/>
    <w:rsid w:val="1D40EFA5"/>
    <w:rsid w:val="1D4B7800"/>
    <w:rsid w:val="1E87220B"/>
    <w:rsid w:val="1E91FBC8"/>
    <w:rsid w:val="1EDC2A3C"/>
    <w:rsid w:val="1F36A4EF"/>
    <w:rsid w:val="1F3FCAFF"/>
    <w:rsid w:val="1F7C4554"/>
    <w:rsid w:val="1FD2BB5A"/>
    <w:rsid w:val="1FEEA761"/>
    <w:rsid w:val="2011E5BD"/>
    <w:rsid w:val="206E9515"/>
    <w:rsid w:val="2099C562"/>
    <w:rsid w:val="20A39CA8"/>
    <w:rsid w:val="2117D1D1"/>
    <w:rsid w:val="2123BFEF"/>
    <w:rsid w:val="222298D5"/>
    <w:rsid w:val="222EDF5B"/>
    <w:rsid w:val="223C9427"/>
    <w:rsid w:val="2247047C"/>
    <w:rsid w:val="226C29F2"/>
    <w:rsid w:val="22FFA066"/>
    <w:rsid w:val="236E53FE"/>
    <w:rsid w:val="23B984BD"/>
    <w:rsid w:val="2541DF5B"/>
    <w:rsid w:val="254D307A"/>
    <w:rsid w:val="2572392B"/>
    <w:rsid w:val="25D64859"/>
    <w:rsid w:val="262F9FCD"/>
    <w:rsid w:val="266A16CD"/>
    <w:rsid w:val="27521C3B"/>
    <w:rsid w:val="275B4954"/>
    <w:rsid w:val="27D27FDE"/>
    <w:rsid w:val="284CBC97"/>
    <w:rsid w:val="28919A0C"/>
    <w:rsid w:val="28DA3C7F"/>
    <w:rsid w:val="29034A50"/>
    <w:rsid w:val="2924B218"/>
    <w:rsid w:val="29A78E28"/>
    <w:rsid w:val="2A233E49"/>
    <w:rsid w:val="2AB6B161"/>
    <w:rsid w:val="2AFED54E"/>
    <w:rsid w:val="2BCB525C"/>
    <w:rsid w:val="2BD25687"/>
    <w:rsid w:val="2C008153"/>
    <w:rsid w:val="2C0951C4"/>
    <w:rsid w:val="2D1BD349"/>
    <w:rsid w:val="2D63D33D"/>
    <w:rsid w:val="2D7505A5"/>
    <w:rsid w:val="2D793EBF"/>
    <w:rsid w:val="2DDB43F1"/>
    <w:rsid w:val="2DEDF596"/>
    <w:rsid w:val="2F11FA02"/>
    <w:rsid w:val="2F35A92C"/>
    <w:rsid w:val="2F3B363D"/>
    <w:rsid w:val="2F418D2F"/>
    <w:rsid w:val="2F41E146"/>
    <w:rsid w:val="3097B1A6"/>
    <w:rsid w:val="30D26D7B"/>
    <w:rsid w:val="30E9C0CB"/>
    <w:rsid w:val="30F8B06E"/>
    <w:rsid w:val="31423F3C"/>
    <w:rsid w:val="315FE017"/>
    <w:rsid w:val="31699892"/>
    <w:rsid w:val="316CEEBF"/>
    <w:rsid w:val="31DF4D38"/>
    <w:rsid w:val="32F58D30"/>
    <w:rsid w:val="337C52E4"/>
    <w:rsid w:val="342CA210"/>
    <w:rsid w:val="344BC995"/>
    <w:rsid w:val="3472E502"/>
    <w:rsid w:val="353783D7"/>
    <w:rsid w:val="354D5618"/>
    <w:rsid w:val="35608B23"/>
    <w:rsid w:val="357321A3"/>
    <w:rsid w:val="36E27519"/>
    <w:rsid w:val="3706F9A2"/>
    <w:rsid w:val="3743EFA1"/>
    <w:rsid w:val="3790981B"/>
    <w:rsid w:val="37D9245C"/>
    <w:rsid w:val="37FE0C3D"/>
    <w:rsid w:val="37FED828"/>
    <w:rsid w:val="384D0DFA"/>
    <w:rsid w:val="39427AFF"/>
    <w:rsid w:val="39C44C5B"/>
    <w:rsid w:val="39D8B9EB"/>
    <w:rsid w:val="39DDC6AA"/>
    <w:rsid w:val="3A227067"/>
    <w:rsid w:val="3A2F9375"/>
    <w:rsid w:val="3A3511AC"/>
    <w:rsid w:val="3A362357"/>
    <w:rsid w:val="3A6C7F4E"/>
    <w:rsid w:val="3A916548"/>
    <w:rsid w:val="3AA86CA6"/>
    <w:rsid w:val="3B25536E"/>
    <w:rsid w:val="3B31B2DF"/>
    <w:rsid w:val="3BA5D6D3"/>
    <w:rsid w:val="3BF7E42B"/>
    <w:rsid w:val="3C3883DD"/>
    <w:rsid w:val="3C6329B3"/>
    <w:rsid w:val="3C850CA5"/>
    <w:rsid w:val="3C8C3D34"/>
    <w:rsid w:val="3CBFBF08"/>
    <w:rsid w:val="3CDC4641"/>
    <w:rsid w:val="3D724592"/>
    <w:rsid w:val="3D874C05"/>
    <w:rsid w:val="3DE455B2"/>
    <w:rsid w:val="3E1C5B66"/>
    <w:rsid w:val="3E2AB2DA"/>
    <w:rsid w:val="3E30D4C7"/>
    <w:rsid w:val="3ECD107B"/>
    <w:rsid w:val="3F071339"/>
    <w:rsid w:val="3F523812"/>
    <w:rsid w:val="3F9DD1D7"/>
    <w:rsid w:val="4015C019"/>
    <w:rsid w:val="40326F8C"/>
    <w:rsid w:val="40456DAB"/>
    <w:rsid w:val="40558171"/>
    <w:rsid w:val="406799EE"/>
    <w:rsid w:val="412D1909"/>
    <w:rsid w:val="414B133D"/>
    <w:rsid w:val="415E9C0D"/>
    <w:rsid w:val="41D88870"/>
    <w:rsid w:val="4253F2F7"/>
    <w:rsid w:val="42545ABE"/>
    <w:rsid w:val="42B9C427"/>
    <w:rsid w:val="42CD937A"/>
    <w:rsid w:val="43D8984B"/>
    <w:rsid w:val="447306C0"/>
    <w:rsid w:val="450F2462"/>
    <w:rsid w:val="4572145A"/>
    <w:rsid w:val="45BAB4A8"/>
    <w:rsid w:val="45D5C7ED"/>
    <w:rsid w:val="463ADF8D"/>
    <w:rsid w:val="466BF276"/>
    <w:rsid w:val="4671A3AE"/>
    <w:rsid w:val="46E0A1F6"/>
    <w:rsid w:val="47003EA8"/>
    <w:rsid w:val="47309048"/>
    <w:rsid w:val="4764FB40"/>
    <w:rsid w:val="47939955"/>
    <w:rsid w:val="47B92E73"/>
    <w:rsid w:val="47C27F39"/>
    <w:rsid w:val="47DD5511"/>
    <w:rsid w:val="47EEA654"/>
    <w:rsid w:val="48A7022C"/>
    <w:rsid w:val="48E5BFFB"/>
    <w:rsid w:val="49095135"/>
    <w:rsid w:val="491C9453"/>
    <w:rsid w:val="4949826C"/>
    <w:rsid w:val="49617EE6"/>
    <w:rsid w:val="49F903D4"/>
    <w:rsid w:val="4A48308A"/>
    <w:rsid w:val="4A9D41A5"/>
    <w:rsid w:val="4B05A1A4"/>
    <w:rsid w:val="4B1EF94C"/>
    <w:rsid w:val="4B8D34DF"/>
    <w:rsid w:val="4BC5319A"/>
    <w:rsid w:val="4C1F59F6"/>
    <w:rsid w:val="4C3A5E38"/>
    <w:rsid w:val="4C53595D"/>
    <w:rsid w:val="4C679F9B"/>
    <w:rsid w:val="4D19A9A4"/>
    <w:rsid w:val="4D4FAEFA"/>
    <w:rsid w:val="4D51BF62"/>
    <w:rsid w:val="4D9AA8E9"/>
    <w:rsid w:val="4DFA1AC2"/>
    <w:rsid w:val="4E145C8D"/>
    <w:rsid w:val="4E23CB5D"/>
    <w:rsid w:val="4E53B755"/>
    <w:rsid w:val="4EA9A61F"/>
    <w:rsid w:val="4EA9BAD1"/>
    <w:rsid w:val="4F57F21C"/>
    <w:rsid w:val="4F5D5D57"/>
    <w:rsid w:val="4F8EA0DD"/>
    <w:rsid w:val="4F8F5B28"/>
    <w:rsid w:val="4FF15C87"/>
    <w:rsid w:val="500CD395"/>
    <w:rsid w:val="5019D0DA"/>
    <w:rsid w:val="51354483"/>
    <w:rsid w:val="514BAEFA"/>
    <w:rsid w:val="51FEC960"/>
    <w:rsid w:val="527724B6"/>
    <w:rsid w:val="5287BC70"/>
    <w:rsid w:val="52948332"/>
    <w:rsid w:val="52FA3B75"/>
    <w:rsid w:val="533CFC48"/>
    <w:rsid w:val="53CC215F"/>
    <w:rsid w:val="541EF02F"/>
    <w:rsid w:val="5477185E"/>
    <w:rsid w:val="54B71CBC"/>
    <w:rsid w:val="54D9A45D"/>
    <w:rsid w:val="54EC1C76"/>
    <w:rsid w:val="54F3BC2C"/>
    <w:rsid w:val="5502752E"/>
    <w:rsid w:val="553E6F39"/>
    <w:rsid w:val="5570003F"/>
    <w:rsid w:val="55CC5F02"/>
    <w:rsid w:val="55E4B85B"/>
    <w:rsid w:val="55F038CC"/>
    <w:rsid w:val="560AB741"/>
    <w:rsid w:val="5630B265"/>
    <w:rsid w:val="56413123"/>
    <w:rsid w:val="5642B909"/>
    <w:rsid w:val="56AB5729"/>
    <w:rsid w:val="57374579"/>
    <w:rsid w:val="57859C62"/>
    <w:rsid w:val="579CB6E8"/>
    <w:rsid w:val="59263B5F"/>
    <w:rsid w:val="592B6566"/>
    <w:rsid w:val="5A361A11"/>
    <w:rsid w:val="5A706C86"/>
    <w:rsid w:val="5A717C6C"/>
    <w:rsid w:val="5ABE98A8"/>
    <w:rsid w:val="5B1F9EAC"/>
    <w:rsid w:val="5B274D0B"/>
    <w:rsid w:val="5B548893"/>
    <w:rsid w:val="5B83D8AA"/>
    <w:rsid w:val="5BF98CAD"/>
    <w:rsid w:val="5C29CA6C"/>
    <w:rsid w:val="5C2C0721"/>
    <w:rsid w:val="5C3EE7E0"/>
    <w:rsid w:val="5CFB9AC7"/>
    <w:rsid w:val="5D028718"/>
    <w:rsid w:val="5D176F91"/>
    <w:rsid w:val="5D2795A9"/>
    <w:rsid w:val="5D51079C"/>
    <w:rsid w:val="5DAB9E7B"/>
    <w:rsid w:val="5DD6DD4B"/>
    <w:rsid w:val="5DF213DA"/>
    <w:rsid w:val="5E57FD8E"/>
    <w:rsid w:val="5E94C7DA"/>
    <w:rsid w:val="5EA6047B"/>
    <w:rsid w:val="5EC6F837"/>
    <w:rsid w:val="5EC782BE"/>
    <w:rsid w:val="5F0D6422"/>
    <w:rsid w:val="5F497F5D"/>
    <w:rsid w:val="5F528B84"/>
    <w:rsid w:val="5F53C34D"/>
    <w:rsid w:val="605FCC7E"/>
    <w:rsid w:val="607BB005"/>
    <w:rsid w:val="60BCB65C"/>
    <w:rsid w:val="60C3F6F2"/>
    <w:rsid w:val="60DC62CA"/>
    <w:rsid w:val="616E490A"/>
    <w:rsid w:val="61926768"/>
    <w:rsid w:val="6251A509"/>
    <w:rsid w:val="62B23656"/>
    <w:rsid w:val="6303341D"/>
    <w:rsid w:val="6330F1F9"/>
    <w:rsid w:val="6367D725"/>
    <w:rsid w:val="6372D8C6"/>
    <w:rsid w:val="63BFBCCD"/>
    <w:rsid w:val="63DADCDB"/>
    <w:rsid w:val="63E523F4"/>
    <w:rsid w:val="641A6BE9"/>
    <w:rsid w:val="643AED56"/>
    <w:rsid w:val="643E35B0"/>
    <w:rsid w:val="64500312"/>
    <w:rsid w:val="64D83BB7"/>
    <w:rsid w:val="64FE45B2"/>
    <w:rsid w:val="650E0E5E"/>
    <w:rsid w:val="651B1908"/>
    <w:rsid w:val="65633E52"/>
    <w:rsid w:val="657F7741"/>
    <w:rsid w:val="66812064"/>
    <w:rsid w:val="6745902F"/>
    <w:rsid w:val="67B5F0C9"/>
    <w:rsid w:val="67C0F60D"/>
    <w:rsid w:val="67E2CC79"/>
    <w:rsid w:val="6883521F"/>
    <w:rsid w:val="688646DD"/>
    <w:rsid w:val="68B26018"/>
    <w:rsid w:val="68B28DC7"/>
    <w:rsid w:val="6904F8C1"/>
    <w:rsid w:val="69120F66"/>
    <w:rsid w:val="691D36CD"/>
    <w:rsid w:val="694980AF"/>
    <w:rsid w:val="6AEDC07F"/>
    <w:rsid w:val="6B807A61"/>
    <w:rsid w:val="6BBA49CA"/>
    <w:rsid w:val="6BBABC72"/>
    <w:rsid w:val="6BC98EAF"/>
    <w:rsid w:val="6C1B6334"/>
    <w:rsid w:val="6C59A481"/>
    <w:rsid w:val="6C984B6A"/>
    <w:rsid w:val="6C9C5619"/>
    <w:rsid w:val="6CB45F89"/>
    <w:rsid w:val="6CC83E9F"/>
    <w:rsid w:val="6CE29BA1"/>
    <w:rsid w:val="6CE7367A"/>
    <w:rsid w:val="6D1BF760"/>
    <w:rsid w:val="6D222681"/>
    <w:rsid w:val="6D470749"/>
    <w:rsid w:val="6D53DF78"/>
    <w:rsid w:val="6D8C68F1"/>
    <w:rsid w:val="6DF6CF2D"/>
    <w:rsid w:val="6E2EC1FA"/>
    <w:rsid w:val="6E2F57D8"/>
    <w:rsid w:val="6EAC4544"/>
    <w:rsid w:val="6EBA1D49"/>
    <w:rsid w:val="6ECB26FD"/>
    <w:rsid w:val="7007C993"/>
    <w:rsid w:val="706B752C"/>
    <w:rsid w:val="7087F7B0"/>
    <w:rsid w:val="7096AD14"/>
    <w:rsid w:val="70C4086A"/>
    <w:rsid w:val="70D290C8"/>
    <w:rsid w:val="70D7E927"/>
    <w:rsid w:val="71B9CB67"/>
    <w:rsid w:val="71BD41EB"/>
    <w:rsid w:val="71E55F91"/>
    <w:rsid w:val="72A4AF07"/>
    <w:rsid w:val="72B012AE"/>
    <w:rsid w:val="7326B37C"/>
    <w:rsid w:val="73DDED5B"/>
    <w:rsid w:val="74017740"/>
    <w:rsid w:val="7495C2D1"/>
    <w:rsid w:val="74A5606C"/>
    <w:rsid w:val="74C1A047"/>
    <w:rsid w:val="74DEE7C5"/>
    <w:rsid w:val="74E6C4DA"/>
    <w:rsid w:val="75077F88"/>
    <w:rsid w:val="755F4B49"/>
    <w:rsid w:val="75DC0525"/>
    <w:rsid w:val="76725BEE"/>
    <w:rsid w:val="76910487"/>
    <w:rsid w:val="76930C8C"/>
    <w:rsid w:val="76B5195F"/>
    <w:rsid w:val="76C0096A"/>
    <w:rsid w:val="7790CA38"/>
    <w:rsid w:val="783B4609"/>
    <w:rsid w:val="7870064C"/>
    <w:rsid w:val="789BEDB5"/>
    <w:rsid w:val="790A3585"/>
    <w:rsid w:val="797BCC6A"/>
    <w:rsid w:val="7980C209"/>
    <w:rsid w:val="79AB5457"/>
    <w:rsid w:val="79AF7BC4"/>
    <w:rsid w:val="7A17BD74"/>
    <w:rsid w:val="7A1C4F8F"/>
    <w:rsid w:val="7A1CB793"/>
    <w:rsid w:val="7A2B315F"/>
    <w:rsid w:val="7A39AE86"/>
    <w:rsid w:val="7A77F6B7"/>
    <w:rsid w:val="7A94F523"/>
    <w:rsid w:val="7AAF1667"/>
    <w:rsid w:val="7B0A2891"/>
    <w:rsid w:val="7B0B76EA"/>
    <w:rsid w:val="7B15AD63"/>
    <w:rsid w:val="7B32D61B"/>
    <w:rsid w:val="7B9B6D70"/>
    <w:rsid w:val="7BB3EB38"/>
    <w:rsid w:val="7C29AB5C"/>
    <w:rsid w:val="7C4115FB"/>
    <w:rsid w:val="7C960445"/>
    <w:rsid w:val="7CE2B7D2"/>
    <w:rsid w:val="7CE73277"/>
    <w:rsid w:val="7D0B23D1"/>
    <w:rsid w:val="7D1DD15F"/>
    <w:rsid w:val="7D36493C"/>
    <w:rsid w:val="7D4288E1"/>
    <w:rsid w:val="7D4B99FA"/>
    <w:rsid w:val="7DABA3BF"/>
    <w:rsid w:val="7DB9EFD5"/>
    <w:rsid w:val="7E16DF76"/>
    <w:rsid w:val="7E4C66C1"/>
    <w:rsid w:val="7E5623C7"/>
    <w:rsid w:val="7E5EAC70"/>
    <w:rsid w:val="7EA47880"/>
    <w:rsid w:val="7EE61C72"/>
    <w:rsid w:val="7F0390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136B1"/>
  <w15:chartTrackingRefBased/>
  <w15:docId w15:val="{9353533E-AF37-48B1-86F5-48E040189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eastAsia="Batang" w:ascii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1" w:customStyle="1">
    <w:name w:val="Table Grid1"/>
    <w:basedOn w:val="TableNormal"/>
    <w:next w:val="TableGrid"/>
    <w:uiPriority w:val="59"/>
    <w:rsid w:val="00B7036B"/>
    <w:pPr>
      <w:spacing w:after="0" w:line="240" w:lineRule="auto"/>
    </w:pPr>
    <w:rPr>
      <w:rFonts w:eastAsia="MS Mincho"/>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
    <w:name w:val="Table Grid"/>
    <w:basedOn w:val="TableNormal"/>
    <w:uiPriority w:val="39"/>
    <w:rsid w:val="00B7036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E23FD6"/>
    <w:pPr>
      <w:ind w:left="720"/>
      <w:contextualSpacing/>
    </w:pPr>
  </w:style>
  <w:style w:type="paragraph" w:styleId="NormalWeb">
    <w:name w:val="Normal (Web)"/>
    <w:basedOn w:val="Normal"/>
    <w:uiPriority w:val="99"/>
    <w:semiHidden/>
    <w:unhideWhenUsed/>
    <w:rsid w:val="001D1542"/>
    <w:pPr>
      <w:spacing w:before="100" w:beforeAutospacing="1" w:after="100" w:afterAutospacing="1" w:line="240" w:lineRule="auto"/>
    </w:pPr>
    <w:rPr>
      <w:rFonts w:ascii="Times New Roman" w:hAnsi="Times New Roman" w:eastAsia="Times New Roman" w:cs="Times New Roman"/>
      <w:sz w:val="24"/>
      <w:szCs w:val="24"/>
    </w:rPr>
  </w:style>
  <w:style w:type="paragraph" w:styleId="BalloonText">
    <w:name w:val="Balloon Text"/>
    <w:basedOn w:val="Normal"/>
    <w:link w:val="BalloonTextChar"/>
    <w:uiPriority w:val="99"/>
    <w:semiHidden/>
    <w:unhideWhenUsed/>
    <w:rsid w:val="00F16ABE"/>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F16ABE"/>
    <w:rPr>
      <w:rFonts w:ascii="Segoe UI" w:hAnsi="Segoe UI" w:cs="Segoe UI"/>
      <w:sz w:val="18"/>
      <w:szCs w:val="18"/>
    </w:rPr>
  </w:style>
  <w:style w:type="paragraph" w:styleId="FootnoteText">
    <w:name w:val="footnote text"/>
    <w:basedOn w:val="Normal"/>
    <w:link w:val="FootnoteTextChar"/>
    <w:uiPriority w:val="99"/>
    <w:semiHidden/>
    <w:unhideWhenUsed/>
    <w:rsid w:val="008C6C6A"/>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8C6C6A"/>
    <w:rPr>
      <w:sz w:val="20"/>
      <w:szCs w:val="20"/>
    </w:rPr>
  </w:style>
  <w:style w:type="character" w:styleId="FootnoteReference">
    <w:name w:val="footnote reference"/>
    <w:basedOn w:val="DefaultParagraphFont"/>
    <w:uiPriority w:val="99"/>
    <w:semiHidden/>
    <w:unhideWhenUsed/>
    <w:rsid w:val="008C6C6A"/>
    <w:rPr>
      <w:vertAlign w:val="superscript"/>
    </w:rPr>
  </w:style>
  <w:style w:type="character" w:styleId="Hyperlink">
    <w:name w:val="Hyperlink"/>
    <w:basedOn w:val="DefaultParagraphFont"/>
    <w:uiPriority w:val="99"/>
    <w:unhideWhenUsed/>
    <w:rsid w:val="00BC623C"/>
    <w:rPr>
      <w:color w:val="0563C1" w:themeColor="hyperlink"/>
      <w:u w:val="single"/>
    </w:rPr>
  </w:style>
  <w:style w:type="paragraph" w:styleId="Header">
    <w:name w:val="header"/>
    <w:basedOn w:val="Normal"/>
    <w:link w:val="HeaderChar"/>
    <w:uiPriority w:val="99"/>
    <w:unhideWhenUsed/>
    <w:rsid w:val="005617DA"/>
    <w:pPr>
      <w:tabs>
        <w:tab w:val="center" w:pos="4680"/>
        <w:tab w:val="right" w:pos="9360"/>
      </w:tabs>
      <w:spacing w:after="0" w:line="240" w:lineRule="auto"/>
    </w:pPr>
  </w:style>
  <w:style w:type="character" w:styleId="HeaderChar" w:customStyle="1">
    <w:name w:val="Header Char"/>
    <w:basedOn w:val="DefaultParagraphFont"/>
    <w:link w:val="Header"/>
    <w:uiPriority w:val="99"/>
    <w:rsid w:val="005617DA"/>
  </w:style>
  <w:style w:type="paragraph" w:styleId="Footer">
    <w:name w:val="footer"/>
    <w:basedOn w:val="Normal"/>
    <w:link w:val="FooterChar"/>
    <w:uiPriority w:val="99"/>
    <w:unhideWhenUsed/>
    <w:rsid w:val="005617DA"/>
    <w:pPr>
      <w:tabs>
        <w:tab w:val="center" w:pos="4680"/>
        <w:tab w:val="right" w:pos="9360"/>
      </w:tabs>
      <w:spacing w:after="0" w:line="240" w:lineRule="auto"/>
    </w:pPr>
  </w:style>
  <w:style w:type="character" w:styleId="FooterChar" w:customStyle="1">
    <w:name w:val="Footer Char"/>
    <w:basedOn w:val="DefaultParagraphFont"/>
    <w:link w:val="Footer"/>
    <w:uiPriority w:val="99"/>
    <w:rsid w:val="005617DA"/>
  </w:style>
  <w:style w:type="character" w:styleId="FollowedHyperlink">
    <w:name w:val="FollowedHyperlink"/>
    <w:basedOn w:val="DefaultParagraphFont"/>
    <w:uiPriority w:val="99"/>
    <w:semiHidden/>
    <w:unhideWhenUsed/>
    <w:rsid w:val="0027762B"/>
    <w:rPr>
      <w:color w:val="954F72" w:themeColor="followedHyperlink"/>
      <w:u w:val="single"/>
    </w:rPr>
  </w:style>
  <w:style w:type="paragraph" w:styleId="paragraph" w:customStyle="1">
    <w:name w:val="paragraph"/>
    <w:basedOn w:val="Normal"/>
    <w:rsid w:val="00990D82"/>
    <w:pPr>
      <w:spacing w:before="100" w:beforeAutospacing="1" w:after="100" w:afterAutospacing="1" w:line="240" w:lineRule="auto"/>
    </w:pPr>
    <w:rPr>
      <w:rFonts w:ascii="Times New Roman" w:hAnsi="Times New Roman" w:eastAsia="Times New Roman" w:cs="Times New Roman"/>
      <w:sz w:val="24"/>
      <w:szCs w:val="24"/>
      <w:lang w:val="en-CA" w:eastAsia="en-CA"/>
    </w:rPr>
  </w:style>
  <w:style w:type="character" w:styleId="normaltextrun" w:customStyle="1">
    <w:name w:val="normaltextrun"/>
    <w:basedOn w:val="DefaultParagraphFont"/>
    <w:rsid w:val="00990D82"/>
  </w:style>
  <w:style w:type="character" w:styleId="spellingerror" w:customStyle="1">
    <w:name w:val="spellingerror"/>
    <w:basedOn w:val="DefaultParagraphFont"/>
    <w:rsid w:val="00990D82"/>
  </w:style>
  <w:style w:type="character" w:styleId="eop" w:customStyle="1">
    <w:name w:val="eop"/>
    <w:basedOn w:val="DefaultParagraphFont"/>
    <w:rsid w:val="00990D82"/>
  </w:style>
  <w:style w:type="character" w:styleId="Strong">
    <w:name w:val="Strong"/>
    <w:basedOn w:val="DefaultParagraphFont"/>
    <w:uiPriority w:val="22"/>
    <w:qFormat/>
    <w:rsid w:val="000E7636"/>
    <w:rPr>
      <w:b/>
      <w:bCs/>
    </w:rPr>
  </w:style>
  <w:style w:type="character" w:styleId="CommentReference">
    <w:name w:val="annotation reference"/>
    <w:basedOn w:val="DefaultParagraphFont"/>
    <w:uiPriority w:val="99"/>
    <w:semiHidden/>
    <w:unhideWhenUsed/>
    <w:rsid w:val="00FB4C20"/>
    <w:rPr>
      <w:sz w:val="16"/>
      <w:szCs w:val="16"/>
    </w:rPr>
  </w:style>
  <w:style w:type="paragraph" w:styleId="CommentText">
    <w:name w:val="annotation text"/>
    <w:basedOn w:val="Normal"/>
    <w:link w:val="CommentTextChar"/>
    <w:uiPriority w:val="99"/>
    <w:semiHidden/>
    <w:unhideWhenUsed/>
    <w:rsid w:val="00FB4C20"/>
    <w:pPr>
      <w:spacing w:line="240" w:lineRule="auto"/>
    </w:pPr>
    <w:rPr>
      <w:sz w:val="20"/>
      <w:szCs w:val="20"/>
    </w:rPr>
  </w:style>
  <w:style w:type="character" w:styleId="CommentTextChar" w:customStyle="1">
    <w:name w:val="Comment Text Char"/>
    <w:basedOn w:val="DefaultParagraphFont"/>
    <w:link w:val="CommentText"/>
    <w:uiPriority w:val="99"/>
    <w:semiHidden/>
    <w:rsid w:val="00FB4C20"/>
    <w:rPr>
      <w:sz w:val="20"/>
      <w:szCs w:val="20"/>
    </w:rPr>
  </w:style>
  <w:style w:type="paragraph" w:styleId="CommentSubject">
    <w:name w:val="annotation subject"/>
    <w:basedOn w:val="CommentText"/>
    <w:next w:val="CommentText"/>
    <w:link w:val="CommentSubjectChar"/>
    <w:uiPriority w:val="99"/>
    <w:semiHidden/>
    <w:unhideWhenUsed/>
    <w:rsid w:val="00FB4C20"/>
    <w:rPr>
      <w:b/>
      <w:bCs/>
    </w:rPr>
  </w:style>
  <w:style w:type="character" w:styleId="CommentSubjectChar" w:customStyle="1">
    <w:name w:val="Comment Subject Char"/>
    <w:basedOn w:val="CommentTextChar"/>
    <w:link w:val="CommentSubject"/>
    <w:uiPriority w:val="99"/>
    <w:semiHidden/>
    <w:rsid w:val="00FB4C2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08489">
      <w:bodyDiv w:val="1"/>
      <w:marLeft w:val="0"/>
      <w:marRight w:val="0"/>
      <w:marTop w:val="0"/>
      <w:marBottom w:val="0"/>
      <w:divBdr>
        <w:top w:val="none" w:sz="0" w:space="0" w:color="auto"/>
        <w:left w:val="none" w:sz="0" w:space="0" w:color="auto"/>
        <w:bottom w:val="none" w:sz="0" w:space="0" w:color="auto"/>
        <w:right w:val="none" w:sz="0" w:space="0" w:color="auto"/>
      </w:divBdr>
      <w:divsChild>
        <w:div w:id="1782265473">
          <w:marLeft w:val="360"/>
          <w:marRight w:val="0"/>
          <w:marTop w:val="200"/>
          <w:marBottom w:val="0"/>
          <w:divBdr>
            <w:top w:val="none" w:sz="0" w:space="0" w:color="auto"/>
            <w:left w:val="none" w:sz="0" w:space="0" w:color="auto"/>
            <w:bottom w:val="none" w:sz="0" w:space="0" w:color="auto"/>
            <w:right w:val="none" w:sz="0" w:space="0" w:color="auto"/>
          </w:divBdr>
        </w:div>
      </w:divsChild>
    </w:div>
    <w:div w:id="56325762">
      <w:bodyDiv w:val="1"/>
      <w:marLeft w:val="0"/>
      <w:marRight w:val="0"/>
      <w:marTop w:val="0"/>
      <w:marBottom w:val="0"/>
      <w:divBdr>
        <w:top w:val="none" w:sz="0" w:space="0" w:color="auto"/>
        <w:left w:val="none" w:sz="0" w:space="0" w:color="auto"/>
        <w:bottom w:val="none" w:sz="0" w:space="0" w:color="auto"/>
        <w:right w:val="none" w:sz="0" w:space="0" w:color="auto"/>
      </w:divBdr>
      <w:divsChild>
        <w:div w:id="471144036">
          <w:marLeft w:val="360"/>
          <w:marRight w:val="0"/>
          <w:marTop w:val="200"/>
          <w:marBottom w:val="0"/>
          <w:divBdr>
            <w:top w:val="none" w:sz="0" w:space="0" w:color="auto"/>
            <w:left w:val="none" w:sz="0" w:space="0" w:color="auto"/>
            <w:bottom w:val="none" w:sz="0" w:space="0" w:color="auto"/>
            <w:right w:val="none" w:sz="0" w:space="0" w:color="auto"/>
          </w:divBdr>
        </w:div>
      </w:divsChild>
    </w:div>
    <w:div w:id="63918969">
      <w:bodyDiv w:val="1"/>
      <w:marLeft w:val="0"/>
      <w:marRight w:val="0"/>
      <w:marTop w:val="0"/>
      <w:marBottom w:val="0"/>
      <w:divBdr>
        <w:top w:val="none" w:sz="0" w:space="0" w:color="auto"/>
        <w:left w:val="none" w:sz="0" w:space="0" w:color="auto"/>
        <w:bottom w:val="none" w:sz="0" w:space="0" w:color="auto"/>
        <w:right w:val="none" w:sz="0" w:space="0" w:color="auto"/>
      </w:divBdr>
    </w:div>
    <w:div w:id="65415952">
      <w:bodyDiv w:val="1"/>
      <w:marLeft w:val="0"/>
      <w:marRight w:val="0"/>
      <w:marTop w:val="0"/>
      <w:marBottom w:val="0"/>
      <w:divBdr>
        <w:top w:val="none" w:sz="0" w:space="0" w:color="auto"/>
        <w:left w:val="none" w:sz="0" w:space="0" w:color="auto"/>
        <w:bottom w:val="none" w:sz="0" w:space="0" w:color="auto"/>
        <w:right w:val="none" w:sz="0" w:space="0" w:color="auto"/>
      </w:divBdr>
    </w:div>
    <w:div w:id="135151591">
      <w:bodyDiv w:val="1"/>
      <w:marLeft w:val="0"/>
      <w:marRight w:val="0"/>
      <w:marTop w:val="0"/>
      <w:marBottom w:val="0"/>
      <w:divBdr>
        <w:top w:val="none" w:sz="0" w:space="0" w:color="auto"/>
        <w:left w:val="none" w:sz="0" w:space="0" w:color="auto"/>
        <w:bottom w:val="none" w:sz="0" w:space="0" w:color="auto"/>
        <w:right w:val="none" w:sz="0" w:space="0" w:color="auto"/>
      </w:divBdr>
    </w:div>
    <w:div w:id="152720657">
      <w:bodyDiv w:val="1"/>
      <w:marLeft w:val="0"/>
      <w:marRight w:val="0"/>
      <w:marTop w:val="0"/>
      <w:marBottom w:val="0"/>
      <w:divBdr>
        <w:top w:val="none" w:sz="0" w:space="0" w:color="auto"/>
        <w:left w:val="none" w:sz="0" w:space="0" w:color="auto"/>
        <w:bottom w:val="none" w:sz="0" w:space="0" w:color="auto"/>
        <w:right w:val="none" w:sz="0" w:space="0" w:color="auto"/>
      </w:divBdr>
    </w:div>
    <w:div w:id="188571677">
      <w:bodyDiv w:val="1"/>
      <w:marLeft w:val="0"/>
      <w:marRight w:val="0"/>
      <w:marTop w:val="0"/>
      <w:marBottom w:val="0"/>
      <w:divBdr>
        <w:top w:val="none" w:sz="0" w:space="0" w:color="auto"/>
        <w:left w:val="none" w:sz="0" w:space="0" w:color="auto"/>
        <w:bottom w:val="none" w:sz="0" w:space="0" w:color="auto"/>
        <w:right w:val="none" w:sz="0" w:space="0" w:color="auto"/>
      </w:divBdr>
      <w:divsChild>
        <w:div w:id="1943873836">
          <w:marLeft w:val="360"/>
          <w:marRight w:val="0"/>
          <w:marTop w:val="200"/>
          <w:marBottom w:val="0"/>
          <w:divBdr>
            <w:top w:val="none" w:sz="0" w:space="0" w:color="auto"/>
            <w:left w:val="none" w:sz="0" w:space="0" w:color="auto"/>
            <w:bottom w:val="none" w:sz="0" w:space="0" w:color="auto"/>
            <w:right w:val="none" w:sz="0" w:space="0" w:color="auto"/>
          </w:divBdr>
        </w:div>
      </w:divsChild>
    </w:div>
    <w:div w:id="208542866">
      <w:bodyDiv w:val="1"/>
      <w:marLeft w:val="0"/>
      <w:marRight w:val="0"/>
      <w:marTop w:val="0"/>
      <w:marBottom w:val="0"/>
      <w:divBdr>
        <w:top w:val="none" w:sz="0" w:space="0" w:color="auto"/>
        <w:left w:val="none" w:sz="0" w:space="0" w:color="auto"/>
        <w:bottom w:val="none" w:sz="0" w:space="0" w:color="auto"/>
        <w:right w:val="none" w:sz="0" w:space="0" w:color="auto"/>
      </w:divBdr>
      <w:divsChild>
        <w:div w:id="1500803364">
          <w:marLeft w:val="360"/>
          <w:marRight w:val="0"/>
          <w:marTop w:val="200"/>
          <w:marBottom w:val="0"/>
          <w:divBdr>
            <w:top w:val="none" w:sz="0" w:space="0" w:color="auto"/>
            <w:left w:val="none" w:sz="0" w:space="0" w:color="auto"/>
            <w:bottom w:val="none" w:sz="0" w:space="0" w:color="auto"/>
            <w:right w:val="none" w:sz="0" w:space="0" w:color="auto"/>
          </w:divBdr>
        </w:div>
      </w:divsChild>
    </w:div>
    <w:div w:id="267782209">
      <w:bodyDiv w:val="1"/>
      <w:marLeft w:val="0"/>
      <w:marRight w:val="0"/>
      <w:marTop w:val="0"/>
      <w:marBottom w:val="0"/>
      <w:divBdr>
        <w:top w:val="none" w:sz="0" w:space="0" w:color="auto"/>
        <w:left w:val="none" w:sz="0" w:space="0" w:color="auto"/>
        <w:bottom w:val="none" w:sz="0" w:space="0" w:color="auto"/>
        <w:right w:val="none" w:sz="0" w:space="0" w:color="auto"/>
      </w:divBdr>
      <w:divsChild>
        <w:div w:id="1247112427">
          <w:marLeft w:val="360"/>
          <w:marRight w:val="0"/>
          <w:marTop w:val="200"/>
          <w:marBottom w:val="0"/>
          <w:divBdr>
            <w:top w:val="none" w:sz="0" w:space="0" w:color="auto"/>
            <w:left w:val="none" w:sz="0" w:space="0" w:color="auto"/>
            <w:bottom w:val="none" w:sz="0" w:space="0" w:color="auto"/>
            <w:right w:val="none" w:sz="0" w:space="0" w:color="auto"/>
          </w:divBdr>
        </w:div>
      </w:divsChild>
    </w:div>
    <w:div w:id="296226588">
      <w:bodyDiv w:val="1"/>
      <w:marLeft w:val="0"/>
      <w:marRight w:val="0"/>
      <w:marTop w:val="0"/>
      <w:marBottom w:val="0"/>
      <w:divBdr>
        <w:top w:val="none" w:sz="0" w:space="0" w:color="auto"/>
        <w:left w:val="none" w:sz="0" w:space="0" w:color="auto"/>
        <w:bottom w:val="none" w:sz="0" w:space="0" w:color="auto"/>
        <w:right w:val="none" w:sz="0" w:space="0" w:color="auto"/>
      </w:divBdr>
    </w:div>
    <w:div w:id="300160013">
      <w:bodyDiv w:val="1"/>
      <w:marLeft w:val="0"/>
      <w:marRight w:val="0"/>
      <w:marTop w:val="0"/>
      <w:marBottom w:val="0"/>
      <w:divBdr>
        <w:top w:val="none" w:sz="0" w:space="0" w:color="auto"/>
        <w:left w:val="none" w:sz="0" w:space="0" w:color="auto"/>
        <w:bottom w:val="none" w:sz="0" w:space="0" w:color="auto"/>
        <w:right w:val="none" w:sz="0" w:space="0" w:color="auto"/>
      </w:divBdr>
      <w:divsChild>
        <w:div w:id="1381443927">
          <w:marLeft w:val="360"/>
          <w:marRight w:val="0"/>
          <w:marTop w:val="200"/>
          <w:marBottom w:val="0"/>
          <w:divBdr>
            <w:top w:val="none" w:sz="0" w:space="0" w:color="auto"/>
            <w:left w:val="none" w:sz="0" w:space="0" w:color="auto"/>
            <w:bottom w:val="none" w:sz="0" w:space="0" w:color="auto"/>
            <w:right w:val="none" w:sz="0" w:space="0" w:color="auto"/>
          </w:divBdr>
        </w:div>
      </w:divsChild>
    </w:div>
    <w:div w:id="311105094">
      <w:bodyDiv w:val="1"/>
      <w:marLeft w:val="0"/>
      <w:marRight w:val="0"/>
      <w:marTop w:val="0"/>
      <w:marBottom w:val="0"/>
      <w:divBdr>
        <w:top w:val="none" w:sz="0" w:space="0" w:color="auto"/>
        <w:left w:val="none" w:sz="0" w:space="0" w:color="auto"/>
        <w:bottom w:val="none" w:sz="0" w:space="0" w:color="auto"/>
        <w:right w:val="none" w:sz="0" w:space="0" w:color="auto"/>
      </w:divBdr>
      <w:divsChild>
        <w:div w:id="702053545">
          <w:marLeft w:val="360"/>
          <w:marRight w:val="0"/>
          <w:marTop w:val="200"/>
          <w:marBottom w:val="0"/>
          <w:divBdr>
            <w:top w:val="none" w:sz="0" w:space="0" w:color="auto"/>
            <w:left w:val="none" w:sz="0" w:space="0" w:color="auto"/>
            <w:bottom w:val="none" w:sz="0" w:space="0" w:color="auto"/>
            <w:right w:val="none" w:sz="0" w:space="0" w:color="auto"/>
          </w:divBdr>
        </w:div>
      </w:divsChild>
    </w:div>
    <w:div w:id="332151111">
      <w:bodyDiv w:val="1"/>
      <w:marLeft w:val="0"/>
      <w:marRight w:val="0"/>
      <w:marTop w:val="0"/>
      <w:marBottom w:val="0"/>
      <w:divBdr>
        <w:top w:val="none" w:sz="0" w:space="0" w:color="auto"/>
        <w:left w:val="none" w:sz="0" w:space="0" w:color="auto"/>
        <w:bottom w:val="none" w:sz="0" w:space="0" w:color="auto"/>
        <w:right w:val="none" w:sz="0" w:space="0" w:color="auto"/>
      </w:divBdr>
      <w:divsChild>
        <w:div w:id="2010281155">
          <w:marLeft w:val="360"/>
          <w:marRight w:val="0"/>
          <w:marTop w:val="200"/>
          <w:marBottom w:val="0"/>
          <w:divBdr>
            <w:top w:val="none" w:sz="0" w:space="0" w:color="auto"/>
            <w:left w:val="none" w:sz="0" w:space="0" w:color="auto"/>
            <w:bottom w:val="none" w:sz="0" w:space="0" w:color="auto"/>
            <w:right w:val="none" w:sz="0" w:space="0" w:color="auto"/>
          </w:divBdr>
        </w:div>
      </w:divsChild>
    </w:div>
    <w:div w:id="337467953">
      <w:bodyDiv w:val="1"/>
      <w:marLeft w:val="0"/>
      <w:marRight w:val="0"/>
      <w:marTop w:val="0"/>
      <w:marBottom w:val="0"/>
      <w:divBdr>
        <w:top w:val="none" w:sz="0" w:space="0" w:color="auto"/>
        <w:left w:val="none" w:sz="0" w:space="0" w:color="auto"/>
        <w:bottom w:val="none" w:sz="0" w:space="0" w:color="auto"/>
        <w:right w:val="none" w:sz="0" w:space="0" w:color="auto"/>
      </w:divBdr>
      <w:divsChild>
        <w:div w:id="974915548">
          <w:marLeft w:val="360"/>
          <w:marRight w:val="0"/>
          <w:marTop w:val="200"/>
          <w:marBottom w:val="0"/>
          <w:divBdr>
            <w:top w:val="none" w:sz="0" w:space="0" w:color="auto"/>
            <w:left w:val="none" w:sz="0" w:space="0" w:color="auto"/>
            <w:bottom w:val="none" w:sz="0" w:space="0" w:color="auto"/>
            <w:right w:val="none" w:sz="0" w:space="0" w:color="auto"/>
          </w:divBdr>
        </w:div>
      </w:divsChild>
    </w:div>
    <w:div w:id="355162423">
      <w:bodyDiv w:val="1"/>
      <w:marLeft w:val="0"/>
      <w:marRight w:val="0"/>
      <w:marTop w:val="0"/>
      <w:marBottom w:val="0"/>
      <w:divBdr>
        <w:top w:val="none" w:sz="0" w:space="0" w:color="auto"/>
        <w:left w:val="none" w:sz="0" w:space="0" w:color="auto"/>
        <w:bottom w:val="none" w:sz="0" w:space="0" w:color="auto"/>
        <w:right w:val="none" w:sz="0" w:space="0" w:color="auto"/>
      </w:divBdr>
    </w:div>
    <w:div w:id="357704779">
      <w:bodyDiv w:val="1"/>
      <w:marLeft w:val="0"/>
      <w:marRight w:val="0"/>
      <w:marTop w:val="0"/>
      <w:marBottom w:val="0"/>
      <w:divBdr>
        <w:top w:val="none" w:sz="0" w:space="0" w:color="auto"/>
        <w:left w:val="none" w:sz="0" w:space="0" w:color="auto"/>
        <w:bottom w:val="none" w:sz="0" w:space="0" w:color="auto"/>
        <w:right w:val="none" w:sz="0" w:space="0" w:color="auto"/>
      </w:divBdr>
      <w:divsChild>
        <w:div w:id="465006116">
          <w:marLeft w:val="360"/>
          <w:marRight w:val="0"/>
          <w:marTop w:val="200"/>
          <w:marBottom w:val="0"/>
          <w:divBdr>
            <w:top w:val="none" w:sz="0" w:space="0" w:color="auto"/>
            <w:left w:val="none" w:sz="0" w:space="0" w:color="auto"/>
            <w:bottom w:val="none" w:sz="0" w:space="0" w:color="auto"/>
            <w:right w:val="none" w:sz="0" w:space="0" w:color="auto"/>
          </w:divBdr>
        </w:div>
      </w:divsChild>
    </w:div>
    <w:div w:id="357775347">
      <w:bodyDiv w:val="1"/>
      <w:marLeft w:val="0"/>
      <w:marRight w:val="0"/>
      <w:marTop w:val="0"/>
      <w:marBottom w:val="0"/>
      <w:divBdr>
        <w:top w:val="none" w:sz="0" w:space="0" w:color="auto"/>
        <w:left w:val="none" w:sz="0" w:space="0" w:color="auto"/>
        <w:bottom w:val="none" w:sz="0" w:space="0" w:color="auto"/>
        <w:right w:val="none" w:sz="0" w:space="0" w:color="auto"/>
      </w:divBdr>
    </w:div>
    <w:div w:id="368189955">
      <w:bodyDiv w:val="1"/>
      <w:marLeft w:val="0"/>
      <w:marRight w:val="0"/>
      <w:marTop w:val="0"/>
      <w:marBottom w:val="0"/>
      <w:divBdr>
        <w:top w:val="none" w:sz="0" w:space="0" w:color="auto"/>
        <w:left w:val="none" w:sz="0" w:space="0" w:color="auto"/>
        <w:bottom w:val="none" w:sz="0" w:space="0" w:color="auto"/>
        <w:right w:val="none" w:sz="0" w:space="0" w:color="auto"/>
      </w:divBdr>
      <w:divsChild>
        <w:div w:id="1139416377">
          <w:marLeft w:val="360"/>
          <w:marRight w:val="0"/>
          <w:marTop w:val="200"/>
          <w:marBottom w:val="0"/>
          <w:divBdr>
            <w:top w:val="none" w:sz="0" w:space="0" w:color="auto"/>
            <w:left w:val="none" w:sz="0" w:space="0" w:color="auto"/>
            <w:bottom w:val="none" w:sz="0" w:space="0" w:color="auto"/>
            <w:right w:val="none" w:sz="0" w:space="0" w:color="auto"/>
          </w:divBdr>
        </w:div>
      </w:divsChild>
    </w:div>
    <w:div w:id="373039442">
      <w:bodyDiv w:val="1"/>
      <w:marLeft w:val="0"/>
      <w:marRight w:val="0"/>
      <w:marTop w:val="0"/>
      <w:marBottom w:val="0"/>
      <w:divBdr>
        <w:top w:val="none" w:sz="0" w:space="0" w:color="auto"/>
        <w:left w:val="none" w:sz="0" w:space="0" w:color="auto"/>
        <w:bottom w:val="none" w:sz="0" w:space="0" w:color="auto"/>
        <w:right w:val="none" w:sz="0" w:space="0" w:color="auto"/>
      </w:divBdr>
      <w:divsChild>
        <w:div w:id="1435246828">
          <w:marLeft w:val="360"/>
          <w:marRight w:val="0"/>
          <w:marTop w:val="200"/>
          <w:marBottom w:val="0"/>
          <w:divBdr>
            <w:top w:val="none" w:sz="0" w:space="0" w:color="auto"/>
            <w:left w:val="none" w:sz="0" w:space="0" w:color="auto"/>
            <w:bottom w:val="none" w:sz="0" w:space="0" w:color="auto"/>
            <w:right w:val="none" w:sz="0" w:space="0" w:color="auto"/>
          </w:divBdr>
        </w:div>
      </w:divsChild>
    </w:div>
    <w:div w:id="375862367">
      <w:bodyDiv w:val="1"/>
      <w:marLeft w:val="0"/>
      <w:marRight w:val="0"/>
      <w:marTop w:val="0"/>
      <w:marBottom w:val="0"/>
      <w:divBdr>
        <w:top w:val="none" w:sz="0" w:space="0" w:color="auto"/>
        <w:left w:val="none" w:sz="0" w:space="0" w:color="auto"/>
        <w:bottom w:val="none" w:sz="0" w:space="0" w:color="auto"/>
        <w:right w:val="none" w:sz="0" w:space="0" w:color="auto"/>
      </w:divBdr>
      <w:divsChild>
        <w:div w:id="2036272373">
          <w:marLeft w:val="547"/>
          <w:marRight w:val="0"/>
          <w:marTop w:val="0"/>
          <w:marBottom w:val="0"/>
          <w:divBdr>
            <w:top w:val="none" w:sz="0" w:space="0" w:color="auto"/>
            <w:left w:val="none" w:sz="0" w:space="0" w:color="auto"/>
            <w:bottom w:val="none" w:sz="0" w:space="0" w:color="auto"/>
            <w:right w:val="none" w:sz="0" w:space="0" w:color="auto"/>
          </w:divBdr>
        </w:div>
      </w:divsChild>
    </w:div>
    <w:div w:id="436558934">
      <w:bodyDiv w:val="1"/>
      <w:marLeft w:val="0"/>
      <w:marRight w:val="0"/>
      <w:marTop w:val="0"/>
      <w:marBottom w:val="0"/>
      <w:divBdr>
        <w:top w:val="none" w:sz="0" w:space="0" w:color="auto"/>
        <w:left w:val="none" w:sz="0" w:space="0" w:color="auto"/>
        <w:bottom w:val="none" w:sz="0" w:space="0" w:color="auto"/>
        <w:right w:val="none" w:sz="0" w:space="0" w:color="auto"/>
      </w:divBdr>
      <w:divsChild>
        <w:div w:id="379324621">
          <w:marLeft w:val="360"/>
          <w:marRight w:val="0"/>
          <w:marTop w:val="200"/>
          <w:marBottom w:val="0"/>
          <w:divBdr>
            <w:top w:val="none" w:sz="0" w:space="0" w:color="auto"/>
            <w:left w:val="none" w:sz="0" w:space="0" w:color="auto"/>
            <w:bottom w:val="none" w:sz="0" w:space="0" w:color="auto"/>
            <w:right w:val="none" w:sz="0" w:space="0" w:color="auto"/>
          </w:divBdr>
        </w:div>
      </w:divsChild>
    </w:div>
    <w:div w:id="450247029">
      <w:bodyDiv w:val="1"/>
      <w:marLeft w:val="0"/>
      <w:marRight w:val="0"/>
      <w:marTop w:val="0"/>
      <w:marBottom w:val="0"/>
      <w:divBdr>
        <w:top w:val="none" w:sz="0" w:space="0" w:color="auto"/>
        <w:left w:val="none" w:sz="0" w:space="0" w:color="auto"/>
        <w:bottom w:val="none" w:sz="0" w:space="0" w:color="auto"/>
        <w:right w:val="none" w:sz="0" w:space="0" w:color="auto"/>
      </w:divBdr>
      <w:divsChild>
        <w:div w:id="1957248172">
          <w:marLeft w:val="360"/>
          <w:marRight w:val="0"/>
          <w:marTop w:val="200"/>
          <w:marBottom w:val="0"/>
          <w:divBdr>
            <w:top w:val="none" w:sz="0" w:space="0" w:color="auto"/>
            <w:left w:val="none" w:sz="0" w:space="0" w:color="auto"/>
            <w:bottom w:val="none" w:sz="0" w:space="0" w:color="auto"/>
            <w:right w:val="none" w:sz="0" w:space="0" w:color="auto"/>
          </w:divBdr>
        </w:div>
      </w:divsChild>
    </w:div>
    <w:div w:id="450706991">
      <w:bodyDiv w:val="1"/>
      <w:marLeft w:val="0"/>
      <w:marRight w:val="0"/>
      <w:marTop w:val="0"/>
      <w:marBottom w:val="0"/>
      <w:divBdr>
        <w:top w:val="none" w:sz="0" w:space="0" w:color="auto"/>
        <w:left w:val="none" w:sz="0" w:space="0" w:color="auto"/>
        <w:bottom w:val="none" w:sz="0" w:space="0" w:color="auto"/>
        <w:right w:val="none" w:sz="0" w:space="0" w:color="auto"/>
      </w:divBdr>
      <w:divsChild>
        <w:div w:id="1170868555">
          <w:marLeft w:val="547"/>
          <w:marRight w:val="0"/>
          <w:marTop w:val="154"/>
          <w:marBottom w:val="0"/>
          <w:divBdr>
            <w:top w:val="none" w:sz="0" w:space="0" w:color="auto"/>
            <w:left w:val="none" w:sz="0" w:space="0" w:color="auto"/>
            <w:bottom w:val="none" w:sz="0" w:space="0" w:color="auto"/>
            <w:right w:val="none" w:sz="0" w:space="0" w:color="auto"/>
          </w:divBdr>
        </w:div>
        <w:div w:id="1097218157">
          <w:marLeft w:val="547"/>
          <w:marRight w:val="0"/>
          <w:marTop w:val="154"/>
          <w:marBottom w:val="0"/>
          <w:divBdr>
            <w:top w:val="none" w:sz="0" w:space="0" w:color="auto"/>
            <w:left w:val="none" w:sz="0" w:space="0" w:color="auto"/>
            <w:bottom w:val="none" w:sz="0" w:space="0" w:color="auto"/>
            <w:right w:val="none" w:sz="0" w:space="0" w:color="auto"/>
          </w:divBdr>
        </w:div>
        <w:div w:id="711030423">
          <w:marLeft w:val="547"/>
          <w:marRight w:val="0"/>
          <w:marTop w:val="154"/>
          <w:marBottom w:val="0"/>
          <w:divBdr>
            <w:top w:val="none" w:sz="0" w:space="0" w:color="auto"/>
            <w:left w:val="none" w:sz="0" w:space="0" w:color="auto"/>
            <w:bottom w:val="none" w:sz="0" w:space="0" w:color="auto"/>
            <w:right w:val="none" w:sz="0" w:space="0" w:color="auto"/>
          </w:divBdr>
        </w:div>
      </w:divsChild>
    </w:div>
    <w:div w:id="465270888">
      <w:bodyDiv w:val="1"/>
      <w:marLeft w:val="0"/>
      <w:marRight w:val="0"/>
      <w:marTop w:val="0"/>
      <w:marBottom w:val="0"/>
      <w:divBdr>
        <w:top w:val="none" w:sz="0" w:space="0" w:color="auto"/>
        <w:left w:val="none" w:sz="0" w:space="0" w:color="auto"/>
        <w:bottom w:val="none" w:sz="0" w:space="0" w:color="auto"/>
        <w:right w:val="none" w:sz="0" w:space="0" w:color="auto"/>
      </w:divBdr>
      <w:divsChild>
        <w:div w:id="2089688861">
          <w:marLeft w:val="360"/>
          <w:marRight w:val="0"/>
          <w:marTop w:val="200"/>
          <w:marBottom w:val="0"/>
          <w:divBdr>
            <w:top w:val="none" w:sz="0" w:space="0" w:color="auto"/>
            <w:left w:val="none" w:sz="0" w:space="0" w:color="auto"/>
            <w:bottom w:val="none" w:sz="0" w:space="0" w:color="auto"/>
            <w:right w:val="none" w:sz="0" w:space="0" w:color="auto"/>
          </w:divBdr>
        </w:div>
      </w:divsChild>
    </w:div>
    <w:div w:id="468010490">
      <w:bodyDiv w:val="1"/>
      <w:marLeft w:val="0"/>
      <w:marRight w:val="0"/>
      <w:marTop w:val="0"/>
      <w:marBottom w:val="0"/>
      <w:divBdr>
        <w:top w:val="none" w:sz="0" w:space="0" w:color="auto"/>
        <w:left w:val="none" w:sz="0" w:space="0" w:color="auto"/>
        <w:bottom w:val="none" w:sz="0" w:space="0" w:color="auto"/>
        <w:right w:val="none" w:sz="0" w:space="0" w:color="auto"/>
      </w:divBdr>
      <w:divsChild>
        <w:div w:id="23873822">
          <w:marLeft w:val="360"/>
          <w:marRight w:val="0"/>
          <w:marTop w:val="200"/>
          <w:marBottom w:val="0"/>
          <w:divBdr>
            <w:top w:val="none" w:sz="0" w:space="0" w:color="auto"/>
            <w:left w:val="none" w:sz="0" w:space="0" w:color="auto"/>
            <w:bottom w:val="none" w:sz="0" w:space="0" w:color="auto"/>
            <w:right w:val="none" w:sz="0" w:space="0" w:color="auto"/>
          </w:divBdr>
        </w:div>
      </w:divsChild>
    </w:div>
    <w:div w:id="515509366">
      <w:bodyDiv w:val="1"/>
      <w:marLeft w:val="0"/>
      <w:marRight w:val="0"/>
      <w:marTop w:val="0"/>
      <w:marBottom w:val="0"/>
      <w:divBdr>
        <w:top w:val="none" w:sz="0" w:space="0" w:color="auto"/>
        <w:left w:val="none" w:sz="0" w:space="0" w:color="auto"/>
        <w:bottom w:val="none" w:sz="0" w:space="0" w:color="auto"/>
        <w:right w:val="none" w:sz="0" w:space="0" w:color="auto"/>
      </w:divBdr>
      <w:divsChild>
        <w:div w:id="1734548519">
          <w:marLeft w:val="547"/>
          <w:marRight w:val="0"/>
          <w:marTop w:val="0"/>
          <w:marBottom w:val="0"/>
          <w:divBdr>
            <w:top w:val="none" w:sz="0" w:space="0" w:color="auto"/>
            <w:left w:val="none" w:sz="0" w:space="0" w:color="auto"/>
            <w:bottom w:val="none" w:sz="0" w:space="0" w:color="auto"/>
            <w:right w:val="none" w:sz="0" w:space="0" w:color="auto"/>
          </w:divBdr>
        </w:div>
      </w:divsChild>
    </w:div>
    <w:div w:id="538443925">
      <w:bodyDiv w:val="1"/>
      <w:marLeft w:val="0"/>
      <w:marRight w:val="0"/>
      <w:marTop w:val="0"/>
      <w:marBottom w:val="0"/>
      <w:divBdr>
        <w:top w:val="none" w:sz="0" w:space="0" w:color="auto"/>
        <w:left w:val="none" w:sz="0" w:space="0" w:color="auto"/>
        <w:bottom w:val="none" w:sz="0" w:space="0" w:color="auto"/>
        <w:right w:val="none" w:sz="0" w:space="0" w:color="auto"/>
      </w:divBdr>
      <w:divsChild>
        <w:div w:id="1794900942">
          <w:marLeft w:val="360"/>
          <w:marRight w:val="0"/>
          <w:marTop w:val="200"/>
          <w:marBottom w:val="0"/>
          <w:divBdr>
            <w:top w:val="none" w:sz="0" w:space="0" w:color="auto"/>
            <w:left w:val="none" w:sz="0" w:space="0" w:color="auto"/>
            <w:bottom w:val="none" w:sz="0" w:space="0" w:color="auto"/>
            <w:right w:val="none" w:sz="0" w:space="0" w:color="auto"/>
          </w:divBdr>
        </w:div>
        <w:div w:id="1933665064">
          <w:marLeft w:val="360"/>
          <w:marRight w:val="0"/>
          <w:marTop w:val="200"/>
          <w:marBottom w:val="0"/>
          <w:divBdr>
            <w:top w:val="none" w:sz="0" w:space="0" w:color="auto"/>
            <w:left w:val="none" w:sz="0" w:space="0" w:color="auto"/>
            <w:bottom w:val="none" w:sz="0" w:space="0" w:color="auto"/>
            <w:right w:val="none" w:sz="0" w:space="0" w:color="auto"/>
          </w:divBdr>
        </w:div>
      </w:divsChild>
    </w:div>
    <w:div w:id="627592211">
      <w:bodyDiv w:val="1"/>
      <w:marLeft w:val="0"/>
      <w:marRight w:val="0"/>
      <w:marTop w:val="0"/>
      <w:marBottom w:val="0"/>
      <w:divBdr>
        <w:top w:val="none" w:sz="0" w:space="0" w:color="auto"/>
        <w:left w:val="none" w:sz="0" w:space="0" w:color="auto"/>
        <w:bottom w:val="none" w:sz="0" w:space="0" w:color="auto"/>
        <w:right w:val="none" w:sz="0" w:space="0" w:color="auto"/>
      </w:divBdr>
      <w:divsChild>
        <w:div w:id="1284582294">
          <w:marLeft w:val="360"/>
          <w:marRight w:val="0"/>
          <w:marTop w:val="200"/>
          <w:marBottom w:val="0"/>
          <w:divBdr>
            <w:top w:val="none" w:sz="0" w:space="0" w:color="auto"/>
            <w:left w:val="none" w:sz="0" w:space="0" w:color="auto"/>
            <w:bottom w:val="none" w:sz="0" w:space="0" w:color="auto"/>
            <w:right w:val="none" w:sz="0" w:space="0" w:color="auto"/>
          </w:divBdr>
        </w:div>
      </w:divsChild>
    </w:div>
    <w:div w:id="645281233">
      <w:bodyDiv w:val="1"/>
      <w:marLeft w:val="0"/>
      <w:marRight w:val="0"/>
      <w:marTop w:val="0"/>
      <w:marBottom w:val="0"/>
      <w:divBdr>
        <w:top w:val="none" w:sz="0" w:space="0" w:color="auto"/>
        <w:left w:val="none" w:sz="0" w:space="0" w:color="auto"/>
        <w:bottom w:val="none" w:sz="0" w:space="0" w:color="auto"/>
        <w:right w:val="none" w:sz="0" w:space="0" w:color="auto"/>
      </w:divBdr>
      <w:divsChild>
        <w:div w:id="1071267558">
          <w:marLeft w:val="360"/>
          <w:marRight w:val="0"/>
          <w:marTop w:val="200"/>
          <w:marBottom w:val="0"/>
          <w:divBdr>
            <w:top w:val="none" w:sz="0" w:space="0" w:color="auto"/>
            <w:left w:val="none" w:sz="0" w:space="0" w:color="auto"/>
            <w:bottom w:val="none" w:sz="0" w:space="0" w:color="auto"/>
            <w:right w:val="none" w:sz="0" w:space="0" w:color="auto"/>
          </w:divBdr>
        </w:div>
        <w:div w:id="108740810">
          <w:marLeft w:val="360"/>
          <w:marRight w:val="0"/>
          <w:marTop w:val="200"/>
          <w:marBottom w:val="0"/>
          <w:divBdr>
            <w:top w:val="none" w:sz="0" w:space="0" w:color="auto"/>
            <w:left w:val="none" w:sz="0" w:space="0" w:color="auto"/>
            <w:bottom w:val="none" w:sz="0" w:space="0" w:color="auto"/>
            <w:right w:val="none" w:sz="0" w:space="0" w:color="auto"/>
          </w:divBdr>
        </w:div>
      </w:divsChild>
    </w:div>
    <w:div w:id="676150502">
      <w:bodyDiv w:val="1"/>
      <w:marLeft w:val="0"/>
      <w:marRight w:val="0"/>
      <w:marTop w:val="0"/>
      <w:marBottom w:val="0"/>
      <w:divBdr>
        <w:top w:val="none" w:sz="0" w:space="0" w:color="auto"/>
        <w:left w:val="none" w:sz="0" w:space="0" w:color="auto"/>
        <w:bottom w:val="none" w:sz="0" w:space="0" w:color="auto"/>
        <w:right w:val="none" w:sz="0" w:space="0" w:color="auto"/>
      </w:divBdr>
      <w:divsChild>
        <w:div w:id="1595088672">
          <w:marLeft w:val="360"/>
          <w:marRight w:val="0"/>
          <w:marTop w:val="200"/>
          <w:marBottom w:val="0"/>
          <w:divBdr>
            <w:top w:val="none" w:sz="0" w:space="0" w:color="auto"/>
            <w:left w:val="none" w:sz="0" w:space="0" w:color="auto"/>
            <w:bottom w:val="none" w:sz="0" w:space="0" w:color="auto"/>
            <w:right w:val="none" w:sz="0" w:space="0" w:color="auto"/>
          </w:divBdr>
        </w:div>
      </w:divsChild>
    </w:div>
    <w:div w:id="682828475">
      <w:bodyDiv w:val="1"/>
      <w:marLeft w:val="0"/>
      <w:marRight w:val="0"/>
      <w:marTop w:val="0"/>
      <w:marBottom w:val="0"/>
      <w:divBdr>
        <w:top w:val="none" w:sz="0" w:space="0" w:color="auto"/>
        <w:left w:val="none" w:sz="0" w:space="0" w:color="auto"/>
        <w:bottom w:val="none" w:sz="0" w:space="0" w:color="auto"/>
        <w:right w:val="none" w:sz="0" w:space="0" w:color="auto"/>
      </w:divBdr>
      <w:divsChild>
        <w:div w:id="1493376180">
          <w:marLeft w:val="360"/>
          <w:marRight w:val="0"/>
          <w:marTop w:val="200"/>
          <w:marBottom w:val="0"/>
          <w:divBdr>
            <w:top w:val="none" w:sz="0" w:space="0" w:color="auto"/>
            <w:left w:val="none" w:sz="0" w:space="0" w:color="auto"/>
            <w:bottom w:val="none" w:sz="0" w:space="0" w:color="auto"/>
            <w:right w:val="none" w:sz="0" w:space="0" w:color="auto"/>
          </w:divBdr>
        </w:div>
      </w:divsChild>
    </w:div>
    <w:div w:id="770393973">
      <w:bodyDiv w:val="1"/>
      <w:marLeft w:val="0"/>
      <w:marRight w:val="0"/>
      <w:marTop w:val="0"/>
      <w:marBottom w:val="0"/>
      <w:divBdr>
        <w:top w:val="none" w:sz="0" w:space="0" w:color="auto"/>
        <w:left w:val="none" w:sz="0" w:space="0" w:color="auto"/>
        <w:bottom w:val="none" w:sz="0" w:space="0" w:color="auto"/>
        <w:right w:val="none" w:sz="0" w:space="0" w:color="auto"/>
      </w:divBdr>
      <w:divsChild>
        <w:div w:id="129977767">
          <w:marLeft w:val="360"/>
          <w:marRight w:val="0"/>
          <w:marTop w:val="200"/>
          <w:marBottom w:val="0"/>
          <w:divBdr>
            <w:top w:val="none" w:sz="0" w:space="0" w:color="auto"/>
            <w:left w:val="none" w:sz="0" w:space="0" w:color="auto"/>
            <w:bottom w:val="none" w:sz="0" w:space="0" w:color="auto"/>
            <w:right w:val="none" w:sz="0" w:space="0" w:color="auto"/>
          </w:divBdr>
        </w:div>
      </w:divsChild>
    </w:div>
    <w:div w:id="804351494">
      <w:bodyDiv w:val="1"/>
      <w:marLeft w:val="0"/>
      <w:marRight w:val="0"/>
      <w:marTop w:val="0"/>
      <w:marBottom w:val="0"/>
      <w:divBdr>
        <w:top w:val="none" w:sz="0" w:space="0" w:color="auto"/>
        <w:left w:val="none" w:sz="0" w:space="0" w:color="auto"/>
        <w:bottom w:val="none" w:sz="0" w:space="0" w:color="auto"/>
        <w:right w:val="none" w:sz="0" w:space="0" w:color="auto"/>
      </w:divBdr>
      <w:divsChild>
        <w:div w:id="1498426008">
          <w:marLeft w:val="360"/>
          <w:marRight w:val="0"/>
          <w:marTop w:val="200"/>
          <w:marBottom w:val="0"/>
          <w:divBdr>
            <w:top w:val="none" w:sz="0" w:space="0" w:color="auto"/>
            <w:left w:val="none" w:sz="0" w:space="0" w:color="auto"/>
            <w:bottom w:val="none" w:sz="0" w:space="0" w:color="auto"/>
            <w:right w:val="none" w:sz="0" w:space="0" w:color="auto"/>
          </w:divBdr>
        </w:div>
      </w:divsChild>
    </w:div>
    <w:div w:id="875503656">
      <w:bodyDiv w:val="1"/>
      <w:marLeft w:val="0"/>
      <w:marRight w:val="0"/>
      <w:marTop w:val="0"/>
      <w:marBottom w:val="0"/>
      <w:divBdr>
        <w:top w:val="none" w:sz="0" w:space="0" w:color="auto"/>
        <w:left w:val="none" w:sz="0" w:space="0" w:color="auto"/>
        <w:bottom w:val="none" w:sz="0" w:space="0" w:color="auto"/>
        <w:right w:val="none" w:sz="0" w:space="0" w:color="auto"/>
      </w:divBdr>
      <w:divsChild>
        <w:div w:id="1880046691">
          <w:marLeft w:val="547"/>
          <w:marRight w:val="0"/>
          <w:marTop w:val="0"/>
          <w:marBottom w:val="0"/>
          <w:divBdr>
            <w:top w:val="none" w:sz="0" w:space="0" w:color="auto"/>
            <w:left w:val="none" w:sz="0" w:space="0" w:color="auto"/>
            <w:bottom w:val="none" w:sz="0" w:space="0" w:color="auto"/>
            <w:right w:val="none" w:sz="0" w:space="0" w:color="auto"/>
          </w:divBdr>
        </w:div>
      </w:divsChild>
    </w:div>
    <w:div w:id="884680610">
      <w:bodyDiv w:val="1"/>
      <w:marLeft w:val="0"/>
      <w:marRight w:val="0"/>
      <w:marTop w:val="0"/>
      <w:marBottom w:val="0"/>
      <w:divBdr>
        <w:top w:val="none" w:sz="0" w:space="0" w:color="auto"/>
        <w:left w:val="none" w:sz="0" w:space="0" w:color="auto"/>
        <w:bottom w:val="none" w:sz="0" w:space="0" w:color="auto"/>
        <w:right w:val="none" w:sz="0" w:space="0" w:color="auto"/>
      </w:divBdr>
      <w:divsChild>
        <w:div w:id="353384563">
          <w:marLeft w:val="360"/>
          <w:marRight w:val="0"/>
          <w:marTop w:val="200"/>
          <w:marBottom w:val="0"/>
          <w:divBdr>
            <w:top w:val="none" w:sz="0" w:space="0" w:color="auto"/>
            <w:left w:val="none" w:sz="0" w:space="0" w:color="auto"/>
            <w:bottom w:val="none" w:sz="0" w:space="0" w:color="auto"/>
            <w:right w:val="none" w:sz="0" w:space="0" w:color="auto"/>
          </w:divBdr>
        </w:div>
        <w:div w:id="1482189903">
          <w:marLeft w:val="360"/>
          <w:marRight w:val="0"/>
          <w:marTop w:val="200"/>
          <w:marBottom w:val="0"/>
          <w:divBdr>
            <w:top w:val="none" w:sz="0" w:space="0" w:color="auto"/>
            <w:left w:val="none" w:sz="0" w:space="0" w:color="auto"/>
            <w:bottom w:val="none" w:sz="0" w:space="0" w:color="auto"/>
            <w:right w:val="none" w:sz="0" w:space="0" w:color="auto"/>
          </w:divBdr>
        </w:div>
      </w:divsChild>
    </w:div>
    <w:div w:id="885725966">
      <w:bodyDiv w:val="1"/>
      <w:marLeft w:val="0"/>
      <w:marRight w:val="0"/>
      <w:marTop w:val="0"/>
      <w:marBottom w:val="0"/>
      <w:divBdr>
        <w:top w:val="none" w:sz="0" w:space="0" w:color="auto"/>
        <w:left w:val="none" w:sz="0" w:space="0" w:color="auto"/>
        <w:bottom w:val="none" w:sz="0" w:space="0" w:color="auto"/>
        <w:right w:val="none" w:sz="0" w:space="0" w:color="auto"/>
      </w:divBdr>
      <w:divsChild>
        <w:div w:id="1206673700">
          <w:marLeft w:val="360"/>
          <w:marRight w:val="0"/>
          <w:marTop w:val="200"/>
          <w:marBottom w:val="0"/>
          <w:divBdr>
            <w:top w:val="none" w:sz="0" w:space="0" w:color="auto"/>
            <w:left w:val="none" w:sz="0" w:space="0" w:color="auto"/>
            <w:bottom w:val="none" w:sz="0" w:space="0" w:color="auto"/>
            <w:right w:val="none" w:sz="0" w:space="0" w:color="auto"/>
          </w:divBdr>
        </w:div>
      </w:divsChild>
    </w:div>
    <w:div w:id="959841529">
      <w:bodyDiv w:val="1"/>
      <w:marLeft w:val="0"/>
      <w:marRight w:val="0"/>
      <w:marTop w:val="0"/>
      <w:marBottom w:val="0"/>
      <w:divBdr>
        <w:top w:val="none" w:sz="0" w:space="0" w:color="auto"/>
        <w:left w:val="none" w:sz="0" w:space="0" w:color="auto"/>
        <w:bottom w:val="none" w:sz="0" w:space="0" w:color="auto"/>
        <w:right w:val="none" w:sz="0" w:space="0" w:color="auto"/>
      </w:divBdr>
      <w:divsChild>
        <w:div w:id="1947302772">
          <w:marLeft w:val="360"/>
          <w:marRight w:val="0"/>
          <w:marTop w:val="200"/>
          <w:marBottom w:val="0"/>
          <w:divBdr>
            <w:top w:val="none" w:sz="0" w:space="0" w:color="auto"/>
            <w:left w:val="none" w:sz="0" w:space="0" w:color="auto"/>
            <w:bottom w:val="none" w:sz="0" w:space="0" w:color="auto"/>
            <w:right w:val="none" w:sz="0" w:space="0" w:color="auto"/>
          </w:divBdr>
        </w:div>
      </w:divsChild>
    </w:div>
    <w:div w:id="986514853">
      <w:bodyDiv w:val="1"/>
      <w:marLeft w:val="0"/>
      <w:marRight w:val="0"/>
      <w:marTop w:val="0"/>
      <w:marBottom w:val="0"/>
      <w:divBdr>
        <w:top w:val="none" w:sz="0" w:space="0" w:color="auto"/>
        <w:left w:val="none" w:sz="0" w:space="0" w:color="auto"/>
        <w:bottom w:val="none" w:sz="0" w:space="0" w:color="auto"/>
        <w:right w:val="none" w:sz="0" w:space="0" w:color="auto"/>
      </w:divBdr>
    </w:div>
    <w:div w:id="1058436696">
      <w:bodyDiv w:val="1"/>
      <w:marLeft w:val="0"/>
      <w:marRight w:val="0"/>
      <w:marTop w:val="0"/>
      <w:marBottom w:val="0"/>
      <w:divBdr>
        <w:top w:val="none" w:sz="0" w:space="0" w:color="auto"/>
        <w:left w:val="none" w:sz="0" w:space="0" w:color="auto"/>
        <w:bottom w:val="none" w:sz="0" w:space="0" w:color="auto"/>
        <w:right w:val="none" w:sz="0" w:space="0" w:color="auto"/>
      </w:divBdr>
      <w:divsChild>
        <w:div w:id="1511095463">
          <w:marLeft w:val="360"/>
          <w:marRight w:val="0"/>
          <w:marTop w:val="200"/>
          <w:marBottom w:val="0"/>
          <w:divBdr>
            <w:top w:val="none" w:sz="0" w:space="0" w:color="auto"/>
            <w:left w:val="none" w:sz="0" w:space="0" w:color="auto"/>
            <w:bottom w:val="none" w:sz="0" w:space="0" w:color="auto"/>
            <w:right w:val="none" w:sz="0" w:space="0" w:color="auto"/>
          </w:divBdr>
        </w:div>
      </w:divsChild>
    </w:div>
    <w:div w:id="1074469244">
      <w:bodyDiv w:val="1"/>
      <w:marLeft w:val="0"/>
      <w:marRight w:val="0"/>
      <w:marTop w:val="0"/>
      <w:marBottom w:val="0"/>
      <w:divBdr>
        <w:top w:val="none" w:sz="0" w:space="0" w:color="auto"/>
        <w:left w:val="none" w:sz="0" w:space="0" w:color="auto"/>
        <w:bottom w:val="none" w:sz="0" w:space="0" w:color="auto"/>
        <w:right w:val="none" w:sz="0" w:space="0" w:color="auto"/>
      </w:divBdr>
      <w:divsChild>
        <w:div w:id="482813006">
          <w:marLeft w:val="720"/>
          <w:marRight w:val="0"/>
          <w:marTop w:val="200"/>
          <w:marBottom w:val="0"/>
          <w:divBdr>
            <w:top w:val="none" w:sz="0" w:space="0" w:color="auto"/>
            <w:left w:val="none" w:sz="0" w:space="0" w:color="auto"/>
            <w:bottom w:val="none" w:sz="0" w:space="0" w:color="auto"/>
            <w:right w:val="none" w:sz="0" w:space="0" w:color="auto"/>
          </w:divBdr>
        </w:div>
        <w:div w:id="1123885947">
          <w:marLeft w:val="720"/>
          <w:marRight w:val="0"/>
          <w:marTop w:val="200"/>
          <w:marBottom w:val="0"/>
          <w:divBdr>
            <w:top w:val="none" w:sz="0" w:space="0" w:color="auto"/>
            <w:left w:val="none" w:sz="0" w:space="0" w:color="auto"/>
            <w:bottom w:val="none" w:sz="0" w:space="0" w:color="auto"/>
            <w:right w:val="none" w:sz="0" w:space="0" w:color="auto"/>
          </w:divBdr>
        </w:div>
        <w:div w:id="1852141290">
          <w:marLeft w:val="720"/>
          <w:marRight w:val="0"/>
          <w:marTop w:val="200"/>
          <w:marBottom w:val="0"/>
          <w:divBdr>
            <w:top w:val="none" w:sz="0" w:space="0" w:color="auto"/>
            <w:left w:val="none" w:sz="0" w:space="0" w:color="auto"/>
            <w:bottom w:val="none" w:sz="0" w:space="0" w:color="auto"/>
            <w:right w:val="none" w:sz="0" w:space="0" w:color="auto"/>
          </w:divBdr>
        </w:div>
      </w:divsChild>
    </w:div>
    <w:div w:id="1161238230">
      <w:bodyDiv w:val="1"/>
      <w:marLeft w:val="0"/>
      <w:marRight w:val="0"/>
      <w:marTop w:val="0"/>
      <w:marBottom w:val="0"/>
      <w:divBdr>
        <w:top w:val="none" w:sz="0" w:space="0" w:color="auto"/>
        <w:left w:val="none" w:sz="0" w:space="0" w:color="auto"/>
        <w:bottom w:val="none" w:sz="0" w:space="0" w:color="auto"/>
        <w:right w:val="none" w:sz="0" w:space="0" w:color="auto"/>
      </w:divBdr>
      <w:divsChild>
        <w:div w:id="244388380">
          <w:marLeft w:val="360"/>
          <w:marRight w:val="0"/>
          <w:marTop w:val="200"/>
          <w:marBottom w:val="0"/>
          <w:divBdr>
            <w:top w:val="none" w:sz="0" w:space="0" w:color="auto"/>
            <w:left w:val="none" w:sz="0" w:space="0" w:color="auto"/>
            <w:bottom w:val="none" w:sz="0" w:space="0" w:color="auto"/>
            <w:right w:val="none" w:sz="0" w:space="0" w:color="auto"/>
          </w:divBdr>
        </w:div>
      </w:divsChild>
    </w:div>
    <w:div w:id="1170218630">
      <w:bodyDiv w:val="1"/>
      <w:marLeft w:val="0"/>
      <w:marRight w:val="0"/>
      <w:marTop w:val="0"/>
      <w:marBottom w:val="0"/>
      <w:divBdr>
        <w:top w:val="none" w:sz="0" w:space="0" w:color="auto"/>
        <w:left w:val="none" w:sz="0" w:space="0" w:color="auto"/>
        <w:bottom w:val="none" w:sz="0" w:space="0" w:color="auto"/>
        <w:right w:val="none" w:sz="0" w:space="0" w:color="auto"/>
      </w:divBdr>
      <w:divsChild>
        <w:div w:id="1465856749">
          <w:marLeft w:val="360"/>
          <w:marRight w:val="0"/>
          <w:marTop w:val="200"/>
          <w:marBottom w:val="0"/>
          <w:divBdr>
            <w:top w:val="none" w:sz="0" w:space="0" w:color="auto"/>
            <w:left w:val="none" w:sz="0" w:space="0" w:color="auto"/>
            <w:bottom w:val="none" w:sz="0" w:space="0" w:color="auto"/>
            <w:right w:val="none" w:sz="0" w:space="0" w:color="auto"/>
          </w:divBdr>
        </w:div>
      </w:divsChild>
    </w:div>
    <w:div w:id="1186015078">
      <w:bodyDiv w:val="1"/>
      <w:marLeft w:val="0"/>
      <w:marRight w:val="0"/>
      <w:marTop w:val="0"/>
      <w:marBottom w:val="0"/>
      <w:divBdr>
        <w:top w:val="none" w:sz="0" w:space="0" w:color="auto"/>
        <w:left w:val="none" w:sz="0" w:space="0" w:color="auto"/>
        <w:bottom w:val="none" w:sz="0" w:space="0" w:color="auto"/>
        <w:right w:val="none" w:sz="0" w:space="0" w:color="auto"/>
      </w:divBdr>
      <w:divsChild>
        <w:div w:id="1099641134">
          <w:marLeft w:val="360"/>
          <w:marRight w:val="0"/>
          <w:marTop w:val="200"/>
          <w:marBottom w:val="0"/>
          <w:divBdr>
            <w:top w:val="none" w:sz="0" w:space="0" w:color="auto"/>
            <w:left w:val="none" w:sz="0" w:space="0" w:color="auto"/>
            <w:bottom w:val="none" w:sz="0" w:space="0" w:color="auto"/>
            <w:right w:val="none" w:sz="0" w:space="0" w:color="auto"/>
          </w:divBdr>
        </w:div>
      </w:divsChild>
    </w:div>
    <w:div w:id="1224020677">
      <w:bodyDiv w:val="1"/>
      <w:marLeft w:val="0"/>
      <w:marRight w:val="0"/>
      <w:marTop w:val="0"/>
      <w:marBottom w:val="0"/>
      <w:divBdr>
        <w:top w:val="none" w:sz="0" w:space="0" w:color="auto"/>
        <w:left w:val="none" w:sz="0" w:space="0" w:color="auto"/>
        <w:bottom w:val="none" w:sz="0" w:space="0" w:color="auto"/>
        <w:right w:val="none" w:sz="0" w:space="0" w:color="auto"/>
      </w:divBdr>
    </w:div>
    <w:div w:id="1259410332">
      <w:bodyDiv w:val="1"/>
      <w:marLeft w:val="0"/>
      <w:marRight w:val="0"/>
      <w:marTop w:val="0"/>
      <w:marBottom w:val="0"/>
      <w:divBdr>
        <w:top w:val="none" w:sz="0" w:space="0" w:color="auto"/>
        <w:left w:val="none" w:sz="0" w:space="0" w:color="auto"/>
        <w:bottom w:val="none" w:sz="0" w:space="0" w:color="auto"/>
        <w:right w:val="none" w:sz="0" w:space="0" w:color="auto"/>
      </w:divBdr>
      <w:divsChild>
        <w:div w:id="1626231102">
          <w:marLeft w:val="360"/>
          <w:marRight w:val="0"/>
          <w:marTop w:val="200"/>
          <w:marBottom w:val="0"/>
          <w:divBdr>
            <w:top w:val="none" w:sz="0" w:space="0" w:color="auto"/>
            <w:left w:val="none" w:sz="0" w:space="0" w:color="auto"/>
            <w:bottom w:val="none" w:sz="0" w:space="0" w:color="auto"/>
            <w:right w:val="none" w:sz="0" w:space="0" w:color="auto"/>
          </w:divBdr>
        </w:div>
      </w:divsChild>
    </w:div>
    <w:div w:id="1277642229">
      <w:bodyDiv w:val="1"/>
      <w:marLeft w:val="0"/>
      <w:marRight w:val="0"/>
      <w:marTop w:val="0"/>
      <w:marBottom w:val="0"/>
      <w:divBdr>
        <w:top w:val="none" w:sz="0" w:space="0" w:color="auto"/>
        <w:left w:val="none" w:sz="0" w:space="0" w:color="auto"/>
        <w:bottom w:val="none" w:sz="0" w:space="0" w:color="auto"/>
        <w:right w:val="none" w:sz="0" w:space="0" w:color="auto"/>
      </w:divBdr>
      <w:divsChild>
        <w:div w:id="453643073">
          <w:marLeft w:val="547"/>
          <w:marRight w:val="0"/>
          <w:marTop w:val="0"/>
          <w:marBottom w:val="0"/>
          <w:divBdr>
            <w:top w:val="none" w:sz="0" w:space="0" w:color="auto"/>
            <w:left w:val="none" w:sz="0" w:space="0" w:color="auto"/>
            <w:bottom w:val="none" w:sz="0" w:space="0" w:color="auto"/>
            <w:right w:val="none" w:sz="0" w:space="0" w:color="auto"/>
          </w:divBdr>
        </w:div>
      </w:divsChild>
    </w:div>
    <w:div w:id="1282304158">
      <w:bodyDiv w:val="1"/>
      <w:marLeft w:val="0"/>
      <w:marRight w:val="0"/>
      <w:marTop w:val="0"/>
      <w:marBottom w:val="0"/>
      <w:divBdr>
        <w:top w:val="none" w:sz="0" w:space="0" w:color="auto"/>
        <w:left w:val="none" w:sz="0" w:space="0" w:color="auto"/>
        <w:bottom w:val="none" w:sz="0" w:space="0" w:color="auto"/>
        <w:right w:val="none" w:sz="0" w:space="0" w:color="auto"/>
      </w:divBdr>
      <w:divsChild>
        <w:div w:id="2071733326">
          <w:marLeft w:val="360"/>
          <w:marRight w:val="0"/>
          <w:marTop w:val="200"/>
          <w:marBottom w:val="0"/>
          <w:divBdr>
            <w:top w:val="none" w:sz="0" w:space="0" w:color="auto"/>
            <w:left w:val="none" w:sz="0" w:space="0" w:color="auto"/>
            <w:bottom w:val="none" w:sz="0" w:space="0" w:color="auto"/>
            <w:right w:val="none" w:sz="0" w:space="0" w:color="auto"/>
          </w:divBdr>
        </w:div>
      </w:divsChild>
    </w:div>
    <w:div w:id="1298224004">
      <w:bodyDiv w:val="1"/>
      <w:marLeft w:val="0"/>
      <w:marRight w:val="0"/>
      <w:marTop w:val="0"/>
      <w:marBottom w:val="0"/>
      <w:divBdr>
        <w:top w:val="none" w:sz="0" w:space="0" w:color="auto"/>
        <w:left w:val="none" w:sz="0" w:space="0" w:color="auto"/>
        <w:bottom w:val="none" w:sz="0" w:space="0" w:color="auto"/>
        <w:right w:val="none" w:sz="0" w:space="0" w:color="auto"/>
      </w:divBdr>
      <w:divsChild>
        <w:div w:id="1163206153">
          <w:marLeft w:val="360"/>
          <w:marRight w:val="0"/>
          <w:marTop w:val="200"/>
          <w:marBottom w:val="0"/>
          <w:divBdr>
            <w:top w:val="none" w:sz="0" w:space="0" w:color="auto"/>
            <w:left w:val="none" w:sz="0" w:space="0" w:color="auto"/>
            <w:bottom w:val="none" w:sz="0" w:space="0" w:color="auto"/>
            <w:right w:val="none" w:sz="0" w:space="0" w:color="auto"/>
          </w:divBdr>
        </w:div>
      </w:divsChild>
    </w:div>
    <w:div w:id="1307246976">
      <w:bodyDiv w:val="1"/>
      <w:marLeft w:val="0"/>
      <w:marRight w:val="0"/>
      <w:marTop w:val="0"/>
      <w:marBottom w:val="0"/>
      <w:divBdr>
        <w:top w:val="none" w:sz="0" w:space="0" w:color="auto"/>
        <w:left w:val="none" w:sz="0" w:space="0" w:color="auto"/>
        <w:bottom w:val="none" w:sz="0" w:space="0" w:color="auto"/>
        <w:right w:val="none" w:sz="0" w:space="0" w:color="auto"/>
      </w:divBdr>
    </w:div>
    <w:div w:id="1316446692">
      <w:bodyDiv w:val="1"/>
      <w:marLeft w:val="0"/>
      <w:marRight w:val="0"/>
      <w:marTop w:val="0"/>
      <w:marBottom w:val="0"/>
      <w:divBdr>
        <w:top w:val="none" w:sz="0" w:space="0" w:color="auto"/>
        <w:left w:val="none" w:sz="0" w:space="0" w:color="auto"/>
        <w:bottom w:val="none" w:sz="0" w:space="0" w:color="auto"/>
        <w:right w:val="none" w:sz="0" w:space="0" w:color="auto"/>
      </w:divBdr>
    </w:div>
    <w:div w:id="1339964565">
      <w:bodyDiv w:val="1"/>
      <w:marLeft w:val="0"/>
      <w:marRight w:val="0"/>
      <w:marTop w:val="0"/>
      <w:marBottom w:val="0"/>
      <w:divBdr>
        <w:top w:val="none" w:sz="0" w:space="0" w:color="auto"/>
        <w:left w:val="none" w:sz="0" w:space="0" w:color="auto"/>
        <w:bottom w:val="none" w:sz="0" w:space="0" w:color="auto"/>
        <w:right w:val="none" w:sz="0" w:space="0" w:color="auto"/>
      </w:divBdr>
      <w:divsChild>
        <w:div w:id="1662199015">
          <w:marLeft w:val="360"/>
          <w:marRight w:val="0"/>
          <w:marTop w:val="200"/>
          <w:marBottom w:val="0"/>
          <w:divBdr>
            <w:top w:val="none" w:sz="0" w:space="0" w:color="auto"/>
            <w:left w:val="none" w:sz="0" w:space="0" w:color="auto"/>
            <w:bottom w:val="none" w:sz="0" w:space="0" w:color="auto"/>
            <w:right w:val="none" w:sz="0" w:space="0" w:color="auto"/>
          </w:divBdr>
        </w:div>
      </w:divsChild>
    </w:div>
    <w:div w:id="1347903665">
      <w:bodyDiv w:val="1"/>
      <w:marLeft w:val="0"/>
      <w:marRight w:val="0"/>
      <w:marTop w:val="0"/>
      <w:marBottom w:val="0"/>
      <w:divBdr>
        <w:top w:val="none" w:sz="0" w:space="0" w:color="auto"/>
        <w:left w:val="none" w:sz="0" w:space="0" w:color="auto"/>
        <w:bottom w:val="none" w:sz="0" w:space="0" w:color="auto"/>
        <w:right w:val="none" w:sz="0" w:space="0" w:color="auto"/>
      </w:divBdr>
      <w:divsChild>
        <w:div w:id="1556238727">
          <w:marLeft w:val="360"/>
          <w:marRight w:val="0"/>
          <w:marTop w:val="200"/>
          <w:marBottom w:val="0"/>
          <w:divBdr>
            <w:top w:val="none" w:sz="0" w:space="0" w:color="auto"/>
            <w:left w:val="none" w:sz="0" w:space="0" w:color="auto"/>
            <w:bottom w:val="none" w:sz="0" w:space="0" w:color="auto"/>
            <w:right w:val="none" w:sz="0" w:space="0" w:color="auto"/>
          </w:divBdr>
        </w:div>
      </w:divsChild>
    </w:div>
    <w:div w:id="1364818142">
      <w:bodyDiv w:val="1"/>
      <w:marLeft w:val="0"/>
      <w:marRight w:val="0"/>
      <w:marTop w:val="0"/>
      <w:marBottom w:val="0"/>
      <w:divBdr>
        <w:top w:val="none" w:sz="0" w:space="0" w:color="auto"/>
        <w:left w:val="none" w:sz="0" w:space="0" w:color="auto"/>
        <w:bottom w:val="none" w:sz="0" w:space="0" w:color="auto"/>
        <w:right w:val="none" w:sz="0" w:space="0" w:color="auto"/>
      </w:divBdr>
    </w:div>
    <w:div w:id="1387335547">
      <w:bodyDiv w:val="1"/>
      <w:marLeft w:val="0"/>
      <w:marRight w:val="0"/>
      <w:marTop w:val="0"/>
      <w:marBottom w:val="0"/>
      <w:divBdr>
        <w:top w:val="none" w:sz="0" w:space="0" w:color="auto"/>
        <w:left w:val="none" w:sz="0" w:space="0" w:color="auto"/>
        <w:bottom w:val="none" w:sz="0" w:space="0" w:color="auto"/>
        <w:right w:val="none" w:sz="0" w:space="0" w:color="auto"/>
      </w:divBdr>
    </w:div>
    <w:div w:id="1389835846">
      <w:bodyDiv w:val="1"/>
      <w:marLeft w:val="0"/>
      <w:marRight w:val="0"/>
      <w:marTop w:val="0"/>
      <w:marBottom w:val="0"/>
      <w:divBdr>
        <w:top w:val="none" w:sz="0" w:space="0" w:color="auto"/>
        <w:left w:val="none" w:sz="0" w:space="0" w:color="auto"/>
        <w:bottom w:val="none" w:sz="0" w:space="0" w:color="auto"/>
        <w:right w:val="none" w:sz="0" w:space="0" w:color="auto"/>
      </w:divBdr>
      <w:divsChild>
        <w:div w:id="1693264664">
          <w:marLeft w:val="360"/>
          <w:marRight w:val="0"/>
          <w:marTop w:val="200"/>
          <w:marBottom w:val="0"/>
          <w:divBdr>
            <w:top w:val="none" w:sz="0" w:space="0" w:color="auto"/>
            <w:left w:val="none" w:sz="0" w:space="0" w:color="auto"/>
            <w:bottom w:val="none" w:sz="0" w:space="0" w:color="auto"/>
            <w:right w:val="none" w:sz="0" w:space="0" w:color="auto"/>
          </w:divBdr>
        </w:div>
      </w:divsChild>
    </w:div>
    <w:div w:id="1392734309">
      <w:bodyDiv w:val="1"/>
      <w:marLeft w:val="0"/>
      <w:marRight w:val="0"/>
      <w:marTop w:val="0"/>
      <w:marBottom w:val="0"/>
      <w:divBdr>
        <w:top w:val="none" w:sz="0" w:space="0" w:color="auto"/>
        <w:left w:val="none" w:sz="0" w:space="0" w:color="auto"/>
        <w:bottom w:val="none" w:sz="0" w:space="0" w:color="auto"/>
        <w:right w:val="none" w:sz="0" w:space="0" w:color="auto"/>
      </w:divBdr>
      <w:divsChild>
        <w:div w:id="157577513">
          <w:marLeft w:val="360"/>
          <w:marRight w:val="0"/>
          <w:marTop w:val="200"/>
          <w:marBottom w:val="0"/>
          <w:divBdr>
            <w:top w:val="none" w:sz="0" w:space="0" w:color="auto"/>
            <w:left w:val="none" w:sz="0" w:space="0" w:color="auto"/>
            <w:bottom w:val="none" w:sz="0" w:space="0" w:color="auto"/>
            <w:right w:val="none" w:sz="0" w:space="0" w:color="auto"/>
          </w:divBdr>
        </w:div>
      </w:divsChild>
    </w:div>
    <w:div w:id="1477917642">
      <w:bodyDiv w:val="1"/>
      <w:marLeft w:val="0"/>
      <w:marRight w:val="0"/>
      <w:marTop w:val="0"/>
      <w:marBottom w:val="0"/>
      <w:divBdr>
        <w:top w:val="none" w:sz="0" w:space="0" w:color="auto"/>
        <w:left w:val="none" w:sz="0" w:space="0" w:color="auto"/>
        <w:bottom w:val="none" w:sz="0" w:space="0" w:color="auto"/>
        <w:right w:val="none" w:sz="0" w:space="0" w:color="auto"/>
      </w:divBdr>
    </w:div>
    <w:div w:id="1483812051">
      <w:bodyDiv w:val="1"/>
      <w:marLeft w:val="0"/>
      <w:marRight w:val="0"/>
      <w:marTop w:val="0"/>
      <w:marBottom w:val="0"/>
      <w:divBdr>
        <w:top w:val="none" w:sz="0" w:space="0" w:color="auto"/>
        <w:left w:val="none" w:sz="0" w:space="0" w:color="auto"/>
        <w:bottom w:val="none" w:sz="0" w:space="0" w:color="auto"/>
        <w:right w:val="none" w:sz="0" w:space="0" w:color="auto"/>
      </w:divBdr>
      <w:divsChild>
        <w:div w:id="38357928">
          <w:marLeft w:val="360"/>
          <w:marRight w:val="0"/>
          <w:marTop w:val="200"/>
          <w:marBottom w:val="0"/>
          <w:divBdr>
            <w:top w:val="none" w:sz="0" w:space="0" w:color="auto"/>
            <w:left w:val="none" w:sz="0" w:space="0" w:color="auto"/>
            <w:bottom w:val="none" w:sz="0" w:space="0" w:color="auto"/>
            <w:right w:val="none" w:sz="0" w:space="0" w:color="auto"/>
          </w:divBdr>
        </w:div>
        <w:div w:id="157769403">
          <w:marLeft w:val="360"/>
          <w:marRight w:val="0"/>
          <w:marTop w:val="200"/>
          <w:marBottom w:val="0"/>
          <w:divBdr>
            <w:top w:val="none" w:sz="0" w:space="0" w:color="auto"/>
            <w:left w:val="none" w:sz="0" w:space="0" w:color="auto"/>
            <w:bottom w:val="none" w:sz="0" w:space="0" w:color="auto"/>
            <w:right w:val="none" w:sz="0" w:space="0" w:color="auto"/>
          </w:divBdr>
        </w:div>
      </w:divsChild>
    </w:div>
    <w:div w:id="1485318212">
      <w:bodyDiv w:val="1"/>
      <w:marLeft w:val="0"/>
      <w:marRight w:val="0"/>
      <w:marTop w:val="0"/>
      <w:marBottom w:val="0"/>
      <w:divBdr>
        <w:top w:val="none" w:sz="0" w:space="0" w:color="auto"/>
        <w:left w:val="none" w:sz="0" w:space="0" w:color="auto"/>
        <w:bottom w:val="none" w:sz="0" w:space="0" w:color="auto"/>
        <w:right w:val="none" w:sz="0" w:space="0" w:color="auto"/>
      </w:divBdr>
      <w:divsChild>
        <w:div w:id="2143883054">
          <w:marLeft w:val="360"/>
          <w:marRight w:val="0"/>
          <w:marTop w:val="200"/>
          <w:marBottom w:val="0"/>
          <w:divBdr>
            <w:top w:val="none" w:sz="0" w:space="0" w:color="auto"/>
            <w:left w:val="none" w:sz="0" w:space="0" w:color="auto"/>
            <w:bottom w:val="none" w:sz="0" w:space="0" w:color="auto"/>
            <w:right w:val="none" w:sz="0" w:space="0" w:color="auto"/>
          </w:divBdr>
        </w:div>
      </w:divsChild>
    </w:div>
    <w:div w:id="1513183899">
      <w:bodyDiv w:val="1"/>
      <w:marLeft w:val="0"/>
      <w:marRight w:val="0"/>
      <w:marTop w:val="0"/>
      <w:marBottom w:val="0"/>
      <w:divBdr>
        <w:top w:val="none" w:sz="0" w:space="0" w:color="auto"/>
        <w:left w:val="none" w:sz="0" w:space="0" w:color="auto"/>
        <w:bottom w:val="none" w:sz="0" w:space="0" w:color="auto"/>
        <w:right w:val="none" w:sz="0" w:space="0" w:color="auto"/>
      </w:divBdr>
      <w:divsChild>
        <w:div w:id="1232546184">
          <w:marLeft w:val="360"/>
          <w:marRight w:val="0"/>
          <w:marTop w:val="200"/>
          <w:marBottom w:val="0"/>
          <w:divBdr>
            <w:top w:val="none" w:sz="0" w:space="0" w:color="auto"/>
            <w:left w:val="none" w:sz="0" w:space="0" w:color="auto"/>
            <w:bottom w:val="none" w:sz="0" w:space="0" w:color="auto"/>
            <w:right w:val="none" w:sz="0" w:space="0" w:color="auto"/>
          </w:divBdr>
        </w:div>
      </w:divsChild>
    </w:div>
    <w:div w:id="1584338004">
      <w:bodyDiv w:val="1"/>
      <w:marLeft w:val="0"/>
      <w:marRight w:val="0"/>
      <w:marTop w:val="0"/>
      <w:marBottom w:val="0"/>
      <w:divBdr>
        <w:top w:val="none" w:sz="0" w:space="0" w:color="auto"/>
        <w:left w:val="none" w:sz="0" w:space="0" w:color="auto"/>
        <w:bottom w:val="none" w:sz="0" w:space="0" w:color="auto"/>
        <w:right w:val="none" w:sz="0" w:space="0" w:color="auto"/>
      </w:divBdr>
      <w:divsChild>
        <w:div w:id="1968461536">
          <w:marLeft w:val="446"/>
          <w:marRight w:val="0"/>
          <w:marTop w:val="0"/>
          <w:marBottom w:val="0"/>
          <w:divBdr>
            <w:top w:val="none" w:sz="0" w:space="0" w:color="auto"/>
            <w:left w:val="none" w:sz="0" w:space="0" w:color="auto"/>
            <w:bottom w:val="none" w:sz="0" w:space="0" w:color="auto"/>
            <w:right w:val="none" w:sz="0" w:space="0" w:color="auto"/>
          </w:divBdr>
        </w:div>
      </w:divsChild>
    </w:div>
    <w:div w:id="1626035785">
      <w:bodyDiv w:val="1"/>
      <w:marLeft w:val="0"/>
      <w:marRight w:val="0"/>
      <w:marTop w:val="0"/>
      <w:marBottom w:val="0"/>
      <w:divBdr>
        <w:top w:val="none" w:sz="0" w:space="0" w:color="auto"/>
        <w:left w:val="none" w:sz="0" w:space="0" w:color="auto"/>
        <w:bottom w:val="none" w:sz="0" w:space="0" w:color="auto"/>
        <w:right w:val="none" w:sz="0" w:space="0" w:color="auto"/>
      </w:divBdr>
    </w:div>
    <w:div w:id="1639609275">
      <w:bodyDiv w:val="1"/>
      <w:marLeft w:val="0"/>
      <w:marRight w:val="0"/>
      <w:marTop w:val="0"/>
      <w:marBottom w:val="0"/>
      <w:divBdr>
        <w:top w:val="none" w:sz="0" w:space="0" w:color="auto"/>
        <w:left w:val="none" w:sz="0" w:space="0" w:color="auto"/>
        <w:bottom w:val="none" w:sz="0" w:space="0" w:color="auto"/>
        <w:right w:val="none" w:sz="0" w:space="0" w:color="auto"/>
      </w:divBdr>
      <w:divsChild>
        <w:div w:id="1369330089">
          <w:marLeft w:val="360"/>
          <w:marRight w:val="0"/>
          <w:marTop w:val="200"/>
          <w:marBottom w:val="0"/>
          <w:divBdr>
            <w:top w:val="none" w:sz="0" w:space="0" w:color="auto"/>
            <w:left w:val="none" w:sz="0" w:space="0" w:color="auto"/>
            <w:bottom w:val="none" w:sz="0" w:space="0" w:color="auto"/>
            <w:right w:val="none" w:sz="0" w:space="0" w:color="auto"/>
          </w:divBdr>
        </w:div>
      </w:divsChild>
    </w:div>
    <w:div w:id="1640768695">
      <w:bodyDiv w:val="1"/>
      <w:marLeft w:val="0"/>
      <w:marRight w:val="0"/>
      <w:marTop w:val="0"/>
      <w:marBottom w:val="0"/>
      <w:divBdr>
        <w:top w:val="none" w:sz="0" w:space="0" w:color="auto"/>
        <w:left w:val="none" w:sz="0" w:space="0" w:color="auto"/>
        <w:bottom w:val="none" w:sz="0" w:space="0" w:color="auto"/>
        <w:right w:val="none" w:sz="0" w:space="0" w:color="auto"/>
      </w:divBdr>
      <w:divsChild>
        <w:div w:id="1617174990">
          <w:marLeft w:val="274"/>
          <w:marRight w:val="0"/>
          <w:marTop w:val="150"/>
          <w:marBottom w:val="0"/>
          <w:divBdr>
            <w:top w:val="none" w:sz="0" w:space="0" w:color="auto"/>
            <w:left w:val="none" w:sz="0" w:space="0" w:color="auto"/>
            <w:bottom w:val="none" w:sz="0" w:space="0" w:color="auto"/>
            <w:right w:val="none" w:sz="0" w:space="0" w:color="auto"/>
          </w:divBdr>
        </w:div>
      </w:divsChild>
    </w:div>
    <w:div w:id="1685548249">
      <w:bodyDiv w:val="1"/>
      <w:marLeft w:val="0"/>
      <w:marRight w:val="0"/>
      <w:marTop w:val="0"/>
      <w:marBottom w:val="0"/>
      <w:divBdr>
        <w:top w:val="none" w:sz="0" w:space="0" w:color="auto"/>
        <w:left w:val="none" w:sz="0" w:space="0" w:color="auto"/>
        <w:bottom w:val="none" w:sz="0" w:space="0" w:color="auto"/>
        <w:right w:val="none" w:sz="0" w:space="0" w:color="auto"/>
      </w:divBdr>
    </w:div>
    <w:div w:id="1732263561">
      <w:bodyDiv w:val="1"/>
      <w:marLeft w:val="0"/>
      <w:marRight w:val="0"/>
      <w:marTop w:val="0"/>
      <w:marBottom w:val="0"/>
      <w:divBdr>
        <w:top w:val="none" w:sz="0" w:space="0" w:color="auto"/>
        <w:left w:val="none" w:sz="0" w:space="0" w:color="auto"/>
        <w:bottom w:val="none" w:sz="0" w:space="0" w:color="auto"/>
        <w:right w:val="none" w:sz="0" w:space="0" w:color="auto"/>
      </w:divBdr>
      <w:divsChild>
        <w:div w:id="2078626784">
          <w:marLeft w:val="547"/>
          <w:marRight w:val="0"/>
          <w:marTop w:val="110"/>
          <w:marBottom w:val="0"/>
          <w:divBdr>
            <w:top w:val="none" w:sz="0" w:space="0" w:color="auto"/>
            <w:left w:val="none" w:sz="0" w:space="0" w:color="auto"/>
            <w:bottom w:val="none" w:sz="0" w:space="0" w:color="auto"/>
            <w:right w:val="none" w:sz="0" w:space="0" w:color="auto"/>
          </w:divBdr>
        </w:div>
      </w:divsChild>
    </w:div>
    <w:div w:id="1740440865">
      <w:bodyDiv w:val="1"/>
      <w:marLeft w:val="0"/>
      <w:marRight w:val="0"/>
      <w:marTop w:val="0"/>
      <w:marBottom w:val="0"/>
      <w:divBdr>
        <w:top w:val="none" w:sz="0" w:space="0" w:color="auto"/>
        <w:left w:val="none" w:sz="0" w:space="0" w:color="auto"/>
        <w:bottom w:val="none" w:sz="0" w:space="0" w:color="auto"/>
        <w:right w:val="none" w:sz="0" w:space="0" w:color="auto"/>
      </w:divBdr>
    </w:div>
    <w:div w:id="1742292683">
      <w:bodyDiv w:val="1"/>
      <w:marLeft w:val="0"/>
      <w:marRight w:val="0"/>
      <w:marTop w:val="0"/>
      <w:marBottom w:val="0"/>
      <w:divBdr>
        <w:top w:val="none" w:sz="0" w:space="0" w:color="auto"/>
        <w:left w:val="none" w:sz="0" w:space="0" w:color="auto"/>
        <w:bottom w:val="none" w:sz="0" w:space="0" w:color="auto"/>
        <w:right w:val="none" w:sz="0" w:space="0" w:color="auto"/>
      </w:divBdr>
    </w:div>
    <w:div w:id="1794053297">
      <w:bodyDiv w:val="1"/>
      <w:marLeft w:val="0"/>
      <w:marRight w:val="0"/>
      <w:marTop w:val="0"/>
      <w:marBottom w:val="0"/>
      <w:divBdr>
        <w:top w:val="none" w:sz="0" w:space="0" w:color="auto"/>
        <w:left w:val="none" w:sz="0" w:space="0" w:color="auto"/>
        <w:bottom w:val="none" w:sz="0" w:space="0" w:color="auto"/>
        <w:right w:val="none" w:sz="0" w:space="0" w:color="auto"/>
      </w:divBdr>
      <w:divsChild>
        <w:div w:id="1026098169">
          <w:marLeft w:val="360"/>
          <w:marRight w:val="0"/>
          <w:marTop w:val="200"/>
          <w:marBottom w:val="0"/>
          <w:divBdr>
            <w:top w:val="none" w:sz="0" w:space="0" w:color="auto"/>
            <w:left w:val="none" w:sz="0" w:space="0" w:color="auto"/>
            <w:bottom w:val="none" w:sz="0" w:space="0" w:color="auto"/>
            <w:right w:val="none" w:sz="0" w:space="0" w:color="auto"/>
          </w:divBdr>
        </w:div>
      </w:divsChild>
    </w:div>
    <w:div w:id="1795099088">
      <w:bodyDiv w:val="1"/>
      <w:marLeft w:val="0"/>
      <w:marRight w:val="0"/>
      <w:marTop w:val="0"/>
      <w:marBottom w:val="0"/>
      <w:divBdr>
        <w:top w:val="none" w:sz="0" w:space="0" w:color="auto"/>
        <w:left w:val="none" w:sz="0" w:space="0" w:color="auto"/>
        <w:bottom w:val="none" w:sz="0" w:space="0" w:color="auto"/>
        <w:right w:val="none" w:sz="0" w:space="0" w:color="auto"/>
      </w:divBdr>
      <w:divsChild>
        <w:div w:id="949313138">
          <w:marLeft w:val="360"/>
          <w:marRight w:val="0"/>
          <w:marTop w:val="200"/>
          <w:marBottom w:val="0"/>
          <w:divBdr>
            <w:top w:val="none" w:sz="0" w:space="0" w:color="auto"/>
            <w:left w:val="none" w:sz="0" w:space="0" w:color="auto"/>
            <w:bottom w:val="none" w:sz="0" w:space="0" w:color="auto"/>
            <w:right w:val="none" w:sz="0" w:space="0" w:color="auto"/>
          </w:divBdr>
        </w:div>
      </w:divsChild>
    </w:div>
    <w:div w:id="1796409114">
      <w:bodyDiv w:val="1"/>
      <w:marLeft w:val="0"/>
      <w:marRight w:val="0"/>
      <w:marTop w:val="0"/>
      <w:marBottom w:val="0"/>
      <w:divBdr>
        <w:top w:val="none" w:sz="0" w:space="0" w:color="auto"/>
        <w:left w:val="none" w:sz="0" w:space="0" w:color="auto"/>
        <w:bottom w:val="none" w:sz="0" w:space="0" w:color="auto"/>
        <w:right w:val="none" w:sz="0" w:space="0" w:color="auto"/>
      </w:divBdr>
      <w:divsChild>
        <w:div w:id="1391229259">
          <w:marLeft w:val="360"/>
          <w:marRight w:val="0"/>
          <w:marTop w:val="200"/>
          <w:marBottom w:val="0"/>
          <w:divBdr>
            <w:top w:val="none" w:sz="0" w:space="0" w:color="auto"/>
            <w:left w:val="none" w:sz="0" w:space="0" w:color="auto"/>
            <w:bottom w:val="none" w:sz="0" w:space="0" w:color="auto"/>
            <w:right w:val="none" w:sz="0" w:space="0" w:color="auto"/>
          </w:divBdr>
        </w:div>
      </w:divsChild>
    </w:div>
    <w:div w:id="1823161116">
      <w:bodyDiv w:val="1"/>
      <w:marLeft w:val="0"/>
      <w:marRight w:val="0"/>
      <w:marTop w:val="0"/>
      <w:marBottom w:val="0"/>
      <w:divBdr>
        <w:top w:val="none" w:sz="0" w:space="0" w:color="auto"/>
        <w:left w:val="none" w:sz="0" w:space="0" w:color="auto"/>
        <w:bottom w:val="none" w:sz="0" w:space="0" w:color="auto"/>
        <w:right w:val="none" w:sz="0" w:space="0" w:color="auto"/>
      </w:divBdr>
      <w:divsChild>
        <w:div w:id="320546268">
          <w:marLeft w:val="547"/>
          <w:marRight w:val="0"/>
          <w:marTop w:val="0"/>
          <w:marBottom w:val="0"/>
          <w:divBdr>
            <w:top w:val="none" w:sz="0" w:space="0" w:color="auto"/>
            <w:left w:val="none" w:sz="0" w:space="0" w:color="auto"/>
            <w:bottom w:val="none" w:sz="0" w:space="0" w:color="auto"/>
            <w:right w:val="none" w:sz="0" w:space="0" w:color="auto"/>
          </w:divBdr>
        </w:div>
      </w:divsChild>
    </w:div>
    <w:div w:id="1839422990">
      <w:bodyDiv w:val="1"/>
      <w:marLeft w:val="0"/>
      <w:marRight w:val="0"/>
      <w:marTop w:val="0"/>
      <w:marBottom w:val="0"/>
      <w:divBdr>
        <w:top w:val="none" w:sz="0" w:space="0" w:color="auto"/>
        <w:left w:val="none" w:sz="0" w:space="0" w:color="auto"/>
        <w:bottom w:val="none" w:sz="0" w:space="0" w:color="auto"/>
        <w:right w:val="none" w:sz="0" w:space="0" w:color="auto"/>
      </w:divBdr>
      <w:divsChild>
        <w:div w:id="20514232">
          <w:marLeft w:val="360"/>
          <w:marRight w:val="0"/>
          <w:marTop w:val="200"/>
          <w:marBottom w:val="0"/>
          <w:divBdr>
            <w:top w:val="none" w:sz="0" w:space="0" w:color="auto"/>
            <w:left w:val="none" w:sz="0" w:space="0" w:color="auto"/>
            <w:bottom w:val="none" w:sz="0" w:space="0" w:color="auto"/>
            <w:right w:val="none" w:sz="0" w:space="0" w:color="auto"/>
          </w:divBdr>
        </w:div>
      </w:divsChild>
    </w:div>
    <w:div w:id="1840191130">
      <w:bodyDiv w:val="1"/>
      <w:marLeft w:val="0"/>
      <w:marRight w:val="0"/>
      <w:marTop w:val="0"/>
      <w:marBottom w:val="0"/>
      <w:divBdr>
        <w:top w:val="none" w:sz="0" w:space="0" w:color="auto"/>
        <w:left w:val="none" w:sz="0" w:space="0" w:color="auto"/>
        <w:bottom w:val="none" w:sz="0" w:space="0" w:color="auto"/>
        <w:right w:val="none" w:sz="0" w:space="0" w:color="auto"/>
      </w:divBdr>
    </w:div>
    <w:div w:id="1862815370">
      <w:bodyDiv w:val="1"/>
      <w:marLeft w:val="0"/>
      <w:marRight w:val="0"/>
      <w:marTop w:val="0"/>
      <w:marBottom w:val="0"/>
      <w:divBdr>
        <w:top w:val="none" w:sz="0" w:space="0" w:color="auto"/>
        <w:left w:val="none" w:sz="0" w:space="0" w:color="auto"/>
        <w:bottom w:val="none" w:sz="0" w:space="0" w:color="auto"/>
        <w:right w:val="none" w:sz="0" w:space="0" w:color="auto"/>
      </w:divBdr>
      <w:divsChild>
        <w:div w:id="2005431510">
          <w:marLeft w:val="360"/>
          <w:marRight w:val="0"/>
          <w:marTop w:val="200"/>
          <w:marBottom w:val="0"/>
          <w:divBdr>
            <w:top w:val="none" w:sz="0" w:space="0" w:color="auto"/>
            <w:left w:val="none" w:sz="0" w:space="0" w:color="auto"/>
            <w:bottom w:val="none" w:sz="0" w:space="0" w:color="auto"/>
            <w:right w:val="none" w:sz="0" w:space="0" w:color="auto"/>
          </w:divBdr>
        </w:div>
      </w:divsChild>
    </w:div>
    <w:div w:id="1874462959">
      <w:bodyDiv w:val="1"/>
      <w:marLeft w:val="0"/>
      <w:marRight w:val="0"/>
      <w:marTop w:val="0"/>
      <w:marBottom w:val="0"/>
      <w:divBdr>
        <w:top w:val="none" w:sz="0" w:space="0" w:color="auto"/>
        <w:left w:val="none" w:sz="0" w:space="0" w:color="auto"/>
        <w:bottom w:val="none" w:sz="0" w:space="0" w:color="auto"/>
        <w:right w:val="none" w:sz="0" w:space="0" w:color="auto"/>
      </w:divBdr>
      <w:divsChild>
        <w:div w:id="1930309074">
          <w:marLeft w:val="360"/>
          <w:marRight w:val="0"/>
          <w:marTop w:val="200"/>
          <w:marBottom w:val="0"/>
          <w:divBdr>
            <w:top w:val="none" w:sz="0" w:space="0" w:color="auto"/>
            <w:left w:val="none" w:sz="0" w:space="0" w:color="auto"/>
            <w:bottom w:val="none" w:sz="0" w:space="0" w:color="auto"/>
            <w:right w:val="none" w:sz="0" w:space="0" w:color="auto"/>
          </w:divBdr>
        </w:div>
      </w:divsChild>
    </w:div>
    <w:div w:id="1899510457">
      <w:bodyDiv w:val="1"/>
      <w:marLeft w:val="0"/>
      <w:marRight w:val="0"/>
      <w:marTop w:val="0"/>
      <w:marBottom w:val="0"/>
      <w:divBdr>
        <w:top w:val="none" w:sz="0" w:space="0" w:color="auto"/>
        <w:left w:val="none" w:sz="0" w:space="0" w:color="auto"/>
        <w:bottom w:val="none" w:sz="0" w:space="0" w:color="auto"/>
        <w:right w:val="none" w:sz="0" w:space="0" w:color="auto"/>
      </w:divBdr>
    </w:div>
    <w:div w:id="1916164978">
      <w:bodyDiv w:val="1"/>
      <w:marLeft w:val="0"/>
      <w:marRight w:val="0"/>
      <w:marTop w:val="0"/>
      <w:marBottom w:val="0"/>
      <w:divBdr>
        <w:top w:val="none" w:sz="0" w:space="0" w:color="auto"/>
        <w:left w:val="none" w:sz="0" w:space="0" w:color="auto"/>
        <w:bottom w:val="none" w:sz="0" w:space="0" w:color="auto"/>
        <w:right w:val="none" w:sz="0" w:space="0" w:color="auto"/>
      </w:divBdr>
      <w:divsChild>
        <w:div w:id="782575495">
          <w:marLeft w:val="360"/>
          <w:marRight w:val="0"/>
          <w:marTop w:val="200"/>
          <w:marBottom w:val="0"/>
          <w:divBdr>
            <w:top w:val="none" w:sz="0" w:space="0" w:color="auto"/>
            <w:left w:val="none" w:sz="0" w:space="0" w:color="auto"/>
            <w:bottom w:val="none" w:sz="0" w:space="0" w:color="auto"/>
            <w:right w:val="none" w:sz="0" w:space="0" w:color="auto"/>
          </w:divBdr>
        </w:div>
      </w:divsChild>
    </w:div>
    <w:div w:id="1961568366">
      <w:bodyDiv w:val="1"/>
      <w:marLeft w:val="0"/>
      <w:marRight w:val="0"/>
      <w:marTop w:val="0"/>
      <w:marBottom w:val="0"/>
      <w:divBdr>
        <w:top w:val="none" w:sz="0" w:space="0" w:color="auto"/>
        <w:left w:val="none" w:sz="0" w:space="0" w:color="auto"/>
        <w:bottom w:val="none" w:sz="0" w:space="0" w:color="auto"/>
        <w:right w:val="none" w:sz="0" w:space="0" w:color="auto"/>
      </w:divBdr>
    </w:div>
    <w:div w:id="1963270490">
      <w:bodyDiv w:val="1"/>
      <w:marLeft w:val="0"/>
      <w:marRight w:val="0"/>
      <w:marTop w:val="0"/>
      <w:marBottom w:val="0"/>
      <w:divBdr>
        <w:top w:val="none" w:sz="0" w:space="0" w:color="auto"/>
        <w:left w:val="none" w:sz="0" w:space="0" w:color="auto"/>
        <w:bottom w:val="none" w:sz="0" w:space="0" w:color="auto"/>
        <w:right w:val="none" w:sz="0" w:space="0" w:color="auto"/>
      </w:divBdr>
      <w:divsChild>
        <w:div w:id="833226705">
          <w:marLeft w:val="360"/>
          <w:marRight w:val="0"/>
          <w:marTop w:val="200"/>
          <w:marBottom w:val="0"/>
          <w:divBdr>
            <w:top w:val="none" w:sz="0" w:space="0" w:color="auto"/>
            <w:left w:val="none" w:sz="0" w:space="0" w:color="auto"/>
            <w:bottom w:val="none" w:sz="0" w:space="0" w:color="auto"/>
            <w:right w:val="none" w:sz="0" w:space="0" w:color="auto"/>
          </w:divBdr>
        </w:div>
      </w:divsChild>
    </w:div>
    <w:div w:id="2019696870">
      <w:bodyDiv w:val="1"/>
      <w:marLeft w:val="0"/>
      <w:marRight w:val="0"/>
      <w:marTop w:val="0"/>
      <w:marBottom w:val="0"/>
      <w:divBdr>
        <w:top w:val="none" w:sz="0" w:space="0" w:color="auto"/>
        <w:left w:val="none" w:sz="0" w:space="0" w:color="auto"/>
        <w:bottom w:val="none" w:sz="0" w:space="0" w:color="auto"/>
        <w:right w:val="none" w:sz="0" w:space="0" w:color="auto"/>
      </w:divBdr>
      <w:divsChild>
        <w:div w:id="840005970">
          <w:marLeft w:val="360"/>
          <w:marRight w:val="0"/>
          <w:marTop w:val="200"/>
          <w:marBottom w:val="0"/>
          <w:divBdr>
            <w:top w:val="none" w:sz="0" w:space="0" w:color="auto"/>
            <w:left w:val="none" w:sz="0" w:space="0" w:color="auto"/>
            <w:bottom w:val="none" w:sz="0" w:space="0" w:color="auto"/>
            <w:right w:val="none" w:sz="0" w:space="0" w:color="auto"/>
          </w:divBdr>
        </w:div>
      </w:divsChild>
    </w:div>
    <w:div w:id="2048215639">
      <w:bodyDiv w:val="1"/>
      <w:marLeft w:val="0"/>
      <w:marRight w:val="0"/>
      <w:marTop w:val="0"/>
      <w:marBottom w:val="0"/>
      <w:divBdr>
        <w:top w:val="none" w:sz="0" w:space="0" w:color="auto"/>
        <w:left w:val="none" w:sz="0" w:space="0" w:color="auto"/>
        <w:bottom w:val="none" w:sz="0" w:space="0" w:color="auto"/>
        <w:right w:val="none" w:sz="0" w:space="0" w:color="auto"/>
      </w:divBdr>
      <w:divsChild>
        <w:div w:id="551576069">
          <w:marLeft w:val="360"/>
          <w:marRight w:val="0"/>
          <w:marTop w:val="200"/>
          <w:marBottom w:val="0"/>
          <w:divBdr>
            <w:top w:val="none" w:sz="0" w:space="0" w:color="auto"/>
            <w:left w:val="none" w:sz="0" w:space="0" w:color="auto"/>
            <w:bottom w:val="none" w:sz="0" w:space="0" w:color="auto"/>
            <w:right w:val="none" w:sz="0" w:space="0" w:color="auto"/>
          </w:divBdr>
        </w:div>
      </w:divsChild>
    </w:div>
    <w:div w:id="2053580083">
      <w:bodyDiv w:val="1"/>
      <w:marLeft w:val="0"/>
      <w:marRight w:val="0"/>
      <w:marTop w:val="0"/>
      <w:marBottom w:val="0"/>
      <w:divBdr>
        <w:top w:val="none" w:sz="0" w:space="0" w:color="auto"/>
        <w:left w:val="none" w:sz="0" w:space="0" w:color="auto"/>
        <w:bottom w:val="none" w:sz="0" w:space="0" w:color="auto"/>
        <w:right w:val="none" w:sz="0" w:space="0" w:color="auto"/>
      </w:divBdr>
      <w:divsChild>
        <w:div w:id="1622686313">
          <w:marLeft w:val="547"/>
          <w:marRight w:val="0"/>
          <w:marTop w:val="0"/>
          <w:marBottom w:val="0"/>
          <w:divBdr>
            <w:top w:val="none" w:sz="0" w:space="0" w:color="auto"/>
            <w:left w:val="none" w:sz="0" w:space="0" w:color="auto"/>
            <w:bottom w:val="none" w:sz="0" w:space="0" w:color="auto"/>
            <w:right w:val="none" w:sz="0" w:space="0" w:color="auto"/>
          </w:divBdr>
        </w:div>
      </w:divsChild>
    </w:div>
    <w:div w:id="2073503590">
      <w:bodyDiv w:val="1"/>
      <w:marLeft w:val="0"/>
      <w:marRight w:val="0"/>
      <w:marTop w:val="0"/>
      <w:marBottom w:val="0"/>
      <w:divBdr>
        <w:top w:val="none" w:sz="0" w:space="0" w:color="auto"/>
        <w:left w:val="none" w:sz="0" w:space="0" w:color="auto"/>
        <w:bottom w:val="none" w:sz="0" w:space="0" w:color="auto"/>
        <w:right w:val="none" w:sz="0" w:space="0" w:color="auto"/>
      </w:divBdr>
      <w:divsChild>
        <w:div w:id="1236741650">
          <w:marLeft w:val="360"/>
          <w:marRight w:val="0"/>
          <w:marTop w:val="200"/>
          <w:marBottom w:val="0"/>
          <w:divBdr>
            <w:top w:val="none" w:sz="0" w:space="0" w:color="auto"/>
            <w:left w:val="none" w:sz="0" w:space="0" w:color="auto"/>
            <w:bottom w:val="none" w:sz="0" w:space="0" w:color="auto"/>
            <w:right w:val="none" w:sz="0" w:space="0" w:color="auto"/>
          </w:divBdr>
        </w:div>
      </w:divsChild>
    </w:div>
    <w:div w:id="2111195119">
      <w:bodyDiv w:val="1"/>
      <w:marLeft w:val="0"/>
      <w:marRight w:val="0"/>
      <w:marTop w:val="0"/>
      <w:marBottom w:val="0"/>
      <w:divBdr>
        <w:top w:val="none" w:sz="0" w:space="0" w:color="auto"/>
        <w:left w:val="none" w:sz="0" w:space="0" w:color="auto"/>
        <w:bottom w:val="none" w:sz="0" w:space="0" w:color="auto"/>
        <w:right w:val="none" w:sz="0" w:space="0" w:color="auto"/>
      </w:divBdr>
      <w:divsChild>
        <w:div w:id="1182008664">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interagencystandingcommittee.org/gender-and-humanitarian-action-0/documents-public/iasc-guidelines-gender-based-violence-5" TargetMode="Externa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interagencystandingcommittee.org/system/files/iasc_le_guide_des_genres_pour_les_actions_humanitaires.pdf" TargetMode="Externa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 Type="http://schemas.microsoft.com/office/2011/relationships/people" Target="/word/people.xml" Id="R21d1b99ac3814fff" /><Relationship Type="http://schemas.microsoft.com/office/2011/relationships/commentsExtended" Target="/word/commentsExtended.xml" Id="R6059de8388ec4870" /><Relationship Type="http://schemas.microsoft.com/office/2016/09/relationships/commentsIds" Target="/word/commentsIds.xml" Id="Ree0c0337c17046a1" /><Relationship Type="http://schemas.openxmlformats.org/officeDocument/2006/relationships/glossaryDocument" Target="/word/glossary/document.xml" Id="R5eae2815668544e4"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cc762baf-0e9a-4c09-a433-a5459dd4569c}"/>
      </w:docPartPr>
      <w:docPartBody>
        <w:p w14:paraId="48294F64">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990505212A941499BC37C9CAE0613AF" ma:contentTypeVersion="12" ma:contentTypeDescription="Create a new document." ma:contentTypeScope="" ma:versionID="76b3cf64d354648e93f2b9d26dfcce3c">
  <xsd:schema xmlns:xsd="http://www.w3.org/2001/XMLSchema" xmlns:xs="http://www.w3.org/2001/XMLSchema" xmlns:p="http://schemas.microsoft.com/office/2006/metadata/properties" xmlns:ns2="977a04dd-e1a2-4c1e-9372-ad60659cd6c9" xmlns:ns3="a05f84db-31af-4a86-8a41-3bb270e4e5e7" targetNamespace="http://schemas.microsoft.com/office/2006/metadata/properties" ma:root="true" ma:fieldsID="74b67ade5fdd801c63bc8eb024013fb9" ns2:_="" ns3:_="">
    <xsd:import namespace="977a04dd-e1a2-4c1e-9372-ad60659cd6c9"/>
    <xsd:import namespace="a05f84db-31af-4a86-8a41-3bb270e4e5e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7a04dd-e1a2-4c1e-9372-ad60659cd6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05f84db-31af-4a86-8a41-3bb270e4e5e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B9DEB4-F19E-4110-A1CB-AFFCEAA636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7a04dd-e1a2-4c1e-9372-ad60659cd6c9"/>
    <ds:schemaRef ds:uri="a05f84db-31af-4a86-8a41-3bb270e4e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00083C-F4A1-403F-97D3-2BC057644654}">
  <ds:schemaRefs>
    <ds:schemaRef ds:uri="http://schemas.microsoft.com/sharepoint/v3/contenttype/forms"/>
  </ds:schemaRefs>
</ds:datastoreItem>
</file>

<file path=customXml/itemProps3.xml><?xml version="1.0" encoding="utf-8"?>
<ds:datastoreItem xmlns:ds="http://schemas.openxmlformats.org/officeDocument/2006/customXml" ds:itemID="{AE834388-5593-49B2-A8E1-2526ABABD95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B056865-F00B-438D-B06E-6178D8C2C90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selina yamout</dc:creator>
  <keywords/>
  <dc:description/>
  <lastModifiedBy>Zuhra Aman</lastModifiedBy>
  <revision>392</revision>
  <dcterms:created xsi:type="dcterms:W3CDTF">2020-02-18T03:32:00.0000000Z</dcterms:created>
  <dcterms:modified xsi:type="dcterms:W3CDTF">2020-03-05T21:02:41.5920667Z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0x0101008990505212A941499BC37C9CAE0613AF</vt:lpwstr>
  </property>
</Properties>
</file>